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00CDA" w14:textId="1F12540D" w:rsidR="00E46697" w:rsidRPr="00126646" w:rsidRDefault="00E46697" w:rsidP="5963FAEB">
      <w:pPr>
        <w:pStyle w:val="Tytudokumentu"/>
        <w:spacing w:before="5400" w:line="288" w:lineRule="auto"/>
        <w:rPr>
          <w:rFonts w:eastAsia="Arial"/>
          <w:sz w:val="70"/>
          <w:szCs w:val="70"/>
        </w:rPr>
      </w:pPr>
      <w:r w:rsidRPr="5963FAEB">
        <w:rPr>
          <w:rFonts w:eastAsia="Arial"/>
          <w:sz w:val="70"/>
          <w:szCs w:val="70"/>
        </w:rPr>
        <w:t>Dokumentacja integracyjna Systemu P1</w:t>
      </w:r>
    </w:p>
    <w:p w14:paraId="5C59B294" w14:textId="2028780A" w:rsidR="00E46697" w:rsidRDefault="00E46697" w:rsidP="5963FAEB">
      <w:pPr>
        <w:pStyle w:val="Podtytu"/>
        <w:spacing w:line="288" w:lineRule="auto"/>
        <w:rPr>
          <w:rFonts w:eastAsia="Arial"/>
        </w:rPr>
      </w:pPr>
      <w:r w:rsidRPr="5963FAEB">
        <w:rPr>
          <w:rFonts w:eastAsia="Arial"/>
        </w:rPr>
        <w:t xml:space="preserve">W zakresie </w:t>
      </w:r>
      <w:r w:rsidR="14B8C96C" w:rsidRPr="5963FAEB">
        <w:rPr>
          <w:rFonts w:eastAsia="Arial"/>
        </w:rPr>
        <w:t xml:space="preserve">Obsługi </w:t>
      </w:r>
      <w:r w:rsidR="204C56E3" w:rsidRPr="5963FAEB">
        <w:rPr>
          <w:rFonts w:eastAsia="Arial"/>
        </w:rPr>
        <w:t xml:space="preserve">Recepty na </w:t>
      </w:r>
      <w:r w:rsidR="6F38EBF4" w:rsidRPr="5963FAEB">
        <w:rPr>
          <w:rFonts w:eastAsia="Arial"/>
        </w:rPr>
        <w:t>R</w:t>
      </w:r>
      <w:r w:rsidR="204C56E3" w:rsidRPr="5963FAEB">
        <w:rPr>
          <w:rFonts w:eastAsia="Arial"/>
        </w:rPr>
        <w:t>uch</w:t>
      </w:r>
      <w:r>
        <w:br/>
      </w:r>
      <w:r w:rsidR="0060AD6E" w:rsidRPr="5963FAEB">
        <w:rPr>
          <w:rFonts w:eastAsia="Arial"/>
        </w:rPr>
        <w:t>(Integracja z systemem SGO)</w:t>
      </w:r>
    </w:p>
    <w:p w14:paraId="7824B81F" w14:textId="77777777" w:rsidR="00E46697" w:rsidRDefault="00E46697" w:rsidP="5963FAEB">
      <w:pPr>
        <w:pStyle w:val="Podtytu"/>
        <w:spacing w:line="288" w:lineRule="auto"/>
        <w:rPr>
          <w:rFonts w:eastAsia="Arial"/>
        </w:rPr>
      </w:pPr>
    </w:p>
    <w:p w14:paraId="33B86DBB" w14:textId="3A8B9010" w:rsidR="00E46697" w:rsidRDefault="00E46697" w:rsidP="5963FAEB">
      <w:pPr>
        <w:pStyle w:val="Podtytu"/>
        <w:spacing w:line="288" w:lineRule="auto"/>
        <w:rPr>
          <w:rFonts w:eastAsia="Arial"/>
        </w:rPr>
      </w:pPr>
      <w:r w:rsidRPr="5963FAEB">
        <w:rPr>
          <w:rFonts w:eastAsia="Arial"/>
        </w:rPr>
        <w:t xml:space="preserve">„Elektroniczna Platforma Gromadzenia, Analizy i Udostępniania zasobów cyfrowych o Zdarzeniach Medycznych" (P1) – faza </w:t>
      </w:r>
      <w:r w:rsidR="0628A6F9" w:rsidRPr="5963FAEB">
        <w:rPr>
          <w:rFonts w:eastAsia="Arial"/>
        </w:rPr>
        <w:t>3</w:t>
      </w:r>
    </w:p>
    <w:p w14:paraId="45566B23" w14:textId="77777777" w:rsidR="00E46697" w:rsidRPr="00DC68C6" w:rsidRDefault="00E46697" w:rsidP="4811E045">
      <w:pPr>
        <w:spacing w:line="288" w:lineRule="auto"/>
        <w:rPr>
          <w:rFonts w:eastAsia="Arial"/>
        </w:rPr>
      </w:pPr>
    </w:p>
    <w:p w14:paraId="1F58ED24" w14:textId="77777777" w:rsidR="00E46697" w:rsidRDefault="00E46697" w:rsidP="4811E045">
      <w:pPr>
        <w:spacing w:before="0" w:after="0" w:line="288" w:lineRule="auto"/>
        <w:jc w:val="left"/>
        <w:rPr>
          <w:rFonts w:eastAsia="Arial"/>
          <w:b/>
          <w:bCs/>
        </w:rPr>
      </w:pPr>
      <w:r w:rsidRPr="4811E045">
        <w:rPr>
          <w:rFonts w:eastAsia="Arial"/>
          <w:b/>
          <w:bCs/>
        </w:rPr>
        <w:br w:type="page"/>
      </w:r>
    </w:p>
    <w:tbl>
      <w:tblPr>
        <w:tblW w:w="9072" w:type="dxa"/>
        <w:tblInd w:w="-45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6" w:space="0" w:color="8B8178"/>
          <w:insideV w:val="single" w:sz="6" w:space="0" w:color="8B8178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2054"/>
        <w:gridCol w:w="2410"/>
        <w:gridCol w:w="2126"/>
      </w:tblGrid>
      <w:tr w:rsidR="006E1923" w:rsidRPr="00C93E94" w14:paraId="3A294291" w14:textId="77777777" w:rsidTr="3383AEA8">
        <w:trPr>
          <w:trHeight w:val="340"/>
        </w:trPr>
        <w:tc>
          <w:tcPr>
            <w:tcW w:w="9072" w:type="dxa"/>
            <w:gridSpan w:val="4"/>
            <w:shd w:val="clear" w:color="auto" w:fill="17365D" w:themeFill="text2" w:themeFillShade="BF"/>
          </w:tcPr>
          <w:p w14:paraId="318E463C" w14:textId="77777777" w:rsidR="00E46697" w:rsidRPr="00C93E94" w:rsidRDefault="00E46697" w:rsidP="4811E045">
            <w:pPr>
              <w:spacing w:before="48" w:after="48" w:line="288" w:lineRule="auto"/>
              <w:rPr>
                <w:rFonts w:eastAsia="Arial"/>
              </w:rPr>
            </w:pPr>
            <w:r w:rsidRPr="4811E045">
              <w:rPr>
                <w:rFonts w:eastAsia="Arial"/>
              </w:rPr>
              <w:lastRenderedPageBreak/>
              <w:br w:type="page"/>
            </w:r>
            <w:r w:rsidRPr="4811E045">
              <w:rPr>
                <w:rFonts w:eastAsia="Arial"/>
                <w:b/>
                <w:bCs/>
                <w:color w:val="FFFFFF" w:themeColor="background1"/>
              </w:rPr>
              <w:t>Metryka</w:t>
            </w:r>
          </w:p>
        </w:tc>
      </w:tr>
      <w:tr w:rsidR="006E1923" w:rsidRPr="00C93E94" w14:paraId="39831779" w14:textId="77777777" w:rsidTr="3383AEA8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5BEB7530" w14:textId="77777777" w:rsidR="00E46697" w:rsidRPr="00C93E94" w:rsidRDefault="00E46697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Właściciel</w:t>
            </w:r>
          </w:p>
        </w:tc>
        <w:tc>
          <w:tcPr>
            <w:tcW w:w="6590" w:type="dxa"/>
            <w:gridSpan w:val="3"/>
          </w:tcPr>
          <w:p w14:paraId="72FB9B56" w14:textId="4E015182" w:rsidR="00E46697" w:rsidRPr="00C93E94" w:rsidRDefault="00E46697" w:rsidP="4811E045">
            <w:pPr>
              <w:spacing w:before="48" w:after="48" w:line="288" w:lineRule="auto"/>
              <w:rPr>
                <w:rFonts w:eastAsia="Arial"/>
              </w:rPr>
            </w:pPr>
            <w:r w:rsidRPr="4811E045">
              <w:rPr>
                <w:rFonts w:eastAsia="Arial"/>
              </w:rPr>
              <w:t xml:space="preserve">Centrum </w:t>
            </w:r>
            <w:r w:rsidR="0706114E" w:rsidRPr="4811E045">
              <w:rPr>
                <w:rFonts w:eastAsia="Arial"/>
              </w:rPr>
              <w:t>e-</w:t>
            </w:r>
            <w:r w:rsidRPr="4811E045">
              <w:rPr>
                <w:rFonts w:eastAsia="Arial"/>
              </w:rPr>
              <w:t>Zdrowia</w:t>
            </w:r>
          </w:p>
        </w:tc>
      </w:tr>
      <w:tr w:rsidR="006E1923" w:rsidRPr="00C93E94" w14:paraId="2C11E8DF" w14:textId="77777777" w:rsidTr="3383AEA8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75283FB7" w14:textId="77777777" w:rsidR="00E46697" w:rsidRPr="00C93E94" w:rsidRDefault="00E46697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Autor</w:t>
            </w:r>
          </w:p>
        </w:tc>
        <w:tc>
          <w:tcPr>
            <w:tcW w:w="6590" w:type="dxa"/>
            <w:gridSpan w:val="3"/>
          </w:tcPr>
          <w:p w14:paraId="2421499E" w14:textId="302E7B66" w:rsidR="00E46697" w:rsidRPr="00C93E94" w:rsidRDefault="0B44255F" w:rsidP="4811E045">
            <w:pPr>
              <w:spacing w:before="48" w:after="48" w:line="288" w:lineRule="auto"/>
              <w:rPr>
                <w:rFonts w:eastAsia="Arial"/>
              </w:rPr>
            </w:pPr>
            <w:r w:rsidRPr="4811E045">
              <w:rPr>
                <w:rFonts w:eastAsia="Arial"/>
              </w:rPr>
              <w:t>Centrum e-Zdrowia</w:t>
            </w:r>
          </w:p>
        </w:tc>
      </w:tr>
      <w:tr w:rsidR="006E1923" w:rsidRPr="00C93E94" w14:paraId="29AA4116" w14:textId="77777777" w:rsidTr="3383AEA8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461F8EE0" w14:textId="77777777" w:rsidR="00E46697" w:rsidRPr="00C93E94" w:rsidRDefault="00E46697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Recenzent</w:t>
            </w:r>
          </w:p>
        </w:tc>
        <w:tc>
          <w:tcPr>
            <w:tcW w:w="6590" w:type="dxa"/>
            <w:gridSpan w:val="3"/>
          </w:tcPr>
          <w:p w14:paraId="43B8F560" w14:textId="19AAF509" w:rsidR="00E46697" w:rsidRPr="00C93E94" w:rsidRDefault="044EE72F" w:rsidP="4811E045">
            <w:pPr>
              <w:spacing w:before="48" w:after="48" w:line="288" w:lineRule="auto"/>
              <w:rPr>
                <w:rFonts w:eastAsia="Arial"/>
              </w:rPr>
            </w:pPr>
            <w:r w:rsidRPr="4811E045">
              <w:rPr>
                <w:rFonts w:eastAsia="Arial"/>
              </w:rPr>
              <w:t>Centrum e-Zdrowia</w:t>
            </w:r>
          </w:p>
        </w:tc>
      </w:tr>
      <w:tr w:rsidR="006E1923" w:rsidRPr="00C93E94" w14:paraId="2CF6814D" w14:textId="77777777" w:rsidTr="3383AEA8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038FC156" w14:textId="77777777" w:rsidR="00E46697" w:rsidRPr="00C93E94" w:rsidRDefault="00E46697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Liczba stron</w:t>
            </w:r>
          </w:p>
        </w:tc>
        <w:tc>
          <w:tcPr>
            <w:tcW w:w="6590" w:type="dxa"/>
            <w:gridSpan w:val="3"/>
          </w:tcPr>
          <w:p w14:paraId="3CF8B9A3" w14:textId="1A558ECA" w:rsidR="00E46697" w:rsidRPr="00C93E94" w:rsidRDefault="00E46697" w:rsidP="4811E045">
            <w:pPr>
              <w:spacing w:before="48" w:after="48" w:line="288" w:lineRule="auto"/>
              <w:rPr>
                <w:rFonts w:eastAsia="Arial"/>
              </w:rPr>
            </w:pPr>
          </w:p>
        </w:tc>
      </w:tr>
      <w:tr w:rsidR="00016F39" w:rsidRPr="00C93E94" w14:paraId="2C21616B" w14:textId="77777777" w:rsidTr="3383AEA8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07CB2DB5" w14:textId="77777777" w:rsidR="00E46697" w:rsidRPr="00C93E94" w:rsidRDefault="00E46697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Zatwierdzający</w:t>
            </w:r>
          </w:p>
        </w:tc>
        <w:tc>
          <w:tcPr>
            <w:tcW w:w="2054" w:type="dxa"/>
            <w:shd w:val="clear" w:color="auto" w:fill="FFFFFF" w:themeFill="background1"/>
          </w:tcPr>
          <w:p w14:paraId="18A53E37" w14:textId="4AE93D7E" w:rsidR="00E46697" w:rsidRPr="00C93E94" w:rsidRDefault="00E46697" w:rsidP="4811E045">
            <w:pPr>
              <w:spacing w:before="48" w:after="48" w:line="288" w:lineRule="auto"/>
              <w:rPr>
                <w:rFonts w:eastAsia="Arial"/>
              </w:rPr>
            </w:pPr>
            <w:proofErr w:type="spellStart"/>
            <w:r w:rsidRPr="4811E045">
              <w:rPr>
                <w:rFonts w:eastAsia="Arial"/>
              </w:rPr>
              <w:t>C</w:t>
            </w:r>
            <w:r w:rsidR="5475AC64" w:rsidRPr="4811E045">
              <w:rPr>
                <w:rFonts w:eastAsia="Arial"/>
              </w:rPr>
              <w:t>eZ</w:t>
            </w:r>
            <w:proofErr w:type="spellEnd"/>
          </w:p>
        </w:tc>
        <w:tc>
          <w:tcPr>
            <w:tcW w:w="2410" w:type="dxa"/>
            <w:shd w:val="clear" w:color="auto" w:fill="17365D" w:themeFill="text2" w:themeFillShade="BF"/>
          </w:tcPr>
          <w:p w14:paraId="16508612" w14:textId="77777777" w:rsidR="00E46697" w:rsidRPr="00C93E94" w:rsidRDefault="00E46697" w:rsidP="4811E045">
            <w:pPr>
              <w:spacing w:before="48" w:after="48" w:line="288" w:lineRule="auto"/>
              <w:rPr>
                <w:rFonts w:eastAsia="Arial"/>
              </w:rPr>
            </w:pPr>
            <w:r w:rsidRPr="4811E045">
              <w:rPr>
                <w:rFonts w:eastAsia="Arial"/>
                <w:b/>
                <w:bCs/>
                <w:color w:val="FFFFFF" w:themeColor="background1"/>
              </w:rPr>
              <w:t>Data zatwierdzenia</w:t>
            </w:r>
          </w:p>
        </w:tc>
        <w:tc>
          <w:tcPr>
            <w:tcW w:w="2126" w:type="dxa"/>
          </w:tcPr>
          <w:p w14:paraId="2A341BF5" w14:textId="17B6B32F" w:rsidR="00E46697" w:rsidRPr="00C93E94" w:rsidRDefault="00E46697" w:rsidP="4811E045">
            <w:pPr>
              <w:spacing w:before="48" w:after="48" w:line="288" w:lineRule="auto"/>
              <w:rPr>
                <w:rFonts w:eastAsia="Arial"/>
              </w:rPr>
            </w:pPr>
          </w:p>
        </w:tc>
      </w:tr>
      <w:tr w:rsidR="00016F39" w:rsidRPr="00C93E94" w14:paraId="27D7CD03" w14:textId="77777777" w:rsidTr="3383AEA8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17A3106D" w14:textId="77777777" w:rsidR="00E46697" w:rsidRPr="00C93E94" w:rsidRDefault="00E46697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Wersja</w:t>
            </w:r>
          </w:p>
        </w:tc>
        <w:tc>
          <w:tcPr>
            <w:tcW w:w="2054" w:type="dxa"/>
            <w:shd w:val="clear" w:color="auto" w:fill="FFFFFF" w:themeFill="background1"/>
          </w:tcPr>
          <w:p w14:paraId="65B9F52B" w14:textId="079ED7EC" w:rsidR="00E46697" w:rsidRPr="00C93E94" w:rsidRDefault="78EE219A" w:rsidP="4811E045">
            <w:pPr>
              <w:spacing w:before="48" w:after="48" w:line="288" w:lineRule="auto"/>
              <w:rPr>
                <w:rFonts w:eastAsia="Arial"/>
              </w:rPr>
            </w:pPr>
            <w:r w:rsidRPr="3383AEA8">
              <w:rPr>
                <w:rFonts w:eastAsia="Arial"/>
              </w:rPr>
              <w:t>1.</w:t>
            </w:r>
            <w:ins w:id="0" w:author="Autor">
              <w:r w:rsidR="39DC7F99" w:rsidRPr="3383AEA8">
                <w:rPr>
                  <w:rFonts w:eastAsia="Arial"/>
                </w:rPr>
                <w:t>6</w:t>
              </w:r>
            </w:ins>
            <w:del w:id="1" w:author="Autor">
              <w:r w:rsidR="07608D61" w:rsidRPr="3383AEA8" w:rsidDel="001C1044">
                <w:rPr>
                  <w:rFonts w:eastAsia="Arial"/>
                </w:rPr>
                <w:delText>5</w:delText>
              </w:r>
            </w:del>
          </w:p>
        </w:tc>
        <w:tc>
          <w:tcPr>
            <w:tcW w:w="2410" w:type="dxa"/>
            <w:shd w:val="clear" w:color="auto" w:fill="17365D" w:themeFill="text2" w:themeFillShade="BF"/>
          </w:tcPr>
          <w:p w14:paraId="29FF6F14" w14:textId="77777777" w:rsidR="00E46697" w:rsidRPr="00C93E94" w:rsidRDefault="00E46697" w:rsidP="4811E045">
            <w:pPr>
              <w:spacing w:before="48" w:after="48" w:line="288" w:lineRule="auto"/>
              <w:rPr>
                <w:rFonts w:eastAsia="Arial"/>
              </w:rPr>
            </w:pPr>
            <w:r w:rsidRPr="4811E045">
              <w:rPr>
                <w:rFonts w:eastAsia="Arial"/>
                <w:b/>
                <w:bCs/>
                <w:color w:val="FFFFFF" w:themeColor="background1"/>
              </w:rPr>
              <w:t>Status dokumentu</w:t>
            </w:r>
          </w:p>
        </w:tc>
        <w:tc>
          <w:tcPr>
            <w:tcW w:w="2126" w:type="dxa"/>
          </w:tcPr>
          <w:p w14:paraId="475520CA" w14:textId="23C0CC7E" w:rsidR="00E46697" w:rsidRPr="00C93E94" w:rsidRDefault="7C8A6731" w:rsidP="4811E045">
            <w:pPr>
              <w:spacing w:before="48" w:after="48" w:line="288" w:lineRule="auto"/>
              <w:rPr>
                <w:rFonts w:eastAsia="Arial"/>
              </w:rPr>
            </w:pPr>
            <w:r w:rsidRPr="4811E045">
              <w:rPr>
                <w:rFonts w:eastAsia="Arial"/>
              </w:rPr>
              <w:t>Roboczy</w:t>
            </w:r>
          </w:p>
        </w:tc>
      </w:tr>
      <w:tr w:rsidR="00016F39" w:rsidRPr="00C93E94" w14:paraId="2BC3EF90" w14:textId="77777777" w:rsidTr="3383AEA8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1CE0A796" w14:textId="77777777" w:rsidR="00E46697" w:rsidRPr="00C93E94" w:rsidRDefault="00E46697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Data utworzenia</w:t>
            </w:r>
          </w:p>
        </w:tc>
        <w:tc>
          <w:tcPr>
            <w:tcW w:w="2054" w:type="dxa"/>
            <w:shd w:val="clear" w:color="auto" w:fill="FFFFFF" w:themeFill="background1"/>
          </w:tcPr>
          <w:p w14:paraId="7189E182" w14:textId="5217218A" w:rsidR="00E46697" w:rsidRPr="00C93E94" w:rsidRDefault="00E46697" w:rsidP="4811E045">
            <w:pPr>
              <w:spacing w:before="48" w:after="48" w:line="288" w:lineRule="auto"/>
              <w:rPr>
                <w:rFonts w:eastAsia="Arial"/>
              </w:rPr>
            </w:pPr>
            <w:r w:rsidRPr="4811E045">
              <w:rPr>
                <w:rFonts w:eastAsia="Arial"/>
              </w:rPr>
              <w:t>20</w:t>
            </w:r>
            <w:r w:rsidR="584286DC" w:rsidRPr="4811E045">
              <w:rPr>
                <w:rFonts w:eastAsia="Arial"/>
              </w:rPr>
              <w:t>23-08-07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14:paraId="519D2506" w14:textId="77777777" w:rsidR="00E46697" w:rsidRPr="00C93E94" w:rsidRDefault="00E46697" w:rsidP="4811E045">
            <w:pPr>
              <w:spacing w:before="48" w:after="48" w:line="288" w:lineRule="auto"/>
              <w:jc w:val="left"/>
              <w:rPr>
                <w:rFonts w:eastAsia="Arial"/>
              </w:rPr>
            </w:pPr>
            <w:r w:rsidRPr="4811E045">
              <w:rPr>
                <w:rFonts w:eastAsia="Arial"/>
                <w:b/>
                <w:bCs/>
                <w:color w:val="FFFFFF" w:themeColor="background1"/>
              </w:rPr>
              <w:t>Data ostatniej modyfikacji</w:t>
            </w:r>
          </w:p>
        </w:tc>
        <w:tc>
          <w:tcPr>
            <w:tcW w:w="2126" w:type="dxa"/>
          </w:tcPr>
          <w:p w14:paraId="14A22722" w14:textId="78BEB348" w:rsidR="00E46697" w:rsidRPr="00C93E94" w:rsidRDefault="47900AC8" w:rsidP="4811E045">
            <w:pPr>
              <w:spacing w:before="48" w:after="48" w:line="288" w:lineRule="auto"/>
              <w:rPr>
                <w:rFonts w:eastAsia="Arial"/>
              </w:rPr>
            </w:pPr>
            <w:r w:rsidRPr="3383AEA8">
              <w:rPr>
                <w:rFonts w:eastAsia="Arial"/>
              </w:rPr>
              <w:t>2024-0</w:t>
            </w:r>
            <w:ins w:id="2" w:author="Autor">
              <w:r w:rsidR="202C585D" w:rsidRPr="3383AEA8">
                <w:rPr>
                  <w:rFonts w:eastAsia="Arial"/>
                </w:rPr>
                <w:t>6</w:t>
              </w:r>
            </w:ins>
            <w:del w:id="3" w:author="Autor">
              <w:r w:rsidR="68C51338" w:rsidRPr="3383AEA8" w:rsidDel="22905F10">
                <w:rPr>
                  <w:rFonts w:eastAsia="Arial"/>
                </w:rPr>
                <w:delText>5</w:delText>
              </w:r>
            </w:del>
            <w:r w:rsidRPr="3383AEA8">
              <w:rPr>
                <w:rFonts w:eastAsia="Arial"/>
              </w:rPr>
              <w:t>-2</w:t>
            </w:r>
            <w:ins w:id="4" w:author="Autor">
              <w:r w:rsidR="2FADA804" w:rsidRPr="3383AEA8">
                <w:rPr>
                  <w:rFonts w:eastAsia="Arial"/>
                </w:rPr>
                <w:t>4</w:t>
              </w:r>
            </w:ins>
            <w:del w:id="5" w:author="Autor">
              <w:r w:rsidR="68C51338" w:rsidRPr="3383AEA8" w:rsidDel="001C1044">
                <w:rPr>
                  <w:rFonts w:eastAsia="Arial"/>
                </w:rPr>
                <w:delText>7</w:delText>
              </w:r>
            </w:del>
          </w:p>
        </w:tc>
      </w:tr>
    </w:tbl>
    <w:p w14:paraId="16CA213C" w14:textId="77777777" w:rsidR="00E46697" w:rsidRPr="00D10165" w:rsidRDefault="00E46697" w:rsidP="4811E045">
      <w:pPr>
        <w:spacing w:line="288" w:lineRule="auto"/>
        <w:rPr>
          <w:rFonts w:eastAsia="Arial"/>
          <w:sz w:val="12"/>
          <w:szCs w:val="12"/>
        </w:rPr>
      </w:pPr>
    </w:p>
    <w:tbl>
      <w:tblPr>
        <w:tblW w:w="9001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9"/>
        <w:gridCol w:w="992"/>
        <w:gridCol w:w="1141"/>
        <w:gridCol w:w="5479"/>
      </w:tblGrid>
      <w:tr w:rsidR="006E1923" w:rsidRPr="00C93E94" w14:paraId="6AA84A12" w14:textId="77777777" w:rsidTr="3383AEA8">
        <w:trPr>
          <w:cantSplit/>
          <w:trHeight w:val="340"/>
        </w:trPr>
        <w:tc>
          <w:tcPr>
            <w:tcW w:w="9001" w:type="dxa"/>
            <w:gridSpan w:val="4"/>
            <w:shd w:val="clear" w:color="auto" w:fill="17365D" w:themeFill="text2" w:themeFillShade="BF"/>
          </w:tcPr>
          <w:p w14:paraId="6369BDEE" w14:textId="77777777" w:rsidR="00E46697" w:rsidRPr="00C93E94" w:rsidRDefault="00E46697" w:rsidP="4811E045">
            <w:pPr>
              <w:spacing w:before="48" w:after="48" w:line="288" w:lineRule="auto"/>
              <w:rPr>
                <w:rFonts w:eastAsia="Arial"/>
              </w:rPr>
            </w:pPr>
            <w:r w:rsidRPr="4811E045">
              <w:rPr>
                <w:rFonts w:eastAsia="Arial"/>
                <w:b/>
                <w:bCs/>
                <w:color w:val="FFFFFF" w:themeColor="background1"/>
              </w:rPr>
              <w:t>Historia zmian</w:t>
            </w:r>
          </w:p>
        </w:tc>
      </w:tr>
      <w:tr w:rsidR="00656BF9" w:rsidRPr="00C93E94" w14:paraId="0D0CCD5E" w14:textId="77777777" w:rsidTr="3383AEA8">
        <w:trPr>
          <w:cantSplit/>
          <w:trHeight w:val="340"/>
        </w:trPr>
        <w:tc>
          <w:tcPr>
            <w:tcW w:w="1389" w:type="dxa"/>
            <w:shd w:val="clear" w:color="auto" w:fill="17365D" w:themeFill="text2" w:themeFillShade="BF"/>
          </w:tcPr>
          <w:p w14:paraId="552E82FB" w14:textId="77777777" w:rsidR="00E46697" w:rsidRPr="00C93E94" w:rsidRDefault="00E46697" w:rsidP="4811E045">
            <w:pPr>
              <w:spacing w:before="48" w:after="48" w:line="288" w:lineRule="auto"/>
              <w:rPr>
                <w:rFonts w:eastAsia="Arial"/>
              </w:rPr>
            </w:pPr>
            <w:r w:rsidRPr="4811E045">
              <w:rPr>
                <w:rFonts w:eastAsia="Arial"/>
                <w:b/>
                <w:bCs/>
                <w:color w:val="FFFFFF" w:themeColor="background1"/>
              </w:rPr>
              <w:t>Data</w:t>
            </w:r>
          </w:p>
        </w:tc>
        <w:tc>
          <w:tcPr>
            <w:tcW w:w="992" w:type="dxa"/>
            <w:shd w:val="clear" w:color="auto" w:fill="17365D" w:themeFill="text2" w:themeFillShade="BF"/>
          </w:tcPr>
          <w:p w14:paraId="7463CD58" w14:textId="77777777" w:rsidR="00E46697" w:rsidRPr="00C93E94" w:rsidRDefault="00E46697" w:rsidP="4811E045">
            <w:pPr>
              <w:spacing w:before="48" w:after="48" w:line="288" w:lineRule="auto"/>
              <w:rPr>
                <w:rFonts w:eastAsia="Arial"/>
              </w:rPr>
            </w:pPr>
            <w:r w:rsidRPr="4811E045">
              <w:rPr>
                <w:rFonts w:eastAsia="Arial"/>
                <w:b/>
                <w:bCs/>
                <w:color w:val="FFFFFF" w:themeColor="background1"/>
              </w:rPr>
              <w:t>Wersja</w:t>
            </w:r>
          </w:p>
        </w:tc>
        <w:tc>
          <w:tcPr>
            <w:tcW w:w="1141" w:type="dxa"/>
            <w:shd w:val="clear" w:color="auto" w:fill="17365D" w:themeFill="text2" w:themeFillShade="BF"/>
          </w:tcPr>
          <w:p w14:paraId="33C993F8" w14:textId="77777777" w:rsidR="00E46697" w:rsidRPr="00C93E94" w:rsidRDefault="00E46697" w:rsidP="4811E045">
            <w:pPr>
              <w:spacing w:before="48" w:after="48" w:line="288" w:lineRule="auto"/>
              <w:rPr>
                <w:rFonts w:eastAsia="Arial"/>
              </w:rPr>
            </w:pPr>
            <w:r w:rsidRPr="4811E045">
              <w:rPr>
                <w:rFonts w:eastAsia="Arial"/>
                <w:b/>
                <w:bCs/>
                <w:color w:val="FFFFFF" w:themeColor="background1"/>
              </w:rPr>
              <w:t>Autor zmiany</w:t>
            </w:r>
          </w:p>
        </w:tc>
        <w:tc>
          <w:tcPr>
            <w:tcW w:w="5479" w:type="dxa"/>
            <w:shd w:val="clear" w:color="auto" w:fill="17365D" w:themeFill="text2" w:themeFillShade="BF"/>
          </w:tcPr>
          <w:p w14:paraId="573E5341" w14:textId="77777777" w:rsidR="00E46697" w:rsidRPr="00C93E94" w:rsidRDefault="00E46697" w:rsidP="4811E045">
            <w:pPr>
              <w:spacing w:before="48" w:after="48" w:line="288" w:lineRule="auto"/>
              <w:rPr>
                <w:rFonts w:eastAsia="Arial"/>
              </w:rPr>
            </w:pPr>
            <w:r w:rsidRPr="4811E045">
              <w:rPr>
                <w:rFonts w:eastAsia="Arial"/>
                <w:b/>
                <w:bCs/>
                <w:color w:val="FFFFFF" w:themeColor="background1"/>
              </w:rPr>
              <w:t>Opis zmiany</w:t>
            </w:r>
          </w:p>
        </w:tc>
      </w:tr>
      <w:tr w:rsidR="00656BF9" w:rsidRPr="00C93E94" w14:paraId="7C5B78C6" w14:textId="77777777" w:rsidTr="3383AEA8">
        <w:trPr>
          <w:cantSplit/>
          <w:trHeight w:val="340"/>
        </w:trPr>
        <w:tc>
          <w:tcPr>
            <w:tcW w:w="1389" w:type="dxa"/>
          </w:tcPr>
          <w:p w14:paraId="3F2F4014" w14:textId="7933AC0E" w:rsidR="00E46697" w:rsidRPr="00C93E94" w:rsidRDefault="73323157" w:rsidP="263832E6">
            <w:pPr>
              <w:spacing w:before="48" w:after="48" w:line="288" w:lineRule="auto"/>
              <w:rPr>
                <w:rFonts w:eastAsia="Arial"/>
              </w:rPr>
            </w:pPr>
            <w:r w:rsidRPr="263832E6">
              <w:rPr>
                <w:rFonts w:eastAsia="Arial"/>
              </w:rPr>
              <w:t>2023-08-07</w:t>
            </w:r>
          </w:p>
        </w:tc>
        <w:tc>
          <w:tcPr>
            <w:tcW w:w="992" w:type="dxa"/>
          </w:tcPr>
          <w:p w14:paraId="12BA0A32" w14:textId="77777777" w:rsidR="00E46697" w:rsidRPr="00C93E94" w:rsidRDefault="00E46697" w:rsidP="4811E045">
            <w:pPr>
              <w:spacing w:before="48" w:after="48" w:line="288" w:lineRule="auto"/>
              <w:rPr>
                <w:rFonts w:eastAsia="Arial"/>
              </w:rPr>
            </w:pPr>
            <w:r w:rsidRPr="4811E045">
              <w:rPr>
                <w:rFonts w:eastAsia="Arial"/>
              </w:rPr>
              <w:t>1.0</w:t>
            </w:r>
          </w:p>
        </w:tc>
        <w:tc>
          <w:tcPr>
            <w:tcW w:w="1141" w:type="dxa"/>
          </w:tcPr>
          <w:p w14:paraId="0625EC38" w14:textId="7B7CBFF3" w:rsidR="00E46697" w:rsidRPr="00C93E94" w:rsidRDefault="2F69D6B8" w:rsidP="4811E045">
            <w:pPr>
              <w:spacing w:before="48" w:after="48" w:line="288" w:lineRule="auto"/>
              <w:rPr>
                <w:rFonts w:eastAsia="Arial"/>
              </w:rPr>
            </w:pPr>
            <w:proofErr w:type="spellStart"/>
            <w:r w:rsidRPr="4811E045">
              <w:rPr>
                <w:rFonts w:eastAsia="Arial"/>
              </w:rPr>
              <w:t>CeZ</w:t>
            </w:r>
            <w:proofErr w:type="spellEnd"/>
          </w:p>
        </w:tc>
        <w:tc>
          <w:tcPr>
            <w:tcW w:w="5479" w:type="dxa"/>
          </w:tcPr>
          <w:p w14:paraId="77E3E1D4" w14:textId="77777777" w:rsidR="00E46697" w:rsidRPr="00C93E94" w:rsidRDefault="00E46697" w:rsidP="4811E045">
            <w:pPr>
              <w:spacing w:before="48" w:after="48" w:line="288" w:lineRule="auto"/>
              <w:rPr>
                <w:rFonts w:eastAsia="Arial"/>
              </w:rPr>
            </w:pPr>
            <w:r w:rsidRPr="4811E045">
              <w:rPr>
                <w:rFonts w:eastAsia="Arial"/>
              </w:rPr>
              <w:t>Wersja inicjalna dokumentu</w:t>
            </w:r>
          </w:p>
        </w:tc>
      </w:tr>
      <w:tr w:rsidR="6DB2A9B8" w14:paraId="369BD69C" w14:textId="77777777" w:rsidTr="3383AEA8">
        <w:trPr>
          <w:cantSplit/>
          <w:trHeight w:val="340"/>
        </w:trPr>
        <w:tc>
          <w:tcPr>
            <w:tcW w:w="1389" w:type="dxa"/>
          </w:tcPr>
          <w:p w14:paraId="0A3F2F95" w14:textId="5FFB2CD3" w:rsidR="2C06642A" w:rsidRDefault="2C06642A" w:rsidP="6DB2A9B8">
            <w:pPr>
              <w:spacing w:line="288" w:lineRule="auto"/>
              <w:rPr>
                <w:rFonts w:eastAsia="Arial"/>
              </w:rPr>
            </w:pPr>
            <w:r w:rsidRPr="6DB2A9B8">
              <w:rPr>
                <w:rFonts w:eastAsia="Arial"/>
              </w:rPr>
              <w:t>2023-10-03</w:t>
            </w:r>
          </w:p>
        </w:tc>
        <w:tc>
          <w:tcPr>
            <w:tcW w:w="992" w:type="dxa"/>
          </w:tcPr>
          <w:p w14:paraId="576ADD98" w14:textId="06229AC7" w:rsidR="2C06642A" w:rsidRDefault="2C06642A" w:rsidP="6DB2A9B8">
            <w:pPr>
              <w:spacing w:line="288" w:lineRule="auto"/>
              <w:rPr>
                <w:rFonts w:eastAsia="Arial"/>
              </w:rPr>
            </w:pPr>
            <w:r w:rsidRPr="6DB2A9B8">
              <w:rPr>
                <w:rFonts w:eastAsia="Arial"/>
              </w:rPr>
              <w:t>1.1</w:t>
            </w:r>
          </w:p>
        </w:tc>
        <w:tc>
          <w:tcPr>
            <w:tcW w:w="1141" w:type="dxa"/>
          </w:tcPr>
          <w:p w14:paraId="2161B26F" w14:textId="2D992A14" w:rsidR="72584DD4" w:rsidRDefault="72584DD4" w:rsidP="6DB2A9B8">
            <w:pPr>
              <w:spacing w:line="288" w:lineRule="auto"/>
              <w:rPr>
                <w:rFonts w:eastAsia="Arial"/>
              </w:rPr>
            </w:pPr>
            <w:proofErr w:type="spellStart"/>
            <w:r w:rsidRPr="6DB2A9B8">
              <w:rPr>
                <w:rFonts w:eastAsia="Arial"/>
              </w:rPr>
              <w:t>CeZ</w:t>
            </w:r>
            <w:proofErr w:type="spellEnd"/>
          </w:p>
        </w:tc>
        <w:tc>
          <w:tcPr>
            <w:tcW w:w="5479" w:type="dxa"/>
          </w:tcPr>
          <w:p w14:paraId="333A9CDB" w14:textId="60C12AFF" w:rsidR="72584DD4" w:rsidRDefault="4914248A" w:rsidP="6DB2A9B8">
            <w:pPr>
              <w:spacing w:line="288" w:lineRule="auto"/>
              <w:rPr>
                <w:rFonts w:eastAsia="Arial"/>
              </w:rPr>
            </w:pPr>
            <w:r w:rsidRPr="71275686">
              <w:rPr>
                <w:rFonts w:eastAsia="Arial"/>
              </w:rPr>
              <w:t xml:space="preserve">Aktualizacja dokumentacji – Edycja treningu Recepty na Ruch </w:t>
            </w:r>
          </w:p>
        </w:tc>
      </w:tr>
      <w:tr w:rsidR="71275686" w14:paraId="20285931" w14:textId="77777777" w:rsidTr="3383AEA8">
        <w:trPr>
          <w:cantSplit/>
          <w:trHeight w:val="340"/>
        </w:trPr>
        <w:tc>
          <w:tcPr>
            <w:tcW w:w="1389" w:type="dxa"/>
          </w:tcPr>
          <w:p w14:paraId="28039317" w14:textId="59EB31CD" w:rsidR="71275686" w:rsidRDefault="71275686" w:rsidP="71275686">
            <w:pPr>
              <w:spacing w:line="288" w:lineRule="auto"/>
              <w:rPr>
                <w:rFonts w:eastAsia="Arial"/>
              </w:rPr>
            </w:pPr>
            <w:r w:rsidRPr="71275686">
              <w:rPr>
                <w:rFonts w:eastAsia="Arial"/>
              </w:rPr>
              <w:t>202</w:t>
            </w:r>
            <w:r w:rsidR="10AC2F87" w:rsidRPr="71275686">
              <w:rPr>
                <w:rFonts w:eastAsia="Arial"/>
              </w:rPr>
              <w:t>4</w:t>
            </w:r>
            <w:r w:rsidRPr="71275686">
              <w:rPr>
                <w:rFonts w:eastAsia="Arial"/>
              </w:rPr>
              <w:t>-</w:t>
            </w:r>
            <w:r w:rsidR="711324AE" w:rsidRPr="71275686">
              <w:rPr>
                <w:rFonts w:eastAsia="Arial"/>
              </w:rPr>
              <w:t>03</w:t>
            </w:r>
            <w:r w:rsidRPr="71275686">
              <w:rPr>
                <w:rFonts w:eastAsia="Arial"/>
              </w:rPr>
              <w:t>-</w:t>
            </w:r>
            <w:r w:rsidR="783DA09A" w:rsidRPr="71275686">
              <w:rPr>
                <w:rFonts w:eastAsia="Arial"/>
              </w:rPr>
              <w:t>14</w:t>
            </w:r>
          </w:p>
        </w:tc>
        <w:tc>
          <w:tcPr>
            <w:tcW w:w="992" w:type="dxa"/>
          </w:tcPr>
          <w:p w14:paraId="2236F041" w14:textId="7E3A7274" w:rsidR="71275686" w:rsidRDefault="71275686" w:rsidP="71275686">
            <w:pPr>
              <w:spacing w:line="288" w:lineRule="auto"/>
              <w:rPr>
                <w:rFonts w:eastAsia="Arial"/>
              </w:rPr>
            </w:pPr>
            <w:r w:rsidRPr="71275686">
              <w:rPr>
                <w:rFonts w:eastAsia="Arial"/>
              </w:rPr>
              <w:t>1.</w:t>
            </w:r>
            <w:r w:rsidR="6C4AD4AC" w:rsidRPr="71275686">
              <w:rPr>
                <w:rFonts w:eastAsia="Arial"/>
              </w:rPr>
              <w:t>2</w:t>
            </w:r>
          </w:p>
        </w:tc>
        <w:tc>
          <w:tcPr>
            <w:tcW w:w="1141" w:type="dxa"/>
          </w:tcPr>
          <w:p w14:paraId="38DAC7E6" w14:textId="2D992A14" w:rsidR="71275686" w:rsidRDefault="71275686" w:rsidP="71275686">
            <w:pPr>
              <w:spacing w:line="288" w:lineRule="auto"/>
              <w:rPr>
                <w:rFonts w:eastAsia="Arial"/>
              </w:rPr>
            </w:pPr>
            <w:proofErr w:type="spellStart"/>
            <w:r w:rsidRPr="71275686">
              <w:rPr>
                <w:rFonts w:eastAsia="Arial"/>
              </w:rPr>
              <w:t>CeZ</w:t>
            </w:r>
            <w:proofErr w:type="spellEnd"/>
          </w:p>
        </w:tc>
        <w:tc>
          <w:tcPr>
            <w:tcW w:w="5479" w:type="dxa"/>
          </w:tcPr>
          <w:p w14:paraId="55E07361" w14:textId="0945A071" w:rsidR="71275686" w:rsidRDefault="71275686" w:rsidP="71275686">
            <w:pPr>
              <w:spacing w:line="288" w:lineRule="auto"/>
              <w:rPr>
                <w:rFonts w:eastAsia="Arial"/>
              </w:rPr>
            </w:pPr>
            <w:r w:rsidRPr="71275686">
              <w:rPr>
                <w:rFonts w:eastAsia="Arial"/>
              </w:rPr>
              <w:t xml:space="preserve">Aktualizacja dokumentacji – </w:t>
            </w:r>
            <w:r w:rsidR="61055410" w:rsidRPr="71275686">
              <w:rPr>
                <w:rFonts w:eastAsia="Arial"/>
              </w:rPr>
              <w:t xml:space="preserve">Usunięcie </w:t>
            </w:r>
            <w:r w:rsidRPr="71275686">
              <w:rPr>
                <w:rFonts w:eastAsia="Arial"/>
              </w:rPr>
              <w:t>treningu Recepty na Ruch</w:t>
            </w:r>
          </w:p>
        </w:tc>
      </w:tr>
      <w:tr w:rsidR="510A8E55" w14:paraId="0526F843" w14:textId="77777777" w:rsidTr="3383AEA8">
        <w:trPr>
          <w:cantSplit/>
          <w:trHeight w:val="340"/>
        </w:trPr>
        <w:tc>
          <w:tcPr>
            <w:tcW w:w="1389" w:type="dxa"/>
          </w:tcPr>
          <w:p w14:paraId="2A7073FE" w14:textId="2A8CFB2B" w:rsidR="1BC52022" w:rsidRDefault="1BC52022" w:rsidP="510A8E55">
            <w:pPr>
              <w:spacing w:line="288" w:lineRule="auto"/>
              <w:rPr>
                <w:rFonts w:eastAsia="Arial"/>
              </w:rPr>
            </w:pPr>
            <w:r w:rsidRPr="510A8E55">
              <w:rPr>
                <w:rFonts w:eastAsia="Arial"/>
              </w:rPr>
              <w:t>2024-03-26</w:t>
            </w:r>
          </w:p>
        </w:tc>
        <w:tc>
          <w:tcPr>
            <w:tcW w:w="992" w:type="dxa"/>
          </w:tcPr>
          <w:p w14:paraId="4A43EE8B" w14:textId="2CD55995" w:rsidR="1BC52022" w:rsidRDefault="1BC52022" w:rsidP="510A8E55">
            <w:pPr>
              <w:spacing w:line="288" w:lineRule="auto"/>
              <w:rPr>
                <w:rFonts w:eastAsia="Arial"/>
              </w:rPr>
            </w:pPr>
            <w:r w:rsidRPr="510A8E55">
              <w:rPr>
                <w:rFonts w:eastAsia="Arial"/>
              </w:rPr>
              <w:t>1.3</w:t>
            </w:r>
          </w:p>
        </w:tc>
        <w:tc>
          <w:tcPr>
            <w:tcW w:w="1141" w:type="dxa"/>
          </w:tcPr>
          <w:p w14:paraId="3D582C2F" w14:textId="7B7C7471" w:rsidR="1BC52022" w:rsidRDefault="1BC52022" w:rsidP="510A8E55">
            <w:pPr>
              <w:spacing w:line="288" w:lineRule="auto"/>
              <w:rPr>
                <w:rFonts w:eastAsia="Arial"/>
              </w:rPr>
            </w:pPr>
            <w:r w:rsidRPr="510A8E55">
              <w:rPr>
                <w:rFonts w:eastAsia="Arial"/>
              </w:rPr>
              <w:t xml:space="preserve"> </w:t>
            </w:r>
            <w:proofErr w:type="spellStart"/>
            <w:r w:rsidRPr="510A8E55">
              <w:rPr>
                <w:rFonts w:eastAsia="Arial"/>
              </w:rPr>
              <w:t>CeZ</w:t>
            </w:r>
            <w:proofErr w:type="spellEnd"/>
          </w:p>
        </w:tc>
        <w:tc>
          <w:tcPr>
            <w:tcW w:w="5479" w:type="dxa"/>
          </w:tcPr>
          <w:p w14:paraId="16DAD7DC" w14:textId="29A15F55" w:rsidR="1BC52022" w:rsidRDefault="1BC52022" w:rsidP="510A8E55">
            <w:pPr>
              <w:spacing w:line="288" w:lineRule="auto"/>
              <w:rPr>
                <w:rFonts w:eastAsia="Arial"/>
              </w:rPr>
            </w:pPr>
            <w:r w:rsidRPr="510A8E55">
              <w:rPr>
                <w:rFonts w:eastAsia="Arial"/>
              </w:rPr>
              <w:t>Aktualizacja dokumentacji – Usunięcie treningu Recepty na Ruch</w:t>
            </w:r>
          </w:p>
          <w:p w14:paraId="5C05FDBD" w14:textId="218B04FE" w:rsidR="1BC52022" w:rsidRDefault="1BC52022" w:rsidP="510A8E55">
            <w:pPr>
              <w:spacing w:line="288" w:lineRule="auto"/>
              <w:rPr>
                <w:rFonts w:eastAsia="Arial"/>
              </w:rPr>
            </w:pPr>
            <w:r w:rsidRPr="510A8E55">
              <w:rPr>
                <w:rFonts w:eastAsia="Arial"/>
              </w:rPr>
              <w:t>Aktualizacja dokumentacji – Edycja treningu Recepty na Ruch</w:t>
            </w:r>
          </w:p>
        </w:tc>
      </w:tr>
      <w:tr w:rsidR="001E3801" w14:paraId="29D01CD1" w14:textId="77777777" w:rsidTr="3383AEA8">
        <w:trPr>
          <w:cantSplit/>
          <w:trHeight w:val="340"/>
        </w:trPr>
        <w:tc>
          <w:tcPr>
            <w:tcW w:w="1389" w:type="dxa"/>
          </w:tcPr>
          <w:p w14:paraId="4E013A6E" w14:textId="7576D9A8" w:rsidR="001E3801" w:rsidRPr="510A8E55" w:rsidRDefault="001E3801" w:rsidP="001E3801">
            <w:pPr>
              <w:spacing w:line="288" w:lineRule="auto"/>
              <w:rPr>
                <w:rFonts w:eastAsia="Arial"/>
              </w:rPr>
            </w:pPr>
            <w:r w:rsidRPr="510A8E55">
              <w:rPr>
                <w:rFonts w:eastAsia="Arial"/>
              </w:rPr>
              <w:t>2024-0</w:t>
            </w:r>
            <w:r>
              <w:rPr>
                <w:rFonts w:eastAsia="Arial"/>
              </w:rPr>
              <w:t>5</w:t>
            </w:r>
            <w:r w:rsidRPr="510A8E55">
              <w:rPr>
                <w:rFonts w:eastAsia="Arial"/>
              </w:rPr>
              <w:t>-2</w:t>
            </w:r>
            <w:r>
              <w:rPr>
                <w:rFonts w:eastAsia="Arial"/>
              </w:rPr>
              <w:t>4</w:t>
            </w:r>
          </w:p>
        </w:tc>
        <w:tc>
          <w:tcPr>
            <w:tcW w:w="992" w:type="dxa"/>
          </w:tcPr>
          <w:p w14:paraId="202B62B5" w14:textId="29F91B00" w:rsidR="001E3801" w:rsidRPr="510A8E55" w:rsidRDefault="001E3801" w:rsidP="001E3801">
            <w:pPr>
              <w:spacing w:line="288" w:lineRule="auto"/>
              <w:rPr>
                <w:rFonts w:eastAsia="Arial"/>
              </w:rPr>
            </w:pPr>
            <w:r w:rsidRPr="510A8E55">
              <w:rPr>
                <w:rFonts w:eastAsia="Arial"/>
              </w:rPr>
              <w:t>1.</w:t>
            </w:r>
            <w:r>
              <w:rPr>
                <w:rFonts w:eastAsia="Arial"/>
              </w:rPr>
              <w:t>4</w:t>
            </w:r>
          </w:p>
        </w:tc>
        <w:tc>
          <w:tcPr>
            <w:tcW w:w="1141" w:type="dxa"/>
          </w:tcPr>
          <w:p w14:paraId="3B767DF0" w14:textId="579B4163" w:rsidR="001E3801" w:rsidRPr="510A8E55" w:rsidRDefault="001E3801" w:rsidP="001E3801">
            <w:pPr>
              <w:spacing w:line="288" w:lineRule="auto"/>
              <w:rPr>
                <w:rFonts w:eastAsia="Arial"/>
              </w:rPr>
            </w:pPr>
            <w:r w:rsidRPr="510A8E55">
              <w:rPr>
                <w:rFonts w:eastAsia="Arial"/>
              </w:rPr>
              <w:t xml:space="preserve"> </w:t>
            </w:r>
            <w:proofErr w:type="spellStart"/>
            <w:r w:rsidRPr="510A8E55">
              <w:rPr>
                <w:rFonts w:eastAsia="Arial"/>
              </w:rPr>
              <w:t>CeZ</w:t>
            </w:r>
            <w:proofErr w:type="spellEnd"/>
          </w:p>
        </w:tc>
        <w:tc>
          <w:tcPr>
            <w:tcW w:w="5479" w:type="dxa"/>
          </w:tcPr>
          <w:p w14:paraId="03659F8B" w14:textId="75C41E4F" w:rsidR="001E3801" w:rsidRDefault="001E3801" w:rsidP="001E3801">
            <w:pPr>
              <w:spacing w:line="288" w:lineRule="auto"/>
              <w:rPr>
                <w:rFonts w:eastAsia="Arial"/>
              </w:rPr>
            </w:pPr>
            <w:r w:rsidRPr="510A8E55">
              <w:rPr>
                <w:rFonts w:eastAsia="Arial"/>
              </w:rPr>
              <w:t>Aktualizacja dokumentacji –</w:t>
            </w:r>
            <w:r>
              <w:t xml:space="preserve"> Wykorzystywane skróty i terminy</w:t>
            </w:r>
          </w:p>
          <w:p w14:paraId="14EB2981" w14:textId="77777777" w:rsidR="001E3801" w:rsidRDefault="001E3801" w:rsidP="001E3801">
            <w:pPr>
              <w:spacing w:line="288" w:lineRule="auto"/>
              <w:rPr>
                <w:rFonts w:eastAsia="Arial"/>
              </w:rPr>
            </w:pPr>
            <w:r w:rsidRPr="510A8E55">
              <w:rPr>
                <w:rFonts w:eastAsia="Arial"/>
              </w:rPr>
              <w:t xml:space="preserve">Aktualizacja dokumentacji – </w:t>
            </w:r>
            <w:r>
              <w:rPr>
                <w:rFonts w:eastAsia="Arial"/>
              </w:rPr>
              <w:t>Słownik kategorii pacjenta</w:t>
            </w:r>
          </w:p>
          <w:p w14:paraId="4BCA4544" w14:textId="45E9CE03" w:rsidR="001E3801" w:rsidRPr="510A8E55" w:rsidRDefault="001E3801" w:rsidP="001E3801">
            <w:pPr>
              <w:spacing w:line="288" w:lineRule="auto"/>
              <w:rPr>
                <w:rFonts w:eastAsia="Arial"/>
              </w:rPr>
            </w:pPr>
            <w:r w:rsidRPr="510A8E55">
              <w:rPr>
                <w:rFonts w:eastAsia="Arial"/>
              </w:rPr>
              <w:t>Aktualizacja dokumentacji –</w:t>
            </w:r>
            <w:r w:rsidR="002D771F">
              <w:rPr>
                <w:rFonts w:eastAsia="Arial"/>
              </w:rPr>
              <w:t xml:space="preserve"> Operacja zapisu Recepty na Ruch (zakres: </w:t>
            </w:r>
            <w:proofErr w:type="spellStart"/>
            <w:r w:rsidR="002D771F">
              <w:rPr>
                <w:rFonts w:eastAsia="Arial"/>
              </w:rPr>
              <w:t>daneSkierowania</w:t>
            </w:r>
            <w:proofErr w:type="spellEnd"/>
            <w:r w:rsidR="002D771F">
              <w:rPr>
                <w:rFonts w:eastAsia="Arial"/>
              </w:rPr>
              <w:t>)</w:t>
            </w:r>
          </w:p>
        </w:tc>
      </w:tr>
      <w:tr w:rsidR="002B30E1" w14:paraId="05705B88" w14:textId="77777777" w:rsidTr="3383AEA8">
        <w:trPr>
          <w:cantSplit/>
          <w:trHeight w:val="340"/>
        </w:trPr>
        <w:tc>
          <w:tcPr>
            <w:tcW w:w="1389" w:type="dxa"/>
          </w:tcPr>
          <w:p w14:paraId="13E06ABA" w14:textId="5B4A047A" w:rsidR="002B30E1" w:rsidRPr="510A8E55" w:rsidRDefault="002B30E1" w:rsidP="002B30E1">
            <w:pPr>
              <w:spacing w:line="288" w:lineRule="auto"/>
              <w:rPr>
                <w:rFonts w:eastAsia="Arial"/>
              </w:rPr>
            </w:pPr>
            <w:r w:rsidRPr="510A8E55">
              <w:rPr>
                <w:rFonts w:eastAsia="Arial"/>
              </w:rPr>
              <w:lastRenderedPageBreak/>
              <w:t>2024-0</w:t>
            </w:r>
            <w:r>
              <w:rPr>
                <w:rFonts w:eastAsia="Arial"/>
              </w:rPr>
              <w:t>5</w:t>
            </w:r>
            <w:r w:rsidRPr="510A8E55">
              <w:rPr>
                <w:rFonts w:eastAsia="Arial"/>
              </w:rPr>
              <w:t>-2</w:t>
            </w:r>
            <w:r w:rsidR="001C1044">
              <w:rPr>
                <w:rFonts w:eastAsia="Arial"/>
              </w:rPr>
              <w:t>7</w:t>
            </w:r>
          </w:p>
        </w:tc>
        <w:tc>
          <w:tcPr>
            <w:tcW w:w="992" w:type="dxa"/>
          </w:tcPr>
          <w:p w14:paraId="236B1785" w14:textId="56859F7F" w:rsidR="002B30E1" w:rsidRPr="510A8E55" w:rsidRDefault="002B30E1" w:rsidP="002B30E1">
            <w:pPr>
              <w:spacing w:line="288" w:lineRule="auto"/>
              <w:rPr>
                <w:rFonts w:eastAsia="Arial"/>
              </w:rPr>
            </w:pPr>
            <w:r w:rsidRPr="510A8E55">
              <w:rPr>
                <w:rFonts w:eastAsia="Arial"/>
              </w:rPr>
              <w:t>1.</w:t>
            </w:r>
            <w:r>
              <w:rPr>
                <w:rFonts w:eastAsia="Arial"/>
              </w:rPr>
              <w:t>5</w:t>
            </w:r>
          </w:p>
        </w:tc>
        <w:tc>
          <w:tcPr>
            <w:tcW w:w="1141" w:type="dxa"/>
          </w:tcPr>
          <w:p w14:paraId="5E721AC3" w14:textId="547EC794" w:rsidR="002B30E1" w:rsidRPr="510A8E55" w:rsidRDefault="002B30E1" w:rsidP="002B30E1">
            <w:pPr>
              <w:spacing w:line="288" w:lineRule="auto"/>
              <w:rPr>
                <w:rFonts w:eastAsia="Arial"/>
              </w:rPr>
            </w:pPr>
            <w:r w:rsidRPr="510A8E55">
              <w:rPr>
                <w:rFonts w:eastAsia="Arial"/>
              </w:rPr>
              <w:t xml:space="preserve"> </w:t>
            </w:r>
            <w:proofErr w:type="spellStart"/>
            <w:r w:rsidRPr="510A8E55">
              <w:rPr>
                <w:rFonts w:eastAsia="Arial"/>
              </w:rPr>
              <w:t>CeZ</w:t>
            </w:r>
            <w:proofErr w:type="spellEnd"/>
          </w:p>
        </w:tc>
        <w:tc>
          <w:tcPr>
            <w:tcW w:w="5479" w:type="dxa"/>
          </w:tcPr>
          <w:p w14:paraId="46F1633E" w14:textId="15902A50" w:rsidR="0017046D" w:rsidRDefault="002B30E1" w:rsidP="002B30E1">
            <w:pPr>
              <w:spacing w:line="288" w:lineRule="auto"/>
            </w:pPr>
            <w:r w:rsidRPr="510A8E55">
              <w:rPr>
                <w:rFonts w:eastAsia="Arial"/>
              </w:rPr>
              <w:t>Aktualizacja dokumentacji –</w:t>
            </w:r>
            <w:r w:rsidR="0017046D">
              <w:rPr>
                <w:rFonts w:eastAsia="Arial"/>
              </w:rPr>
              <w:t xml:space="preserve"> </w:t>
            </w:r>
            <w:r>
              <w:t>Ogólny opis zagadnienia (poprzednia nazwa: Opis rozwiązania)</w:t>
            </w:r>
          </w:p>
          <w:p w14:paraId="153DF095" w14:textId="02EF1D04" w:rsidR="0017046D" w:rsidRPr="0017046D" w:rsidRDefault="001C1044" w:rsidP="002B30E1">
            <w:pPr>
              <w:spacing w:line="288" w:lineRule="auto"/>
              <w:rPr>
                <w:rFonts w:eastAsia="Arial"/>
              </w:rPr>
            </w:pPr>
            <w:r w:rsidRPr="510A8E55">
              <w:rPr>
                <w:rFonts w:eastAsia="Arial"/>
              </w:rPr>
              <w:t>Aktualizacja dokumentacji</w:t>
            </w:r>
            <w:r>
              <w:rPr>
                <w:rFonts w:eastAsia="Arial"/>
              </w:rPr>
              <w:t xml:space="preserve"> – </w:t>
            </w:r>
            <w:r w:rsidR="0017046D">
              <w:rPr>
                <w:rFonts w:eastAsia="Arial"/>
              </w:rPr>
              <w:t xml:space="preserve">Operacja zapisu Recepty na Ruch </w:t>
            </w:r>
            <w:r>
              <w:rPr>
                <w:rFonts w:eastAsia="Arial"/>
              </w:rPr>
              <w:t xml:space="preserve">oraz </w:t>
            </w:r>
            <w:r w:rsidR="0017046D">
              <w:rPr>
                <w:rFonts w:eastAsia="Arial"/>
              </w:rPr>
              <w:t>Operacja dodania treningu do Recepty na Ruch (</w:t>
            </w:r>
            <w:r>
              <w:rPr>
                <w:rFonts w:eastAsia="Arial"/>
              </w:rPr>
              <w:t xml:space="preserve">poprawa opisu w części </w:t>
            </w:r>
            <w:proofErr w:type="spellStart"/>
            <w:r w:rsidR="00006589" w:rsidRPr="00006589">
              <w:rPr>
                <w:rFonts w:eastAsia="Arial"/>
                <w:i/>
                <w:iCs/>
              </w:rPr>
              <w:t>aktywno</w:t>
            </w:r>
            <w:r w:rsidR="00006589">
              <w:rPr>
                <w:rFonts w:eastAsia="Arial"/>
                <w:i/>
                <w:iCs/>
              </w:rPr>
              <w:t>s</w:t>
            </w:r>
            <w:r w:rsidR="00006589" w:rsidRPr="00006589">
              <w:rPr>
                <w:rFonts w:eastAsia="Arial"/>
                <w:i/>
                <w:iCs/>
              </w:rPr>
              <w:t>ci</w:t>
            </w:r>
            <w:proofErr w:type="spellEnd"/>
            <w:r w:rsidR="00006589">
              <w:rPr>
                <w:rFonts w:eastAsia="Arial"/>
              </w:rPr>
              <w:t xml:space="preserve"> oraz </w:t>
            </w:r>
            <w:r w:rsidR="0017046D">
              <w:rPr>
                <w:rFonts w:eastAsia="Arial"/>
                <w:i/>
                <w:iCs/>
              </w:rPr>
              <w:t>ćwiczenia</w:t>
            </w:r>
            <w:r w:rsidR="0017046D">
              <w:rPr>
                <w:rFonts w:eastAsia="Arial"/>
              </w:rPr>
              <w:t>)</w:t>
            </w:r>
          </w:p>
          <w:p w14:paraId="5AF3B511" w14:textId="26628B61" w:rsidR="002B30E1" w:rsidRDefault="0017046D" w:rsidP="002B30E1">
            <w:pPr>
              <w:spacing w:line="288" w:lineRule="auto"/>
              <w:rPr>
                <w:rFonts w:eastAsia="Arial"/>
              </w:rPr>
            </w:pPr>
            <w:r w:rsidRPr="510A8E55">
              <w:rPr>
                <w:rFonts w:eastAsia="Arial"/>
              </w:rPr>
              <w:t>Aktualizacja dokumentacji</w:t>
            </w:r>
            <w:r>
              <w:rPr>
                <w:rFonts w:eastAsia="Arial"/>
              </w:rPr>
              <w:t xml:space="preserve"> – Wykorzystywane skróty i terminy</w:t>
            </w:r>
          </w:p>
          <w:p w14:paraId="5A7995B0" w14:textId="23CC48C7" w:rsidR="0017046D" w:rsidRPr="0017046D" w:rsidRDefault="0017046D" w:rsidP="002B30E1">
            <w:pPr>
              <w:spacing w:line="288" w:lineRule="auto"/>
              <w:rPr>
                <w:rFonts w:eastAsia="Arial"/>
              </w:rPr>
            </w:pPr>
            <w:r w:rsidRPr="510A8E55">
              <w:rPr>
                <w:rFonts w:eastAsia="Arial"/>
              </w:rPr>
              <w:t>Aktualizacja dokumentacji</w:t>
            </w:r>
            <w:r>
              <w:rPr>
                <w:rFonts w:eastAsia="Arial"/>
              </w:rPr>
              <w:t xml:space="preserve"> – Dokumenty powiązane oraz Informacje uzupełniające</w:t>
            </w:r>
          </w:p>
        </w:tc>
      </w:tr>
      <w:tr w:rsidR="3383AEA8" w14:paraId="12DB35ED" w14:textId="77777777" w:rsidTr="3383AEA8">
        <w:trPr>
          <w:cantSplit/>
          <w:trHeight w:val="340"/>
          <w:ins w:id="6" w:author="Autor"/>
        </w:trPr>
        <w:tc>
          <w:tcPr>
            <w:tcW w:w="1389" w:type="dxa"/>
          </w:tcPr>
          <w:p w14:paraId="23AE183D" w14:textId="484D0403" w:rsidR="64D3F98A" w:rsidRDefault="64D3F98A" w:rsidP="3383AEA8">
            <w:pPr>
              <w:spacing w:line="288" w:lineRule="auto"/>
              <w:rPr>
                <w:rFonts w:eastAsia="Arial"/>
              </w:rPr>
            </w:pPr>
            <w:ins w:id="7" w:author="Autor">
              <w:r w:rsidRPr="3383AEA8">
                <w:rPr>
                  <w:rFonts w:eastAsia="Arial"/>
                </w:rPr>
                <w:t>2024-06-24</w:t>
              </w:r>
            </w:ins>
          </w:p>
        </w:tc>
        <w:tc>
          <w:tcPr>
            <w:tcW w:w="992" w:type="dxa"/>
          </w:tcPr>
          <w:p w14:paraId="0E27A8AF" w14:textId="1EF2EE91" w:rsidR="64D3F98A" w:rsidRDefault="64D3F98A" w:rsidP="3383AEA8">
            <w:pPr>
              <w:spacing w:line="288" w:lineRule="auto"/>
              <w:rPr>
                <w:rFonts w:eastAsia="Arial"/>
              </w:rPr>
            </w:pPr>
            <w:ins w:id="8" w:author="Autor">
              <w:r w:rsidRPr="3383AEA8">
                <w:rPr>
                  <w:rFonts w:eastAsia="Arial"/>
                </w:rPr>
                <w:t>1.6</w:t>
              </w:r>
            </w:ins>
          </w:p>
        </w:tc>
        <w:tc>
          <w:tcPr>
            <w:tcW w:w="1141" w:type="dxa"/>
          </w:tcPr>
          <w:p w14:paraId="1CB194D8" w14:textId="33755101" w:rsidR="64D3F98A" w:rsidRDefault="64D3F98A" w:rsidP="3383AEA8">
            <w:pPr>
              <w:spacing w:line="288" w:lineRule="auto"/>
              <w:rPr>
                <w:rFonts w:eastAsia="Arial"/>
              </w:rPr>
            </w:pPr>
            <w:proofErr w:type="spellStart"/>
            <w:ins w:id="9" w:author="Autor">
              <w:r w:rsidRPr="3383AEA8">
                <w:rPr>
                  <w:rFonts w:eastAsia="Arial"/>
                </w:rPr>
                <w:t>CeZ</w:t>
              </w:r>
            </w:ins>
            <w:proofErr w:type="spellEnd"/>
          </w:p>
        </w:tc>
        <w:tc>
          <w:tcPr>
            <w:tcW w:w="5479" w:type="dxa"/>
          </w:tcPr>
          <w:p w14:paraId="10DDE5AA" w14:textId="7A4271D2" w:rsidR="7C8CD96D" w:rsidRDefault="7C8CD96D" w:rsidP="3383AEA8">
            <w:pPr>
              <w:spacing w:line="288" w:lineRule="auto"/>
              <w:rPr>
                <w:ins w:id="10" w:author="Autor"/>
                <w:rFonts w:eastAsia="Arial"/>
              </w:rPr>
            </w:pPr>
            <w:ins w:id="11" w:author="Autor">
              <w:r w:rsidRPr="3383AEA8">
                <w:rPr>
                  <w:rFonts w:eastAsia="Arial"/>
                </w:rPr>
                <w:t>Aktualizacja dokumentacji – dodanie scenariusza anulowania Recepty Na Ruch</w:t>
              </w:r>
            </w:ins>
          </w:p>
          <w:p w14:paraId="4B547B67" w14:textId="1C9EBA99" w:rsidR="64D3F98A" w:rsidRDefault="64D3F98A" w:rsidP="3383AEA8">
            <w:pPr>
              <w:spacing w:line="288" w:lineRule="auto"/>
              <w:rPr>
                <w:ins w:id="12" w:author="Autor"/>
                <w:rFonts w:eastAsia="Arial"/>
              </w:rPr>
            </w:pPr>
            <w:ins w:id="13" w:author="Autor">
              <w:r w:rsidRPr="3383AEA8">
                <w:rPr>
                  <w:rFonts w:eastAsia="Arial"/>
                </w:rPr>
                <w:t>Aktualizacja dokumentacji – dodanie podrozdziału 4.2.8. Operacja anulowania recepty na ruch</w:t>
              </w:r>
            </w:ins>
          </w:p>
          <w:p w14:paraId="196843B1" w14:textId="6BB90BBA" w:rsidR="64D3F98A" w:rsidRDefault="64D3F98A" w:rsidP="3383AEA8">
            <w:pPr>
              <w:spacing w:line="288" w:lineRule="auto"/>
              <w:rPr>
                <w:rFonts w:eastAsia="Arial"/>
              </w:rPr>
            </w:pPr>
            <w:ins w:id="14" w:author="Autor">
              <w:r w:rsidRPr="3383AEA8">
                <w:rPr>
                  <w:rFonts w:eastAsia="Arial"/>
                </w:rPr>
                <w:t xml:space="preserve">Aktualizacja dokumentacji – dodanie wpisu do tabeli Słownik statusów recepty w </w:t>
              </w:r>
              <w:r w:rsidR="02D92AF4" w:rsidRPr="3383AEA8">
                <w:rPr>
                  <w:rFonts w:eastAsia="Arial"/>
                </w:rPr>
                <w:t>podrozdziale 5.1.</w:t>
              </w:r>
            </w:ins>
          </w:p>
        </w:tc>
      </w:tr>
    </w:tbl>
    <w:p w14:paraId="0E5115F0" w14:textId="77777777" w:rsidR="00FD1594" w:rsidRPr="00845F69" w:rsidRDefault="00FD1594" w:rsidP="4811E045">
      <w:pPr>
        <w:rPr>
          <w:rFonts w:eastAsia="Arial"/>
        </w:rPr>
      </w:pPr>
    </w:p>
    <w:tbl>
      <w:tblPr>
        <w:tblW w:w="9062" w:type="dxa"/>
        <w:tblInd w:w="-15" w:type="dxa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1672"/>
        <w:gridCol w:w="7390"/>
      </w:tblGrid>
      <w:tr w:rsidR="006E1923" w:rsidRPr="00FD1594" w14:paraId="65D80004" w14:textId="77777777" w:rsidTr="4811E045">
        <w:trPr>
          <w:trHeight w:val="283"/>
          <w:tblHeader/>
        </w:trPr>
        <w:tc>
          <w:tcPr>
            <w:tcW w:w="9062" w:type="dxa"/>
            <w:gridSpan w:val="2"/>
            <w:shd w:val="clear" w:color="auto" w:fill="17365D" w:themeFill="text2" w:themeFillShade="BF"/>
          </w:tcPr>
          <w:p w14:paraId="784ABA3F" w14:textId="77777777" w:rsidR="00E46697" w:rsidRPr="00845F69" w:rsidRDefault="00E46697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Dokumenty powiązane</w:t>
            </w:r>
          </w:p>
        </w:tc>
      </w:tr>
      <w:tr w:rsidR="006E1923" w:rsidRPr="00FD1594" w14:paraId="0B183E85" w14:textId="77777777" w:rsidTr="4811E045">
        <w:trPr>
          <w:trHeight w:val="283"/>
        </w:trPr>
        <w:tc>
          <w:tcPr>
            <w:tcW w:w="1672" w:type="dxa"/>
            <w:shd w:val="clear" w:color="auto" w:fill="17365D" w:themeFill="text2" w:themeFillShade="BF"/>
          </w:tcPr>
          <w:p w14:paraId="2A85807B" w14:textId="77777777" w:rsidR="00E46697" w:rsidRPr="00845F69" w:rsidRDefault="00E46697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Nazwa pliku</w:t>
            </w:r>
          </w:p>
        </w:tc>
        <w:tc>
          <w:tcPr>
            <w:tcW w:w="7390" w:type="dxa"/>
            <w:shd w:val="clear" w:color="auto" w:fill="auto"/>
          </w:tcPr>
          <w:p w14:paraId="5E9EBF28" w14:textId="77777777" w:rsidR="00E46697" w:rsidRPr="00845F69" w:rsidRDefault="00E46697" w:rsidP="007C0155">
            <w:pPr>
              <w:pStyle w:val="tabelanormalny"/>
            </w:pPr>
            <w:r w:rsidRPr="4811E045">
              <w:t>P1-DS-Z1-Wniosek_o_nadanie uprawnien_srodowisko_integracyjne.docx</w:t>
            </w:r>
          </w:p>
        </w:tc>
      </w:tr>
      <w:tr w:rsidR="006E1923" w:rsidRPr="00FD1594" w14:paraId="69DAC4F8" w14:textId="77777777" w:rsidTr="4811E045">
        <w:trPr>
          <w:trHeight w:val="283"/>
        </w:trPr>
        <w:tc>
          <w:tcPr>
            <w:tcW w:w="1672" w:type="dxa"/>
            <w:shd w:val="clear" w:color="auto" w:fill="17365D" w:themeFill="text2" w:themeFillShade="BF"/>
          </w:tcPr>
          <w:p w14:paraId="3C2337C1" w14:textId="77777777" w:rsidR="00E46697" w:rsidRPr="00845F69" w:rsidRDefault="00E46697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Zakres</w:t>
            </w:r>
          </w:p>
        </w:tc>
        <w:tc>
          <w:tcPr>
            <w:tcW w:w="7390" w:type="dxa"/>
            <w:shd w:val="clear" w:color="auto" w:fill="auto"/>
          </w:tcPr>
          <w:p w14:paraId="2E1EACDF" w14:textId="2CC48DB4" w:rsidR="00E46697" w:rsidRPr="00845F69" w:rsidRDefault="00E46697" w:rsidP="007C0155">
            <w:pPr>
              <w:pStyle w:val="tabelanormalny"/>
            </w:pPr>
            <w:r w:rsidRPr="4811E045">
              <w:t xml:space="preserve">Załącznik nr 1 - </w:t>
            </w:r>
            <w:r w:rsidR="0017046D">
              <w:t>S</w:t>
            </w:r>
            <w:r w:rsidRPr="4811E045">
              <w:t xml:space="preserve">zablon wniosku o nadanie uprawnień do środowiska integracyjnego </w:t>
            </w:r>
          </w:p>
        </w:tc>
      </w:tr>
      <w:tr w:rsidR="0046194E" w:rsidRPr="00FD1594" w14:paraId="14BFBEEA" w14:textId="77777777" w:rsidTr="4811E045">
        <w:trPr>
          <w:trHeight w:val="283"/>
        </w:trPr>
        <w:tc>
          <w:tcPr>
            <w:tcW w:w="1672" w:type="dxa"/>
            <w:shd w:val="clear" w:color="auto" w:fill="17365D" w:themeFill="text2" w:themeFillShade="BF"/>
          </w:tcPr>
          <w:p w14:paraId="4B33A9C7" w14:textId="00D3E832" w:rsidR="0046194E" w:rsidRPr="4811E045" w:rsidRDefault="0046194E" w:rsidP="0046194E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Nazwa pliku</w:t>
            </w:r>
          </w:p>
        </w:tc>
        <w:tc>
          <w:tcPr>
            <w:tcW w:w="7390" w:type="dxa"/>
            <w:shd w:val="clear" w:color="auto" w:fill="auto"/>
          </w:tcPr>
          <w:p w14:paraId="18050C90" w14:textId="404ABA3F" w:rsidR="0046194E" w:rsidRPr="4811E045" w:rsidRDefault="0046194E" w:rsidP="0046194E">
            <w:pPr>
              <w:pStyle w:val="tabelanormalny"/>
            </w:pPr>
            <w:r w:rsidRPr="0046194E">
              <w:t>P1-DS-Z2_ProjektTestówDlaIntegratorów_Recepta_Na_Ruch_2023_08_11_W21.3.zip</w:t>
            </w:r>
          </w:p>
        </w:tc>
      </w:tr>
      <w:tr w:rsidR="0046194E" w:rsidRPr="00FD1594" w14:paraId="4CF58B25" w14:textId="77777777" w:rsidTr="4811E045">
        <w:trPr>
          <w:trHeight w:val="283"/>
        </w:trPr>
        <w:tc>
          <w:tcPr>
            <w:tcW w:w="1672" w:type="dxa"/>
            <w:shd w:val="clear" w:color="auto" w:fill="17365D" w:themeFill="text2" w:themeFillShade="BF"/>
          </w:tcPr>
          <w:p w14:paraId="1748A7F3" w14:textId="23786296" w:rsidR="0046194E" w:rsidRPr="4811E045" w:rsidRDefault="0046194E" w:rsidP="0046194E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Zakres</w:t>
            </w:r>
          </w:p>
        </w:tc>
        <w:tc>
          <w:tcPr>
            <w:tcW w:w="7390" w:type="dxa"/>
            <w:shd w:val="clear" w:color="auto" w:fill="auto"/>
          </w:tcPr>
          <w:p w14:paraId="595FD830" w14:textId="7CAEE583" w:rsidR="0046194E" w:rsidRPr="4811E045" w:rsidRDefault="0046194E" w:rsidP="0046194E">
            <w:pPr>
              <w:pStyle w:val="tabelanormalny"/>
            </w:pPr>
            <w:r w:rsidRPr="4811E045">
              <w:t xml:space="preserve">Załącznik nr </w:t>
            </w:r>
            <w:r>
              <w:t>2</w:t>
            </w:r>
            <w:r w:rsidRPr="4811E045">
              <w:t xml:space="preserve"> </w:t>
            </w:r>
            <w:r w:rsidR="0017046D">
              <w:t>–</w:t>
            </w:r>
            <w:r w:rsidRPr="4811E045">
              <w:t xml:space="preserve"> </w:t>
            </w:r>
            <w:r w:rsidR="0017046D">
              <w:t>Projekt testów</w:t>
            </w:r>
          </w:p>
        </w:tc>
      </w:tr>
    </w:tbl>
    <w:p w14:paraId="74267C89" w14:textId="0BB5400F" w:rsidR="571EBA3B" w:rsidRDefault="571EBA3B" w:rsidP="4811E045">
      <w:pPr>
        <w:rPr>
          <w:rFonts w:eastAsia="Arial"/>
        </w:rPr>
      </w:pPr>
    </w:p>
    <w:p w14:paraId="28076A48" w14:textId="4B64F143" w:rsidR="00E46697" w:rsidRPr="007B3E49" w:rsidRDefault="130D2C36" w:rsidP="4811E045">
      <w:pPr>
        <w:pStyle w:val="spistreci-tytu"/>
        <w:spacing w:line="288" w:lineRule="auto"/>
        <w:rPr>
          <w:rFonts w:eastAsia="Arial"/>
        </w:rPr>
      </w:pPr>
      <w:r w:rsidRPr="4811E045">
        <w:rPr>
          <w:rFonts w:eastAsia="Arial"/>
        </w:rPr>
        <w:lastRenderedPageBreak/>
        <w:t>Spis treści</w:t>
      </w:r>
    </w:p>
    <w:p w14:paraId="26D77AEC" w14:textId="766D2407" w:rsidR="004D4679" w:rsidRDefault="3383AEA8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Cs w:val="22"/>
          <w:lang w:eastAsia="pl-PL"/>
          <w14:ligatures w14:val="standardContextual"/>
        </w:rPr>
      </w:pPr>
      <w:r>
        <w:fldChar w:fldCharType="begin"/>
      </w:r>
      <w:r w:rsidR="00CD6BBD">
        <w:instrText>TOC \o "1-3" \z \u \h</w:instrText>
      </w:r>
      <w:r>
        <w:fldChar w:fldCharType="separate"/>
      </w:r>
      <w:hyperlink w:anchor="_Toc170820868" w:history="1">
        <w:r w:rsidR="004D4679" w:rsidRPr="00E24F08">
          <w:rPr>
            <w:rStyle w:val="Hipercze"/>
            <w:rFonts w:eastAsia="Arial"/>
            <w:noProof/>
          </w:rPr>
          <w:t>1.</w:t>
        </w:r>
        <w:r w:rsidR="004D4679"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:lang w:eastAsia="pl-PL"/>
            <w14:ligatures w14:val="standardContextual"/>
          </w:rPr>
          <w:tab/>
        </w:r>
        <w:r w:rsidR="004D4679" w:rsidRPr="00E24F08">
          <w:rPr>
            <w:rStyle w:val="Hipercze"/>
            <w:rFonts w:eastAsia="Arial"/>
            <w:noProof/>
          </w:rPr>
          <w:t>Wstęp</w:t>
        </w:r>
        <w:r w:rsidR="004D4679">
          <w:rPr>
            <w:noProof/>
            <w:webHidden/>
          </w:rPr>
          <w:tab/>
        </w:r>
        <w:r w:rsidR="004D4679">
          <w:rPr>
            <w:noProof/>
            <w:webHidden/>
          </w:rPr>
          <w:fldChar w:fldCharType="begin"/>
        </w:r>
        <w:r w:rsidR="004D4679">
          <w:rPr>
            <w:noProof/>
            <w:webHidden/>
          </w:rPr>
          <w:instrText xml:space="preserve"> PAGEREF _Toc170820868 \h </w:instrText>
        </w:r>
        <w:r w:rsidR="004D4679">
          <w:rPr>
            <w:noProof/>
            <w:webHidden/>
          </w:rPr>
        </w:r>
        <w:r w:rsidR="004D4679">
          <w:rPr>
            <w:noProof/>
            <w:webHidden/>
          </w:rPr>
          <w:fldChar w:fldCharType="separate"/>
        </w:r>
        <w:r w:rsidR="004D4679">
          <w:rPr>
            <w:noProof/>
            <w:webHidden/>
          </w:rPr>
          <w:t>7</w:t>
        </w:r>
        <w:r w:rsidR="004D4679">
          <w:rPr>
            <w:noProof/>
            <w:webHidden/>
          </w:rPr>
          <w:fldChar w:fldCharType="end"/>
        </w:r>
      </w:hyperlink>
    </w:p>
    <w:p w14:paraId="3393654F" w14:textId="5DC802DB" w:rsidR="004D4679" w:rsidRDefault="004D4679">
      <w:pPr>
        <w:pStyle w:val="Spistreci2"/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69" w:history="1">
        <w:r w:rsidRPr="00E24F08">
          <w:rPr>
            <w:rStyle w:val="Hipercze"/>
            <w:rFonts w:eastAsia="Arial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Cel i zakres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8A25CAB" w14:textId="503544B7" w:rsidR="004D4679" w:rsidRDefault="004D4679">
      <w:pPr>
        <w:pStyle w:val="Spistreci2"/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70" w:history="1">
        <w:r w:rsidRPr="00E24F08">
          <w:rPr>
            <w:rStyle w:val="Hipercze"/>
            <w:rFonts w:eastAsia="Arial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Wykorzystywane skróty i 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7C9E536" w14:textId="704CBBF7" w:rsidR="004D4679" w:rsidRDefault="004D4679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Cs w:val="22"/>
          <w:lang w:eastAsia="pl-PL"/>
          <w14:ligatures w14:val="standardContextual"/>
        </w:rPr>
      </w:pPr>
      <w:hyperlink w:anchor="_Toc170820871" w:history="1">
        <w:r w:rsidRPr="00E24F08">
          <w:rPr>
            <w:rStyle w:val="Hipercze"/>
            <w:rFonts w:eastAsia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Ogólny opis zagadnienia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76B2156" w14:textId="3D1E49A5" w:rsidR="004D4679" w:rsidRDefault="004D4679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Cs w:val="22"/>
          <w:lang w:eastAsia="pl-PL"/>
          <w14:ligatures w14:val="standardContextual"/>
        </w:rPr>
      </w:pPr>
      <w:hyperlink w:anchor="_Toc170820872" w:history="1">
        <w:r w:rsidRPr="00E24F08">
          <w:rPr>
            <w:rStyle w:val="Hipercze"/>
            <w:rFonts w:eastAsia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Serwer autoryzacyjne dla usług Recepty na Ruch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3EA961D" w14:textId="7150F21C" w:rsidR="004D4679" w:rsidRDefault="004D4679">
      <w:pPr>
        <w:pStyle w:val="Spistreci2"/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73" w:history="1">
        <w:r w:rsidRPr="00E24F08">
          <w:rPr>
            <w:rStyle w:val="Hipercze"/>
            <w:rFonts w:eastAsia="Arial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Komunikacja z serwerem autoryzacyjnym dla usług Recepty na Ruch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98DC760" w14:textId="5AD8180A" w:rsidR="004D4679" w:rsidRDefault="004D4679">
      <w:pPr>
        <w:pStyle w:val="Spistreci2"/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74" w:history="1">
        <w:r w:rsidRPr="00E24F08">
          <w:rPr>
            <w:rStyle w:val="Hipercze"/>
            <w:rFonts w:eastAsia="Arial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Uwierzytelnienie i autoryzacja do usług serwera autoryzacyjnego dla usług Recepty na Ruch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F269CD7" w14:textId="03A9311C" w:rsidR="004D4679" w:rsidRDefault="004D4679">
      <w:pPr>
        <w:pStyle w:val="Spistreci2"/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75" w:history="1">
        <w:r w:rsidRPr="00E24F08">
          <w:rPr>
            <w:rStyle w:val="Hipercze"/>
            <w:rFonts w:eastAsia="Arial"/>
            <w:noProof/>
          </w:rPr>
          <w:t>3.3.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Przebieg uwierzytelnienia i autoryzacji dostępu do usług serwera autoryzacyjnego dla usług Recepty na Ruch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75BE4B0" w14:textId="2317A640" w:rsidR="004D4679" w:rsidRDefault="004D4679">
      <w:pPr>
        <w:pStyle w:val="Spistreci2"/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76" w:history="1">
        <w:r w:rsidRPr="00E24F08">
          <w:rPr>
            <w:rStyle w:val="Hipercze"/>
            <w:rFonts w:eastAsia="Arial"/>
            <w:noProof/>
          </w:rPr>
          <w:t>3.4.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Przygotowanie tokena uwierzytelniającego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B60DBB9" w14:textId="1656671D" w:rsidR="004D4679" w:rsidRDefault="004D4679">
      <w:pPr>
        <w:pStyle w:val="Spistreci2"/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77" w:history="1">
        <w:r w:rsidRPr="00E24F08">
          <w:rPr>
            <w:rStyle w:val="Hipercze"/>
            <w:rFonts w:eastAsia="Arial"/>
            <w:noProof/>
          </w:rPr>
          <w:t>3.5.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Przygotowanie i przekazanie żądania autoryzacji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DDA335A" w14:textId="74C09F1E" w:rsidR="004D4679" w:rsidRDefault="004D4679">
      <w:pPr>
        <w:pStyle w:val="Spistreci2"/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78" w:history="1">
        <w:r w:rsidRPr="00E24F08">
          <w:rPr>
            <w:rStyle w:val="Hipercze"/>
            <w:rFonts w:eastAsia="Arial"/>
            <w:noProof/>
          </w:rPr>
          <w:t>3.6.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Komunikaty błędów uwierzytelnienia i autoryzacji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6F0FA4F" w14:textId="0B897990" w:rsidR="004D4679" w:rsidRDefault="004D4679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Cs w:val="22"/>
          <w:lang w:eastAsia="pl-PL"/>
          <w14:ligatures w14:val="standardContextual"/>
        </w:rPr>
      </w:pPr>
      <w:hyperlink w:anchor="_Toc170820879" w:history="1">
        <w:r w:rsidRPr="00E24F08">
          <w:rPr>
            <w:rStyle w:val="Hipercze"/>
            <w:rFonts w:eastAsia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Opis usług do obsługi Recepty na Ruch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5BF70DB" w14:textId="6146E27A" w:rsidR="004D4679" w:rsidRDefault="004D4679">
      <w:pPr>
        <w:pStyle w:val="Spistreci2"/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80" w:history="1">
        <w:r w:rsidRPr="00E24F08">
          <w:rPr>
            <w:rStyle w:val="Hipercze"/>
            <w:rFonts w:eastAsia="Arial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Scenariusz wywołania operacji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C595854" w14:textId="076A4E1A" w:rsidR="004D4679" w:rsidRDefault="004D4679">
      <w:pPr>
        <w:pStyle w:val="Spistreci2"/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81" w:history="1">
        <w:r w:rsidRPr="00E24F08">
          <w:rPr>
            <w:rStyle w:val="Hipercze"/>
            <w:rFonts w:eastAsia="Arial"/>
            <w:noProof/>
          </w:rPr>
          <w:t>4.2.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Wykaz operacji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A9E4F07" w14:textId="25E432BB" w:rsidR="004D4679" w:rsidRDefault="004D4679">
      <w:pPr>
        <w:pStyle w:val="Spistreci3"/>
        <w:tabs>
          <w:tab w:val="left" w:pos="1760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82" w:history="1">
        <w:r w:rsidRPr="00E24F08">
          <w:rPr>
            <w:rStyle w:val="Hipercze"/>
            <w:rFonts w:eastAsia="Arial"/>
            <w:noProof/>
            <w:snapToGrid w:val="0"/>
            <w:w w:val="0"/>
          </w:rPr>
          <w:t>4.2.1.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Operacja pobrania tokena dostępowego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64AA872" w14:textId="13740F02" w:rsidR="004D4679" w:rsidRDefault="004D4679">
      <w:pPr>
        <w:pStyle w:val="Spistreci3"/>
        <w:tabs>
          <w:tab w:val="left" w:pos="1760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83" w:history="1">
        <w:r w:rsidRPr="00E24F08">
          <w:rPr>
            <w:rStyle w:val="Hipercze"/>
            <w:rFonts w:eastAsia="Arial"/>
            <w:noProof/>
            <w:snapToGrid w:val="0"/>
            <w:w w:val="0"/>
          </w:rPr>
          <w:t>4.2.2.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Operacja zapisu Recepty na Ruch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192CDC48" w14:textId="2CDB761A" w:rsidR="004D4679" w:rsidRDefault="004D4679">
      <w:pPr>
        <w:pStyle w:val="Spistreci3"/>
        <w:tabs>
          <w:tab w:val="left" w:pos="1760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84" w:history="1">
        <w:r w:rsidRPr="00E24F08">
          <w:rPr>
            <w:rStyle w:val="Hipercze"/>
            <w:rFonts w:eastAsia="Arial"/>
            <w:noProof/>
            <w:snapToGrid w:val="0"/>
            <w:w w:val="0"/>
          </w:rPr>
          <w:t>4.2.3.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noProof/>
          </w:rPr>
          <w:t>Operacja dodania treningu do Recepty na Ruch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690B78D7" w14:textId="6B499A18" w:rsidR="004D4679" w:rsidRDefault="004D4679">
      <w:pPr>
        <w:pStyle w:val="Spistreci3"/>
        <w:tabs>
          <w:tab w:val="left" w:pos="1760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85" w:history="1">
        <w:r w:rsidRPr="00E24F08">
          <w:rPr>
            <w:rStyle w:val="Hipercze"/>
            <w:rFonts w:eastAsia="Arial"/>
            <w:noProof/>
            <w:snapToGrid w:val="0"/>
            <w:w w:val="0"/>
          </w:rPr>
          <w:t>4.2.4.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noProof/>
          </w:rPr>
          <w:t>Operacja odczytu Recepty na Ruch po identyfikatorze recepty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7827C344" w14:textId="7EB6D061" w:rsidR="004D4679" w:rsidRDefault="004D4679">
      <w:pPr>
        <w:pStyle w:val="Spistreci3"/>
        <w:tabs>
          <w:tab w:val="left" w:pos="1760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86" w:history="1">
        <w:r w:rsidRPr="00E24F08">
          <w:rPr>
            <w:rStyle w:val="Hipercze"/>
            <w:rFonts w:eastAsia="Arial"/>
            <w:noProof/>
            <w:snapToGrid w:val="0"/>
            <w:w w:val="0"/>
          </w:rPr>
          <w:t>4.2.5.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noProof/>
          </w:rPr>
          <w:t>Operacja odczytu Recepty na Ruch po identyfikatorze pacjenta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287B0EE0" w14:textId="05568602" w:rsidR="004D4679" w:rsidRDefault="004D4679">
      <w:pPr>
        <w:pStyle w:val="Spistreci3"/>
        <w:tabs>
          <w:tab w:val="left" w:pos="1760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87" w:history="1">
        <w:r w:rsidRPr="00E24F08">
          <w:rPr>
            <w:rStyle w:val="Hipercze"/>
            <w:rFonts w:eastAsia="Arial"/>
            <w:noProof/>
            <w:snapToGrid w:val="0"/>
            <w:w w:val="0"/>
          </w:rPr>
          <w:t>4.2.6.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noProof/>
          </w:rPr>
          <w:t>Operacja pobrania listy Recept na Ruch – podstawowe dane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13F674EE" w14:textId="5D33C80A" w:rsidR="004D4679" w:rsidRDefault="004D4679">
      <w:pPr>
        <w:pStyle w:val="Spistreci3"/>
        <w:tabs>
          <w:tab w:val="left" w:pos="1760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88" w:history="1">
        <w:r w:rsidRPr="00E24F08">
          <w:rPr>
            <w:rStyle w:val="Hipercze"/>
            <w:rFonts w:eastAsia="Arial"/>
            <w:noProof/>
            <w:snapToGrid w:val="0"/>
            <w:w w:val="0"/>
          </w:rPr>
          <w:t>4.2.7.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noProof/>
          </w:rPr>
          <w:t>Operacja edycji Treningu Recepty na Ruch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70F081DC" w14:textId="21E9CE8D" w:rsidR="004D4679" w:rsidRDefault="004D4679">
      <w:pPr>
        <w:pStyle w:val="Spistreci3"/>
        <w:tabs>
          <w:tab w:val="left" w:pos="1760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89" w:history="1">
        <w:r w:rsidRPr="00E24F08">
          <w:rPr>
            <w:rStyle w:val="Hipercze"/>
            <w:rFonts w:eastAsia="Arial"/>
            <w:noProof/>
            <w:snapToGrid w:val="0"/>
            <w:w w:val="0"/>
          </w:rPr>
          <w:t>4.2.8.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noProof/>
          </w:rPr>
          <w:t>Operacja usunięcia Treningu Recepty na Ruch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55B2C5FD" w14:textId="50C83CBB" w:rsidR="004D4679" w:rsidRDefault="004D4679">
      <w:pPr>
        <w:pStyle w:val="Spistreci3"/>
        <w:tabs>
          <w:tab w:val="left" w:pos="1760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90" w:history="1">
        <w:r w:rsidRPr="00E24F08">
          <w:rPr>
            <w:rStyle w:val="Hipercze"/>
            <w:noProof/>
            <w:snapToGrid w:val="0"/>
            <w:w w:val="0"/>
          </w:rPr>
          <w:t>4.2.9.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noProof/>
          </w:rPr>
          <w:t>Operacja anulowania recepty na ruch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4662587F" w14:textId="48CC71BF" w:rsidR="004D4679" w:rsidRDefault="004D4679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Cs w:val="22"/>
          <w:lang w:eastAsia="pl-PL"/>
          <w14:ligatures w14:val="standardContextual"/>
        </w:rPr>
      </w:pPr>
      <w:hyperlink w:anchor="_Toc170820891" w:history="1">
        <w:r w:rsidRPr="00E24F08">
          <w:rPr>
            <w:rStyle w:val="Hipercze"/>
            <w:rFonts w:eastAsia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Słowniki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45E9D4F5" w14:textId="1FC21765" w:rsidR="004D4679" w:rsidRDefault="004D4679">
      <w:pPr>
        <w:pStyle w:val="Spistreci2"/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92" w:history="1">
        <w:r w:rsidRPr="00E24F08">
          <w:rPr>
            <w:rStyle w:val="Hipercze"/>
            <w:rFonts w:eastAsia="Arial"/>
            <w:noProof/>
          </w:rPr>
          <w:t>5.1.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noProof/>
          </w:rPr>
          <w:t>Słownik statusów recepty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369B8628" w14:textId="454102AB" w:rsidR="004D4679" w:rsidRDefault="004D4679">
      <w:pPr>
        <w:pStyle w:val="Spistreci2"/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93" w:history="1">
        <w:r w:rsidRPr="00E24F08">
          <w:rPr>
            <w:rStyle w:val="Hipercze"/>
            <w:rFonts w:eastAsia="Arial"/>
            <w:noProof/>
          </w:rPr>
          <w:t>5.2.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noProof/>
          </w:rPr>
          <w:t>Słownik statusów treningów i aktywności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07768D7E" w14:textId="21A62EE6" w:rsidR="004D4679" w:rsidRDefault="004D4679">
      <w:pPr>
        <w:pStyle w:val="Spistreci2"/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94" w:history="1">
        <w:r w:rsidRPr="00E24F08">
          <w:rPr>
            <w:rStyle w:val="Hipercze"/>
            <w:rFonts w:eastAsia="Arial"/>
            <w:noProof/>
          </w:rPr>
          <w:t>5.3.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noProof/>
          </w:rPr>
          <w:t>Słownik rodzajów aktywności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6A1ECFE5" w14:textId="5EF5E68E" w:rsidR="004D4679" w:rsidRDefault="004D4679">
      <w:pPr>
        <w:pStyle w:val="Spistreci2"/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95" w:history="1">
        <w:r w:rsidRPr="00E24F08">
          <w:rPr>
            <w:rStyle w:val="Hipercze"/>
            <w:rFonts w:eastAsia="Arial"/>
            <w:noProof/>
          </w:rPr>
          <w:t>5.4.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noProof/>
          </w:rPr>
          <w:t>Słownik kategorii pacjenta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3B1A7C14" w14:textId="51C4B0E5" w:rsidR="004D4679" w:rsidRDefault="004D4679">
      <w:pPr>
        <w:pStyle w:val="Spistreci2"/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96" w:history="1">
        <w:r w:rsidRPr="00E24F08">
          <w:rPr>
            <w:rStyle w:val="Hipercze"/>
            <w:rFonts w:eastAsia="Arial"/>
            <w:noProof/>
          </w:rPr>
          <w:t>5.5.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noProof/>
          </w:rPr>
          <w:t>Słownik jednostki czasu aktywności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0216D6B9" w14:textId="063E1939" w:rsidR="004D4679" w:rsidRDefault="004D4679">
      <w:pPr>
        <w:pStyle w:val="Spistreci2"/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97" w:history="1">
        <w:r w:rsidRPr="00E24F08">
          <w:rPr>
            <w:rStyle w:val="Hipercze"/>
            <w:noProof/>
          </w:rPr>
          <w:t>5.6.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noProof/>
          </w:rPr>
          <w:t>Kody płci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41382750" w14:textId="01878678" w:rsidR="004D4679" w:rsidRDefault="004D4679">
      <w:pPr>
        <w:pStyle w:val="Spistreci2"/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898" w:history="1">
        <w:r w:rsidRPr="00E24F08">
          <w:rPr>
            <w:rStyle w:val="Hipercze"/>
            <w:noProof/>
          </w:rPr>
          <w:t>5.7.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noProof/>
          </w:rPr>
          <w:t>Kody wynikowe błędów odpowiedzi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2248F312" w14:textId="1D1513C0" w:rsidR="004D4679" w:rsidRDefault="004D4679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Cs w:val="22"/>
          <w:lang w:eastAsia="pl-PL"/>
          <w14:ligatures w14:val="standardContextual"/>
        </w:rPr>
      </w:pPr>
      <w:hyperlink w:anchor="_Toc170820899" w:history="1">
        <w:r w:rsidRPr="00E24F08">
          <w:rPr>
            <w:rStyle w:val="Hipercze"/>
            <w:rFonts w:eastAsia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Adresy usług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63A1BD33" w14:textId="55BCB47C" w:rsidR="004D4679" w:rsidRDefault="004D4679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Cs w:val="22"/>
          <w:lang w:eastAsia="pl-PL"/>
          <w14:ligatures w14:val="standardContextual"/>
        </w:rPr>
      </w:pPr>
      <w:hyperlink w:anchor="_Toc170820900" w:history="1">
        <w:r w:rsidRPr="00E24F08">
          <w:rPr>
            <w:rStyle w:val="Hipercze"/>
            <w:rFonts w:eastAsia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Dane testowe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4EE42831" w14:textId="0156F363" w:rsidR="004D4679" w:rsidRDefault="004D4679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Cs w:val="22"/>
          <w:lang w:eastAsia="pl-PL"/>
          <w14:ligatures w14:val="standardContextual"/>
        </w:rPr>
      </w:pPr>
      <w:hyperlink w:anchor="_Toc170820901" w:history="1">
        <w:r w:rsidRPr="00E24F08">
          <w:rPr>
            <w:rStyle w:val="Hipercze"/>
            <w:rFonts w:eastAsia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Procedury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21E6B166" w14:textId="3E1B6168" w:rsidR="004D4679" w:rsidRDefault="004D4679">
      <w:pPr>
        <w:pStyle w:val="Spistreci2"/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902" w:history="1">
        <w:r w:rsidRPr="00E24F08">
          <w:rPr>
            <w:rStyle w:val="Hipercze"/>
            <w:rFonts w:eastAsia="Arial"/>
            <w:noProof/>
          </w:rPr>
          <w:t>8.1.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Procedura nadania uprawnień Usługodawcy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2A30687A" w14:textId="6A2E699A" w:rsidR="004D4679" w:rsidRDefault="004D4679">
      <w:pPr>
        <w:pStyle w:val="Spistreci2"/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903" w:history="1">
        <w:r w:rsidRPr="00E24F08">
          <w:rPr>
            <w:rStyle w:val="Hipercze"/>
            <w:rFonts w:eastAsia="Arial"/>
            <w:noProof/>
          </w:rPr>
          <w:t>8.2.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Sposób zgłaszania błędów i zagadnień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1E24E2AB" w14:textId="790C1118" w:rsidR="004D4679" w:rsidRDefault="004D4679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Cs w:val="22"/>
          <w:lang w:eastAsia="pl-PL"/>
          <w14:ligatures w14:val="standardContextual"/>
        </w:rPr>
      </w:pPr>
      <w:hyperlink w:anchor="_Toc170820904" w:history="1">
        <w:r w:rsidRPr="00E24F08">
          <w:rPr>
            <w:rStyle w:val="Hipercze"/>
            <w:rFonts w:eastAsia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rFonts w:eastAsia="Arial"/>
            <w:noProof/>
          </w:rPr>
          <w:t>Informacje uzupełniające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08188581" w14:textId="0981AEE7" w:rsidR="004D4679" w:rsidRDefault="004D4679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Cs w:val="22"/>
          <w:lang w:eastAsia="pl-PL"/>
          <w14:ligatures w14:val="standardContextual"/>
        </w:rPr>
      </w:pPr>
      <w:hyperlink w:anchor="_Toc170820905" w:history="1">
        <w:r w:rsidRPr="00E24F08">
          <w:rPr>
            <w:rStyle w:val="Hipercze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:lang w:eastAsia="pl-PL"/>
            <w14:ligatures w14:val="standardContextual"/>
          </w:rPr>
          <w:tab/>
        </w:r>
        <w:r w:rsidRPr="00E24F08">
          <w:rPr>
            <w:rStyle w:val="Hipercze"/>
            <w:noProof/>
          </w:rPr>
          <w:t>Indeks tabel i rysunków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2F636D1E" w14:textId="2FC64F00" w:rsidR="3383AEA8" w:rsidRDefault="3383AEA8">
      <w:pPr>
        <w:pStyle w:val="Spistreci1"/>
        <w:tabs>
          <w:tab w:val="left" w:pos="435"/>
        </w:tabs>
        <w:pPrChange w:id="15" w:author="Autor">
          <w:pPr/>
        </w:pPrChange>
      </w:pPr>
      <w:r>
        <w:fldChar w:fldCharType="end"/>
      </w:r>
    </w:p>
    <w:p w14:paraId="72EEBCBA" w14:textId="10ADE106" w:rsidR="4EDE3E03" w:rsidRDefault="4EDE3E03" w:rsidP="263832E6">
      <w:pPr>
        <w:pStyle w:val="Spistreci1"/>
        <w:tabs>
          <w:tab w:val="clear" w:pos="9062"/>
          <w:tab w:val="left" w:pos="435"/>
          <w:tab w:val="right" w:leader="dot" w:pos="9060"/>
        </w:tabs>
      </w:pPr>
    </w:p>
    <w:p w14:paraId="43235D89" w14:textId="58FDD936" w:rsidR="008031C3" w:rsidRDefault="008031C3" w:rsidP="4B4A965F">
      <w:pPr>
        <w:pStyle w:val="Spistreci1"/>
        <w:tabs>
          <w:tab w:val="clear" w:pos="9062"/>
          <w:tab w:val="left" w:pos="435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lang w:eastAsia="pl-PL"/>
          <w14:ligatures w14:val="standardContextual"/>
        </w:rPr>
      </w:pPr>
    </w:p>
    <w:p w14:paraId="1D49506A" w14:textId="23C924B4" w:rsidR="777206FB" w:rsidRDefault="777206FB" w:rsidP="22A11E6C">
      <w:pPr>
        <w:pStyle w:val="Spistreci1"/>
        <w:tabs>
          <w:tab w:val="clear" w:pos="9062"/>
          <w:tab w:val="left" w:pos="435"/>
          <w:tab w:val="right" w:leader="dot" w:pos="9060"/>
        </w:tabs>
      </w:pPr>
    </w:p>
    <w:p w14:paraId="3DA8DC38" w14:textId="469355E2" w:rsidR="4811E045" w:rsidRDefault="4811E045" w:rsidP="4811E045">
      <w:pPr>
        <w:rPr>
          <w:rFonts w:eastAsia="Arial"/>
        </w:rPr>
      </w:pPr>
    </w:p>
    <w:p w14:paraId="5483E65B" w14:textId="743864DC" w:rsidR="4811E045" w:rsidRDefault="4811E045" w:rsidP="4811E045">
      <w:pPr>
        <w:pStyle w:val="Spistreci1"/>
        <w:ind w:left="0" w:firstLine="0"/>
        <w:rPr>
          <w:rFonts w:eastAsia="Arial"/>
        </w:rPr>
      </w:pPr>
    </w:p>
    <w:p w14:paraId="2E42653E" w14:textId="36BC85C3" w:rsidR="00F7455D" w:rsidRPr="003464AC" w:rsidRDefault="72C4A4F1" w:rsidP="00CB18C8">
      <w:pPr>
        <w:pStyle w:val="Nagwek1"/>
        <w:spacing w:line="288" w:lineRule="auto"/>
        <w:ind w:left="851" w:hanging="851"/>
        <w:rPr>
          <w:rFonts w:eastAsia="Arial"/>
        </w:rPr>
      </w:pPr>
      <w:r w:rsidRPr="3383AEA8">
        <w:rPr>
          <w:rFonts w:eastAsia="Arial"/>
        </w:rPr>
        <w:lastRenderedPageBreak/>
        <w:t xml:space="preserve"> </w:t>
      </w:r>
      <w:bookmarkStart w:id="16" w:name="_Toc49411547"/>
      <w:bookmarkStart w:id="17" w:name="_Toc170820868"/>
      <w:r w:rsidR="0DDA50BE" w:rsidRPr="3383AEA8">
        <w:rPr>
          <w:rFonts w:eastAsia="Arial"/>
        </w:rPr>
        <w:t>Wstęp</w:t>
      </w:r>
      <w:bookmarkStart w:id="18" w:name="_Toc487461976"/>
      <w:bookmarkStart w:id="19" w:name="_Toc501107016"/>
      <w:bookmarkStart w:id="20" w:name="_Toc1402452"/>
      <w:bookmarkEnd w:id="16"/>
      <w:bookmarkEnd w:id="17"/>
      <w:bookmarkEnd w:id="18"/>
      <w:bookmarkEnd w:id="19"/>
      <w:bookmarkEnd w:id="20"/>
    </w:p>
    <w:p w14:paraId="4432CEFE" w14:textId="7B15967B" w:rsidR="00E46697" w:rsidRDefault="3049793F" w:rsidP="4811E045">
      <w:pPr>
        <w:pStyle w:val="Nagwek2"/>
        <w:rPr>
          <w:rFonts w:eastAsia="Arial"/>
        </w:rPr>
      </w:pPr>
      <w:bookmarkStart w:id="21" w:name="_Toc487461977"/>
      <w:bookmarkStart w:id="22" w:name="_Toc501107017"/>
      <w:bookmarkStart w:id="23" w:name="_Toc1402453"/>
      <w:bookmarkStart w:id="24" w:name="_Toc49411548"/>
      <w:bookmarkStart w:id="25" w:name="_Toc170820869"/>
      <w:r w:rsidRPr="3383AEA8">
        <w:rPr>
          <w:rFonts w:eastAsia="Arial"/>
        </w:rPr>
        <w:t>Cel i zakres dokumentu</w:t>
      </w:r>
      <w:bookmarkEnd w:id="21"/>
      <w:bookmarkEnd w:id="22"/>
      <w:bookmarkEnd w:id="23"/>
      <w:bookmarkEnd w:id="24"/>
      <w:bookmarkEnd w:id="25"/>
    </w:p>
    <w:p w14:paraId="6C048506" w14:textId="625A65C5" w:rsidR="157FFCAD" w:rsidRDefault="157FFCAD" w:rsidP="777206FB">
      <w:pPr>
        <w:spacing w:line="288" w:lineRule="auto"/>
        <w:rPr>
          <w:rFonts w:eastAsia="Arial"/>
          <w:color w:val="000000" w:themeColor="text1"/>
          <w:szCs w:val="22"/>
        </w:rPr>
      </w:pPr>
      <w:r w:rsidRPr="777206FB">
        <w:rPr>
          <w:rFonts w:eastAsia="Arial"/>
          <w:color w:val="000000" w:themeColor="text1"/>
          <w:szCs w:val="22"/>
        </w:rPr>
        <w:t xml:space="preserve">Niniejsze opracowanie stanowi dokumentację techniczną dla dostawców oprogramowania podlegającego integracji z systemem P1 w zakresie </w:t>
      </w:r>
      <w:r w:rsidR="212930F2" w:rsidRPr="777206FB">
        <w:rPr>
          <w:rFonts w:eastAsia="Arial"/>
          <w:color w:val="000000" w:themeColor="text1"/>
          <w:szCs w:val="22"/>
        </w:rPr>
        <w:t xml:space="preserve">obsługi </w:t>
      </w:r>
      <w:r w:rsidRPr="777206FB">
        <w:rPr>
          <w:rFonts w:eastAsia="Arial"/>
          <w:color w:val="000000" w:themeColor="text1"/>
          <w:szCs w:val="22"/>
        </w:rPr>
        <w:t xml:space="preserve">Recepty na Ruch. Dla potrzeb przedmiotowej integracji </w:t>
      </w:r>
      <w:proofErr w:type="spellStart"/>
      <w:r w:rsidRPr="777206FB">
        <w:rPr>
          <w:rFonts w:eastAsia="Arial"/>
          <w:color w:val="000000" w:themeColor="text1"/>
          <w:szCs w:val="22"/>
        </w:rPr>
        <w:t>CeZ</w:t>
      </w:r>
      <w:proofErr w:type="spellEnd"/>
      <w:r w:rsidRPr="777206FB">
        <w:rPr>
          <w:rFonts w:eastAsia="Arial"/>
          <w:color w:val="000000" w:themeColor="text1"/>
          <w:szCs w:val="22"/>
        </w:rPr>
        <w:t xml:space="preserve"> udostępnia dedykowane w systemie P1 środowisko integracyjne zasilone danymi testowymi. Ponadto w dokumencie przedstawione zostały procedury związane z uzyskaniem uprawnień do systemu P1, wraz z szablonem </w:t>
      </w:r>
      <w:r w:rsidR="52BD5323" w:rsidRPr="777206FB">
        <w:rPr>
          <w:rFonts w:eastAsia="Arial"/>
          <w:color w:val="000000" w:themeColor="text1"/>
          <w:szCs w:val="22"/>
        </w:rPr>
        <w:t>wniosku</w:t>
      </w:r>
      <w:r w:rsidRPr="777206FB">
        <w:rPr>
          <w:rFonts w:eastAsia="Arial"/>
          <w:color w:val="000000" w:themeColor="text1"/>
          <w:szCs w:val="22"/>
        </w:rPr>
        <w:t xml:space="preserve"> oraz sposób zgłaszania do </w:t>
      </w:r>
      <w:proofErr w:type="spellStart"/>
      <w:r w:rsidRPr="777206FB">
        <w:rPr>
          <w:rFonts w:eastAsia="Arial"/>
          <w:color w:val="000000" w:themeColor="text1"/>
          <w:szCs w:val="22"/>
        </w:rPr>
        <w:t>CeZ</w:t>
      </w:r>
      <w:proofErr w:type="spellEnd"/>
      <w:r w:rsidRPr="777206FB">
        <w:rPr>
          <w:rFonts w:eastAsia="Arial"/>
          <w:color w:val="000000" w:themeColor="text1"/>
          <w:szCs w:val="22"/>
        </w:rPr>
        <w:t xml:space="preserve"> błędów i zagadnień.</w:t>
      </w:r>
    </w:p>
    <w:p w14:paraId="135AD480" w14:textId="6EEA80C8" w:rsidR="157FFCAD" w:rsidRDefault="157FFCAD" w:rsidP="4811E045">
      <w:pPr>
        <w:spacing w:line="288" w:lineRule="auto"/>
        <w:rPr>
          <w:rFonts w:eastAsia="Arial"/>
          <w:color w:val="000000" w:themeColor="text1"/>
          <w:szCs w:val="22"/>
        </w:rPr>
      </w:pPr>
      <w:r w:rsidRPr="4811E045">
        <w:rPr>
          <w:rFonts w:eastAsia="Arial"/>
          <w:color w:val="000000" w:themeColor="text1"/>
          <w:szCs w:val="22"/>
        </w:rPr>
        <w:t>Dokument obejmuje swoim zakresem specyfikację usług związanych z zapisem, odczytem</w:t>
      </w:r>
      <w:r w:rsidR="18AC2B52" w:rsidRPr="4811E045">
        <w:rPr>
          <w:rFonts w:eastAsia="Arial"/>
          <w:color w:val="000000" w:themeColor="text1"/>
          <w:szCs w:val="22"/>
        </w:rPr>
        <w:t xml:space="preserve"> i</w:t>
      </w:r>
      <w:r w:rsidRPr="4811E045">
        <w:rPr>
          <w:rFonts w:eastAsia="Arial"/>
          <w:color w:val="000000" w:themeColor="text1"/>
          <w:szCs w:val="22"/>
        </w:rPr>
        <w:t xml:space="preserve"> realizacją </w:t>
      </w:r>
      <w:r w:rsidR="00105360" w:rsidRPr="006E6DF9">
        <w:rPr>
          <w:rFonts w:eastAsia="Arial"/>
          <w:color w:val="000000" w:themeColor="text1"/>
          <w:szCs w:val="22"/>
        </w:rPr>
        <w:t>Recept Na Ruch</w:t>
      </w:r>
      <w:r w:rsidRPr="4811E045">
        <w:rPr>
          <w:rFonts w:eastAsia="Arial"/>
          <w:color w:val="000000" w:themeColor="text1"/>
          <w:szCs w:val="22"/>
        </w:rPr>
        <w:t>.</w:t>
      </w:r>
    </w:p>
    <w:p w14:paraId="012C6D30" w14:textId="7AD076EB" w:rsidR="00E46697" w:rsidRPr="00C93E94" w:rsidRDefault="23C38572" w:rsidP="5963FAEB">
      <w:pPr>
        <w:pStyle w:val="Nagwek2"/>
        <w:rPr>
          <w:rFonts w:eastAsia="Arial"/>
        </w:rPr>
      </w:pPr>
      <w:bookmarkStart w:id="26" w:name="_Toc487461978"/>
      <w:bookmarkStart w:id="27" w:name="_Toc501107018"/>
      <w:bookmarkStart w:id="28" w:name="_Toc1402454"/>
      <w:bookmarkStart w:id="29" w:name="_Toc49411549"/>
      <w:bookmarkStart w:id="30" w:name="_Toc170820870"/>
      <w:r w:rsidRPr="5963FAEB">
        <w:rPr>
          <w:rFonts w:eastAsia="Arial"/>
        </w:rPr>
        <w:t>Wykorzystywane skróty i terminy</w:t>
      </w:r>
      <w:bookmarkEnd w:id="26"/>
      <w:bookmarkEnd w:id="27"/>
      <w:bookmarkEnd w:id="28"/>
      <w:bookmarkEnd w:id="29"/>
      <w:bookmarkEnd w:id="30"/>
    </w:p>
    <w:p w14:paraId="20656843" w14:textId="78CBEA99" w:rsidR="00E46697" w:rsidRPr="007F6876" w:rsidRDefault="512FDFFD" w:rsidP="00AF6E22">
      <w:pPr>
        <w:pStyle w:val="Legenda"/>
        <w:rPr>
          <w:rFonts w:eastAsia="Arial"/>
        </w:rPr>
      </w:pPr>
      <w:bookmarkStart w:id="31" w:name="_Toc35862882"/>
      <w:bookmarkStart w:id="32" w:name="_Toc170820906"/>
      <w:r w:rsidRPr="328FACFD">
        <w:rPr>
          <w:rFonts w:eastAsia="Arial"/>
        </w:rPr>
        <w:t xml:space="preserve">Tabela </w:t>
      </w:r>
      <w:r w:rsidR="00E46697" w:rsidRPr="328FACFD">
        <w:rPr>
          <w:noProof/>
        </w:rPr>
        <w:fldChar w:fldCharType="begin"/>
      </w:r>
      <w:r w:rsidR="00E46697" w:rsidRPr="328FACFD">
        <w:rPr>
          <w:noProof/>
        </w:rPr>
        <w:instrText xml:space="preserve"> SEQ Tabela \* ARABIC </w:instrText>
      </w:r>
      <w:r w:rsidR="00E46697" w:rsidRPr="328FACFD">
        <w:rPr>
          <w:noProof/>
        </w:rPr>
        <w:fldChar w:fldCharType="separate"/>
      </w:r>
      <w:r w:rsidR="004D4679">
        <w:rPr>
          <w:noProof/>
        </w:rPr>
        <w:t>1</w:t>
      </w:r>
      <w:r w:rsidR="00E46697" w:rsidRPr="328FACFD">
        <w:rPr>
          <w:noProof/>
        </w:rPr>
        <w:fldChar w:fldCharType="end"/>
      </w:r>
      <w:r w:rsidRPr="328FACFD">
        <w:rPr>
          <w:rFonts w:eastAsia="Arial"/>
        </w:rPr>
        <w:t>. Wykorzystywane skróty i terminy</w:t>
      </w:r>
      <w:bookmarkEnd w:id="31"/>
      <w:bookmarkEnd w:id="32"/>
    </w:p>
    <w:tbl>
      <w:tblPr>
        <w:tblW w:w="8941" w:type="dxa"/>
        <w:tblInd w:w="108" w:type="dxa"/>
        <w:tblBorders>
          <w:top w:val="single" w:sz="18" w:space="0" w:color="7F7F7F" w:themeColor="text1" w:themeTint="80"/>
          <w:left w:val="single" w:sz="18" w:space="0" w:color="7F7F7F" w:themeColor="text1" w:themeTint="80"/>
          <w:bottom w:val="single" w:sz="18" w:space="0" w:color="7F7F7F" w:themeColor="text1" w:themeTint="80"/>
          <w:right w:val="single" w:sz="18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003"/>
        <w:gridCol w:w="2268"/>
        <w:gridCol w:w="5670"/>
      </w:tblGrid>
      <w:tr w:rsidR="00E46697" w:rsidRPr="007F6876" w14:paraId="2EC00D40" w14:textId="77777777" w:rsidTr="007C0155">
        <w:trPr>
          <w:cantSplit/>
          <w:tblHeader/>
        </w:trPr>
        <w:tc>
          <w:tcPr>
            <w:tcW w:w="1003" w:type="dxa"/>
            <w:shd w:val="clear" w:color="auto" w:fill="17365D" w:themeFill="text2" w:themeFillShade="BF"/>
          </w:tcPr>
          <w:p w14:paraId="6D5D910E" w14:textId="77777777" w:rsidR="00E46697" w:rsidRPr="007F6876" w:rsidRDefault="00E46697" w:rsidP="00551EB1">
            <w:pPr>
              <w:pStyle w:val="Tabelanagwekdolewej"/>
              <w:rPr>
                <w:rFonts w:eastAsia="Arial"/>
              </w:rPr>
            </w:pPr>
            <w:r w:rsidRPr="007F6876">
              <w:rPr>
                <w:rFonts w:eastAsia="Arial"/>
              </w:rPr>
              <w:t>Lp.</w:t>
            </w:r>
          </w:p>
        </w:tc>
        <w:tc>
          <w:tcPr>
            <w:tcW w:w="2268" w:type="dxa"/>
            <w:shd w:val="clear" w:color="auto" w:fill="17365D" w:themeFill="text2" w:themeFillShade="BF"/>
          </w:tcPr>
          <w:p w14:paraId="3992ACB3" w14:textId="77777777" w:rsidR="00E46697" w:rsidRPr="007F6876" w:rsidRDefault="00E46697" w:rsidP="00551EB1">
            <w:pPr>
              <w:pStyle w:val="Tabelanagwekdolewej"/>
              <w:rPr>
                <w:rFonts w:eastAsia="Arial"/>
              </w:rPr>
            </w:pPr>
            <w:r w:rsidRPr="007F6876">
              <w:rPr>
                <w:rFonts w:eastAsia="Arial"/>
              </w:rPr>
              <w:t>Skrót / termin</w:t>
            </w:r>
          </w:p>
        </w:tc>
        <w:tc>
          <w:tcPr>
            <w:tcW w:w="5670" w:type="dxa"/>
            <w:shd w:val="clear" w:color="auto" w:fill="17365D" w:themeFill="text2" w:themeFillShade="BF"/>
          </w:tcPr>
          <w:p w14:paraId="4AF832C2" w14:textId="77777777" w:rsidR="00E46697" w:rsidRPr="007F6876" w:rsidRDefault="00E46697" w:rsidP="00551EB1">
            <w:pPr>
              <w:pStyle w:val="Tabelanagwekdolewej"/>
              <w:rPr>
                <w:rFonts w:eastAsia="Arial"/>
              </w:rPr>
            </w:pPr>
            <w:r w:rsidRPr="007F6876">
              <w:rPr>
                <w:rFonts w:eastAsia="Arial"/>
              </w:rPr>
              <w:t>Wyjaśnienie skrótu / terminu</w:t>
            </w:r>
          </w:p>
        </w:tc>
      </w:tr>
      <w:tr w:rsidR="00E46697" w:rsidRPr="007F6876" w14:paraId="6D21194A" w14:textId="77777777" w:rsidTr="007C0155">
        <w:trPr>
          <w:cantSplit/>
        </w:trPr>
        <w:tc>
          <w:tcPr>
            <w:tcW w:w="1003" w:type="dxa"/>
          </w:tcPr>
          <w:p w14:paraId="394F5A43" w14:textId="52B8EACF" w:rsidR="00E46697" w:rsidRPr="007F6876" w:rsidRDefault="00E46697" w:rsidP="007C0155">
            <w:pPr>
              <w:pStyle w:val="tabelanormalny"/>
              <w:numPr>
                <w:ilvl w:val="0"/>
                <w:numId w:val="35"/>
              </w:numPr>
            </w:pPr>
          </w:p>
        </w:tc>
        <w:tc>
          <w:tcPr>
            <w:tcW w:w="2268" w:type="dxa"/>
          </w:tcPr>
          <w:p w14:paraId="34467D4E" w14:textId="14716726" w:rsidR="00E46697" w:rsidRPr="007F6876" w:rsidRDefault="007D5944" w:rsidP="007C0155">
            <w:pPr>
              <w:pStyle w:val="tabelanormalny"/>
            </w:pPr>
            <w:proofErr w:type="spellStart"/>
            <w:r w:rsidRPr="007F6876">
              <w:t>C</w:t>
            </w:r>
            <w:r w:rsidR="44AB05D0" w:rsidRPr="007F6876">
              <w:t>e</w:t>
            </w:r>
            <w:r w:rsidRPr="007F6876">
              <w:t>Z</w:t>
            </w:r>
            <w:proofErr w:type="spellEnd"/>
          </w:p>
        </w:tc>
        <w:tc>
          <w:tcPr>
            <w:tcW w:w="5670" w:type="dxa"/>
          </w:tcPr>
          <w:p w14:paraId="0F41DF52" w14:textId="7759201F" w:rsidR="00E46697" w:rsidRPr="007F6876" w:rsidRDefault="00E46697" w:rsidP="007C0155">
            <w:pPr>
              <w:pStyle w:val="tabelanormalny"/>
            </w:pPr>
            <w:r w:rsidRPr="007F6876">
              <w:t xml:space="preserve">Centrum </w:t>
            </w:r>
            <w:r w:rsidR="6A9C5B9A" w:rsidRPr="007F6876">
              <w:t>e-</w:t>
            </w:r>
            <w:r w:rsidRPr="007F6876">
              <w:t>Zdrowia.</w:t>
            </w:r>
          </w:p>
        </w:tc>
      </w:tr>
      <w:tr w:rsidR="00DB0A95" w:rsidRPr="007F6876" w14:paraId="1F1D90E8" w14:textId="77777777" w:rsidTr="007C0155">
        <w:trPr>
          <w:cantSplit/>
        </w:trPr>
        <w:tc>
          <w:tcPr>
            <w:tcW w:w="1003" w:type="dxa"/>
          </w:tcPr>
          <w:p w14:paraId="4F4CECDB" w14:textId="5FA887E6" w:rsidR="00DB0A95" w:rsidRPr="007F6876" w:rsidRDefault="00DB0A95" w:rsidP="007C0155">
            <w:pPr>
              <w:pStyle w:val="tabelanormalny"/>
              <w:numPr>
                <w:ilvl w:val="0"/>
                <w:numId w:val="35"/>
              </w:numPr>
            </w:pPr>
          </w:p>
        </w:tc>
        <w:tc>
          <w:tcPr>
            <w:tcW w:w="2268" w:type="dxa"/>
          </w:tcPr>
          <w:p w14:paraId="55277316" w14:textId="6025C3E7" w:rsidR="00DB0A95" w:rsidRPr="007F6876" w:rsidRDefault="00DB0A95" w:rsidP="007C0155">
            <w:pPr>
              <w:pStyle w:val="tabelanormalny"/>
            </w:pPr>
            <w:r>
              <w:rPr>
                <w:rStyle w:val="normaltextrun"/>
              </w:rPr>
              <w:t xml:space="preserve">Elektroniczne skierowanie, </w:t>
            </w:r>
            <w:r>
              <w:rPr>
                <w:rStyle w:val="scxw117734886"/>
              </w:rPr>
              <w:t> </w:t>
            </w:r>
            <w:r>
              <w:rPr>
                <w:rFonts w:ascii="Arial" w:hAnsi="Arial" w:cs="Arial"/>
              </w:rPr>
              <w:br/>
            </w:r>
            <w:r>
              <w:rPr>
                <w:rStyle w:val="normaltextrun"/>
              </w:rPr>
              <w:t>e-Skierowanie</w:t>
            </w:r>
            <w:r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5670" w:type="dxa"/>
          </w:tcPr>
          <w:p w14:paraId="6576F18D" w14:textId="23D97100" w:rsidR="00DB0A95" w:rsidRPr="007F6876" w:rsidRDefault="00DB0A95" w:rsidP="007C0155">
            <w:pPr>
              <w:pStyle w:val="tabelanormalny"/>
            </w:pPr>
            <w:r w:rsidRPr="00F41087">
              <w:t>Dokument elektroniczny skierowania zgodny z PIK HL7</w:t>
            </w:r>
            <w:r>
              <w:t>.</w:t>
            </w:r>
          </w:p>
        </w:tc>
      </w:tr>
      <w:tr w:rsidR="00DB0A95" w:rsidRPr="007F6876" w14:paraId="4C0D332D" w14:textId="77777777" w:rsidTr="007C0155">
        <w:trPr>
          <w:cantSplit/>
        </w:trPr>
        <w:tc>
          <w:tcPr>
            <w:tcW w:w="1003" w:type="dxa"/>
          </w:tcPr>
          <w:p w14:paraId="11CE20B7" w14:textId="444E20E6" w:rsidR="00DB0A95" w:rsidRPr="00F41087" w:rsidRDefault="00DB0A95" w:rsidP="007C0155">
            <w:pPr>
              <w:pStyle w:val="tabelanormalny"/>
              <w:numPr>
                <w:ilvl w:val="0"/>
                <w:numId w:val="35"/>
              </w:numPr>
            </w:pPr>
          </w:p>
        </w:tc>
        <w:tc>
          <w:tcPr>
            <w:tcW w:w="2268" w:type="dxa"/>
          </w:tcPr>
          <w:p w14:paraId="2BC9C6DA" w14:textId="31AA7A7F" w:rsidR="00DB0A95" w:rsidRDefault="00DB0A95" w:rsidP="007C0155">
            <w:pPr>
              <w:pStyle w:val="tabelanormalny"/>
              <w:rPr>
                <w:rStyle w:val="normaltextrun"/>
              </w:rPr>
            </w:pPr>
            <w:r>
              <w:t>Finezjo</w:t>
            </w:r>
          </w:p>
        </w:tc>
        <w:tc>
          <w:tcPr>
            <w:tcW w:w="5670" w:type="dxa"/>
          </w:tcPr>
          <w:p w14:paraId="76DE5FC6" w14:textId="742A1973" w:rsidR="00DB0A95" w:rsidRPr="00F41087" w:rsidRDefault="00DB0A95" w:rsidP="007C0155">
            <w:pPr>
              <w:pStyle w:val="tabelanormalny"/>
            </w:pPr>
            <w:r>
              <w:t xml:space="preserve">Aplikacja </w:t>
            </w:r>
            <w:r w:rsidRPr="00767676">
              <w:t>do prowadzenia dokumentacji medycznej</w:t>
            </w:r>
            <w:r>
              <w:t>,</w:t>
            </w:r>
            <w:r w:rsidRPr="00767676">
              <w:t xml:space="preserve"> </w:t>
            </w:r>
            <w:r>
              <w:t xml:space="preserve">przeznaczona </w:t>
            </w:r>
            <w:r w:rsidRPr="00767676">
              <w:t>dla praktyk fizjoterapeutycznych i podmiotów leczniczych</w:t>
            </w:r>
            <w:r>
              <w:t xml:space="preserve"> (</w:t>
            </w:r>
            <w:r w:rsidRPr="001E3801">
              <w:t>https://finezjo.pl</w:t>
            </w:r>
            <w:r>
              <w:t>).</w:t>
            </w:r>
          </w:p>
        </w:tc>
      </w:tr>
      <w:tr w:rsidR="00DB0A95" w:rsidRPr="007F6876" w14:paraId="7BF3C332" w14:textId="77777777" w:rsidTr="007C0155">
        <w:trPr>
          <w:cantSplit/>
        </w:trPr>
        <w:tc>
          <w:tcPr>
            <w:tcW w:w="1003" w:type="dxa"/>
          </w:tcPr>
          <w:p w14:paraId="13883596" w14:textId="0450F897" w:rsidR="00DB0A95" w:rsidRPr="00F41087" w:rsidRDefault="00DB0A95" w:rsidP="007C0155">
            <w:pPr>
              <w:pStyle w:val="tabelanormalny"/>
              <w:numPr>
                <w:ilvl w:val="0"/>
                <w:numId w:val="35"/>
              </w:numPr>
            </w:pPr>
          </w:p>
        </w:tc>
        <w:tc>
          <w:tcPr>
            <w:tcW w:w="2268" w:type="dxa"/>
          </w:tcPr>
          <w:p w14:paraId="6B7C83CC" w14:textId="1DA1522C" w:rsidR="00DB0A95" w:rsidRDefault="00DB0A95" w:rsidP="007C0155">
            <w:pPr>
              <w:pStyle w:val="tabelanormalny"/>
              <w:rPr>
                <w:rStyle w:val="normaltextrun"/>
              </w:rPr>
            </w:pPr>
            <w:r w:rsidRPr="00CF42F4">
              <w:t>HL7</w:t>
            </w:r>
          </w:p>
        </w:tc>
        <w:tc>
          <w:tcPr>
            <w:tcW w:w="5670" w:type="dxa"/>
          </w:tcPr>
          <w:p w14:paraId="22D90DD1" w14:textId="50DA2E56" w:rsidR="00DB0A95" w:rsidRPr="00F41087" w:rsidRDefault="00DB0A95" w:rsidP="007C0155">
            <w:pPr>
              <w:pStyle w:val="tabelanormalny"/>
            </w:pPr>
            <w:r w:rsidRPr="5D81A969">
              <w:t xml:space="preserve">Standard HL7 CDA specyfikuje strukturę i semantykę dokumentów medycznych na potrzeby ich wymiany między usługodawcami i pacjentami. Dokument medyczny rozumie się przy tym jako efekt czynu udokumentowania przeprowadzonych świadczeń medycznych, uzyskanych w wyniku tych świadczeń </w:t>
            </w:r>
            <w:proofErr w:type="spellStart"/>
            <w:r w:rsidRPr="5D81A969">
              <w:t>rozpoznań</w:t>
            </w:r>
            <w:proofErr w:type="spellEnd"/>
            <w:r w:rsidRPr="5D81A969">
              <w:t xml:space="preserve"> i związanych z planowanym badaniem lub leczeniem zaleceń.</w:t>
            </w:r>
          </w:p>
        </w:tc>
      </w:tr>
      <w:tr w:rsidR="00DB0A95" w:rsidRPr="007F6876" w14:paraId="2972220A" w14:textId="77777777" w:rsidTr="007C0155">
        <w:trPr>
          <w:cantSplit/>
        </w:trPr>
        <w:tc>
          <w:tcPr>
            <w:tcW w:w="1003" w:type="dxa"/>
          </w:tcPr>
          <w:p w14:paraId="084CEBB7" w14:textId="315D74F3" w:rsidR="00DB0A95" w:rsidRPr="007F6876" w:rsidRDefault="00DB0A95" w:rsidP="007C0155">
            <w:pPr>
              <w:pStyle w:val="tabelanormalny"/>
              <w:numPr>
                <w:ilvl w:val="0"/>
                <w:numId w:val="35"/>
              </w:numPr>
            </w:pPr>
          </w:p>
        </w:tc>
        <w:tc>
          <w:tcPr>
            <w:tcW w:w="2268" w:type="dxa"/>
          </w:tcPr>
          <w:p w14:paraId="09FB8494" w14:textId="59B8BE58" w:rsidR="00DB0A95" w:rsidRPr="007F6876" w:rsidRDefault="00DB0A95" w:rsidP="007C0155">
            <w:pPr>
              <w:pStyle w:val="tabelanormalny"/>
            </w:pPr>
            <w:r w:rsidRPr="00CF42F4">
              <w:t>OID</w:t>
            </w:r>
          </w:p>
        </w:tc>
        <w:tc>
          <w:tcPr>
            <w:tcW w:w="5670" w:type="dxa"/>
          </w:tcPr>
          <w:p w14:paraId="1119E4FB" w14:textId="1F6B2A56" w:rsidR="00DB0A95" w:rsidRPr="007F6876" w:rsidRDefault="00DB0A95" w:rsidP="007C0155">
            <w:pPr>
              <w:pStyle w:val="tabelanormalny"/>
            </w:pPr>
            <w:r w:rsidRPr="0C9256E5">
              <w:t xml:space="preserve">OID (ang. Object </w:t>
            </w:r>
            <w:proofErr w:type="spellStart"/>
            <w:r w:rsidRPr="0C9256E5">
              <w:t>Identifier</w:t>
            </w:r>
            <w:proofErr w:type="spellEnd"/>
            <w:r w:rsidRPr="0C9256E5">
              <w:t xml:space="preserve">) to definiowany przez ISO (standard ISO 9834) sposób stosowania globalnie unikalnych identyfikatorów dowolnych obiektów. Globalna unikalność oznacza, że jeden konkretny identyfikator przypisany jest do jednego konkretnego obiektu w skali świata. Identyfikator taki w konwencji HL7 v3 składa się z dwóch nazwanych wartości, tzw. wartości </w:t>
            </w:r>
            <w:proofErr w:type="spellStart"/>
            <w:r w:rsidRPr="0C9256E5">
              <w:t>root</w:t>
            </w:r>
            <w:proofErr w:type="spellEnd"/>
            <w:r w:rsidRPr="0C9256E5">
              <w:t xml:space="preserve"> i wartości </w:t>
            </w:r>
            <w:proofErr w:type="spellStart"/>
            <w:r w:rsidRPr="0C9256E5">
              <w:t>extension</w:t>
            </w:r>
            <w:proofErr w:type="spellEnd"/>
            <w:r w:rsidRPr="0C9256E5">
              <w:t>.</w:t>
            </w:r>
          </w:p>
        </w:tc>
      </w:tr>
      <w:tr w:rsidR="00DB0A95" w:rsidRPr="007F6876" w14:paraId="32FA00BB" w14:textId="77777777" w:rsidTr="007C0155">
        <w:trPr>
          <w:cantSplit/>
        </w:trPr>
        <w:tc>
          <w:tcPr>
            <w:tcW w:w="1003" w:type="dxa"/>
          </w:tcPr>
          <w:p w14:paraId="3ECDF62B" w14:textId="695C5BAD" w:rsidR="00DB0A95" w:rsidRPr="007F6876" w:rsidRDefault="00DB0A95" w:rsidP="007C0155">
            <w:pPr>
              <w:pStyle w:val="tabelanormalny"/>
              <w:numPr>
                <w:ilvl w:val="0"/>
                <w:numId w:val="35"/>
              </w:numPr>
            </w:pPr>
          </w:p>
        </w:tc>
        <w:tc>
          <w:tcPr>
            <w:tcW w:w="2268" w:type="dxa"/>
          </w:tcPr>
          <w:p w14:paraId="7E699620" w14:textId="3BE04FCC" w:rsidR="00DB0A95" w:rsidRPr="007F6876" w:rsidRDefault="00DB0A95" w:rsidP="007C0155">
            <w:pPr>
              <w:pStyle w:val="tabelanormalny"/>
            </w:pPr>
            <w:r w:rsidRPr="007F6876">
              <w:t>Profil</w:t>
            </w:r>
          </w:p>
        </w:tc>
        <w:tc>
          <w:tcPr>
            <w:tcW w:w="5670" w:type="dxa"/>
          </w:tcPr>
          <w:p w14:paraId="33B146E8" w14:textId="276210A4" w:rsidR="00DB0A95" w:rsidRPr="007F6876" w:rsidRDefault="00DB0A95" w:rsidP="007C0155">
            <w:pPr>
              <w:pStyle w:val="tabelanormalny"/>
            </w:pPr>
            <w:r w:rsidRPr="007F6876">
              <w:t>Profil jest to definicja zasobu określająca ograniczenia lub rozszerzenia atrybutów zasobu oraz ich typu.</w:t>
            </w:r>
          </w:p>
        </w:tc>
      </w:tr>
      <w:tr w:rsidR="571EBA3B" w:rsidRPr="007F6876" w14:paraId="79B4AB57" w14:textId="77777777" w:rsidTr="007C0155">
        <w:trPr>
          <w:cantSplit/>
          <w:trHeight w:val="300"/>
        </w:trPr>
        <w:tc>
          <w:tcPr>
            <w:tcW w:w="1003" w:type="dxa"/>
          </w:tcPr>
          <w:p w14:paraId="53337222" w14:textId="1735EE0B" w:rsidR="5EA6362C" w:rsidRPr="007F6876" w:rsidRDefault="5EA6362C" w:rsidP="007C0155">
            <w:pPr>
              <w:pStyle w:val="tabelanormalny"/>
              <w:numPr>
                <w:ilvl w:val="0"/>
                <w:numId w:val="35"/>
              </w:numPr>
            </w:pPr>
          </w:p>
        </w:tc>
        <w:tc>
          <w:tcPr>
            <w:tcW w:w="2268" w:type="dxa"/>
          </w:tcPr>
          <w:p w14:paraId="5797FC01" w14:textId="6886A7AC" w:rsidR="3D3FBBA6" w:rsidRPr="007F6876" w:rsidRDefault="5144AE06" w:rsidP="007C0155">
            <w:pPr>
              <w:pStyle w:val="tabelanormalny"/>
            </w:pPr>
            <w:r w:rsidRPr="007F6876">
              <w:t>Projekt P1</w:t>
            </w:r>
          </w:p>
        </w:tc>
        <w:tc>
          <w:tcPr>
            <w:tcW w:w="5670" w:type="dxa"/>
          </w:tcPr>
          <w:p w14:paraId="171C5ACE" w14:textId="3F5CE5D5" w:rsidR="3D3FBBA6" w:rsidRPr="007F6876" w:rsidRDefault="5144AE06" w:rsidP="007C0155">
            <w:pPr>
              <w:pStyle w:val="tabelanormalny"/>
            </w:pPr>
            <w:r w:rsidRPr="007F6876">
              <w:t>Projekt Elektroniczna Platforma Gromadzenia, Analizy i Udostępniania zasobów cyfrowych o Zdarzeniach Medycznych" (P1), w którego zakresie jest wdrożenie systemów informatycznych, które pozwolą na usprawnienie procesów związanych z planowaniem i realizacją świadczeń zdrowotnych, monitorowaniem i sprawozdawczością z ich realizacji, dostępem do informacji o udzielanych świadczeniach oraz publikowaniem informacji w obszarze ochrony zdrowia. Wdrażane w ramach projektu rozwiązania umożliwiać mają tworzenie, gromadzenie i analizę informacji o zdarzeniach medycznych.</w:t>
            </w:r>
          </w:p>
        </w:tc>
      </w:tr>
      <w:tr w:rsidR="00DB0A95" w:rsidRPr="007F6876" w14:paraId="55B0F7C3" w14:textId="77777777" w:rsidTr="007C0155">
        <w:trPr>
          <w:cantSplit/>
          <w:trHeight w:val="300"/>
        </w:trPr>
        <w:tc>
          <w:tcPr>
            <w:tcW w:w="1003" w:type="dxa"/>
          </w:tcPr>
          <w:p w14:paraId="57DFE7F8" w14:textId="0AF9C895" w:rsidR="00DB0A95" w:rsidRPr="007F6876" w:rsidRDefault="00DB0A95" w:rsidP="007C0155">
            <w:pPr>
              <w:pStyle w:val="tabelanormalny"/>
              <w:numPr>
                <w:ilvl w:val="0"/>
                <w:numId w:val="35"/>
              </w:numPr>
            </w:pPr>
          </w:p>
        </w:tc>
        <w:tc>
          <w:tcPr>
            <w:tcW w:w="2268" w:type="dxa"/>
          </w:tcPr>
          <w:p w14:paraId="43D2F441" w14:textId="17C9896F" w:rsidR="00DB0A95" w:rsidRPr="007F6876" w:rsidRDefault="00DB0A95" w:rsidP="007C0155">
            <w:pPr>
              <w:pStyle w:val="tabelanormalny"/>
            </w:pPr>
            <w:r w:rsidRPr="007F6876">
              <w:t>Recepta na Ruch</w:t>
            </w:r>
          </w:p>
        </w:tc>
        <w:tc>
          <w:tcPr>
            <w:tcW w:w="5670" w:type="dxa"/>
          </w:tcPr>
          <w:p w14:paraId="0EF12F51" w14:textId="29AA2C8F" w:rsidR="00DB0A95" w:rsidRPr="007F6876" w:rsidRDefault="00DB0A95" w:rsidP="007C0155">
            <w:pPr>
              <w:pStyle w:val="tabelanormalny"/>
            </w:pPr>
            <w:r w:rsidRPr="007F6876">
              <w:t xml:space="preserve">Recepta w postaci elektronicznej zawierająca zalecenia dotyczące określonego poziomu aktywności fizycznej wraz z odesłaniem do konkretnych treningów ruchowych przygotowywanych przez specjalistów, z możliwością ich rozszerzenia, z wykorzystaniem rozwiązań udostępnionych w aplikacji </w:t>
            </w:r>
            <w:proofErr w:type="spellStart"/>
            <w:r w:rsidRPr="007F6876">
              <w:t>mojeIKP</w:t>
            </w:r>
            <w:proofErr w:type="spellEnd"/>
            <w:r w:rsidRPr="007F6876">
              <w:t>.</w:t>
            </w:r>
          </w:p>
        </w:tc>
      </w:tr>
      <w:tr w:rsidR="00DB0A95" w:rsidRPr="007F6876" w14:paraId="2332B17E" w14:textId="77777777" w:rsidTr="007C0155">
        <w:trPr>
          <w:cantSplit/>
          <w:trHeight w:val="300"/>
        </w:trPr>
        <w:tc>
          <w:tcPr>
            <w:tcW w:w="1003" w:type="dxa"/>
          </w:tcPr>
          <w:p w14:paraId="5E7CB9A3" w14:textId="2B90B287" w:rsidR="00DB0A95" w:rsidRPr="007F6876" w:rsidRDefault="00DB0A95" w:rsidP="007C0155">
            <w:pPr>
              <w:pStyle w:val="tabelanormalny"/>
              <w:numPr>
                <w:ilvl w:val="0"/>
                <w:numId w:val="35"/>
              </w:numPr>
            </w:pPr>
          </w:p>
        </w:tc>
        <w:tc>
          <w:tcPr>
            <w:tcW w:w="2268" w:type="dxa"/>
          </w:tcPr>
          <w:p w14:paraId="71EA8079" w14:textId="4F98C4B6" w:rsidR="00DB0A95" w:rsidRPr="007F6876" w:rsidRDefault="00DB0A95" w:rsidP="007C0155">
            <w:pPr>
              <w:pStyle w:val="tabelanormalny"/>
            </w:pPr>
            <w:r w:rsidRPr="007F6876">
              <w:t xml:space="preserve">Serwer autoryzacyjny  </w:t>
            </w:r>
            <w:proofErr w:type="spellStart"/>
            <w:r w:rsidRPr="007F6876">
              <w:t>CeZ</w:t>
            </w:r>
            <w:proofErr w:type="spellEnd"/>
          </w:p>
        </w:tc>
        <w:tc>
          <w:tcPr>
            <w:tcW w:w="5670" w:type="dxa"/>
          </w:tcPr>
          <w:p w14:paraId="4C4F8F21" w14:textId="32BF6890" w:rsidR="00DB0A95" w:rsidRPr="007F6876" w:rsidRDefault="00DB0A95" w:rsidP="007C0155">
            <w:pPr>
              <w:pStyle w:val="tabelanormalny"/>
            </w:pPr>
            <w:r w:rsidRPr="007F6876">
              <w:t>Serwer udostępniający komunikację z systemem SGO.</w:t>
            </w:r>
          </w:p>
        </w:tc>
      </w:tr>
      <w:tr w:rsidR="00DB0A95" w:rsidRPr="007F6876" w14:paraId="19B7DBDB" w14:textId="77777777" w:rsidTr="007C0155">
        <w:trPr>
          <w:cantSplit/>
          <w:trHeight w:val="300"/>
        </w:trPr>
        <w:tc>
          <w:tcPr>
            <w:tcW w:w="1003" w:type="dxa"/>
          </w:tcPr>
          <w:p w14:paraId="503685F7" w14:textId="691DB9EF" w:rsidR="00DB0A95" w:rsidRPr="007F6876" w:rsidRDefault="00DB0A95" w:rsidP="007C0155">
            <w:pPr>
              <w:pStyle w:val="tabelanormalny"/>
              <w:numPr>
                <w:ilvl w:val="0"/>
                <w:numId w:val="35"/>
              </w:numPr>
            </w:pPr>
          </w:p>
        </w:tc>
        <w:tc>
          <w:tcPr>
            <w:tcW w:w="2268" w:type="dxa"/>
          </w:tcPr>
          <w:p w14:paraId="56BE33D0" w14:textId="5178192B" w:rsidR="00DB0A95" w:rsidRPr="007F6876" w:rsidRDefault="00DB0A95" w:rsidP="007C0155">
            <w:pPr>
              <w:pStyle w:val="tabelanormalny"/>
            </w:pPr>
            <w:r w:rsidRPr="007F6876">
              <w:t>Serwer autoryzacyjny</w:t>
            </w:r>
          </w:p>
        </w:tc>
        <w:tc>
          <w:tcPr>
            <w:tcW w:w="5670" w:type="dxa"/>
          </w:tcPr>
          <w:p w14:paraId="59D69FA8" w14:textId="076A6F26" w:rsidR="00DB0A95" w:rsidRPr="007F6876" w:rsidRDefault="00DB0A95" w:rsidP="007C0155">
            <w:pPr>
              <w:pStyle w:val="tabelanormalny"/>
            </w:pPr>
            <w:r w:rsidRPr="007F6876">
              <w:t xml:space="preserve">Serwer obsługujący żądania autoryzacji - odpowiedzialny za generowanie </w:t>
            </w:r>
            <w:proofErr w:type="spellStart"/>
            <w:r w:rsidRPr="007F6876">
              <w:t>tokenów</w:t>
            </w:r>
            <w:proofErr w:type="spellEnd"/>
            <w:r w:rsidRPr="007F6876">
              <w:t xml:space="preserve"> dostępu.</w:t>
            </w:r>
          </w:p>
        </w:tc>
      </w:tr>
      <w:tr w:rsidR="00DB0A95" w:rsidRPr="007F6876" w14:paraId="5708E5A1" w14:textId="77777777" w:rsidTr="007C0155">
        <w:trPr>
          <w:cantSplit/>
          <w:trHeight w:val="300"/>
        </w:trPr>
        <w:tc>
          <w:tcPr>
            <w:tcW w:w="1003" w:type="dxa"/>
          </w:tcPr>
          <w:p w14:paraId="47B46889" w14:textId="3472FE4F" w:rsidR="00DB0A95" w:rsidRPr="007F6876" w:rsidRDefault="00DB0A95" w:rsidP="007C0155">
            <w:pPr>
              <w:pStyle w:val="tabelanormalny"/>
              <w:numPr>
                <w:ilvl w:val="0"/>
                <w:numId w:val="35"/>
              </w:numPr>
            </w:pPr>
          </w:p>
        </w:tc>
        <w:tc>
          <w:tcPr>
            <w:tcW w:w="2268" w:type="dxa"/>
          </w:tcPr>
          <w:p w14:paraId="6F1B1F31" w14:textId="1D81CCB3" w:rsidR="00DB0A95" w:rsidRPr="007F6876" w:rsidRDefault="00DB0A95" w:rsidP="007C0155">
            <w:pPr>
              <w:pStyle w:val="tabelanormalny"/>
            </w:pPr>
            <w:r w:rsidRPr="007F6876">
              <w:t>SGO</w:t>
            </w:r>
          </w:p>
        </w:tc>
        <w:tc>
          <w:tcPr>
            <w:tcW w:w="5670" w:type="dxa"/>
          </w:tcPr>
          <w:p w14:paraId="7E888951" w14:textId="1796ACD9" w:rsidR="00DB0A95" w:rsidRPr="007F6876" w:rsidRDefault="00DB0A95" w:rsidP="007C0155">
            <w:pPr>
              <w:pStyle w:val="tabelanormalny"/>
            </w:pPr>
            <w:r w:rsidRPr="007F6876">
              <w:t>System Gromadzenia Osobistych Danych Medycznych obsługujący całość procesu wystawiania i przechowywania Recept Na Ruch.</w:t>
            </w:r>
          </w:p>
        </w:tc>
      </w:tr>
      <w:tr w:rsidR="571EBA3B" w:rsidRPr="007F6876" w14:paraId="0722CE1B" w14:textId="77777777" w:rsidTr="007C0155">
        <w:trPr>
          <w:cantSplit/>
          <w:trHeight w:val="300"/>
        </w:trPr>
        <w:tc>
          <w:tcPr>
            <w:tcW w:w="1003" w:type="dxa"/>
          </w:tcPr>
          <w:p w14:paraId="46D16C3A" w14:textId="3A92F989" w:rsidR="571EBA3B" w:rsidRPr="007F6876" w:rsidRDefault="571EBA3B" w:rsidP="007C0155">
            <w:pPr>
              <w:pStyle w:val="tabelanormalny"/>
              <w:numPr>
                <w:ilvl w:val="0"/>
                <w:numId w:val="35"/>
              </w:numPr>
            </w:pPr>
          </w:p>
        </w:tc>
        <w:tc>
          <w:tcPr>
            <w:tcW w:w="2268" w:type="dxa"/>
          </w:tcPr>
          <w:p w14:paraId="4889CD29" w14:textId="6A7BDCA8" w:rsidR="3BE3EAAC" w:rsidRPr="007F6876" w:rsidRDefault="5144AE06" w:rsidP="007C0155">
            <w:pPr>
              <w:pStyle w:val="tabelanormalny"/>
            </w:pPr>
            <w:r w:rsidRPr="007F6876">
              <w:t>System P1</w:t>
            </w:r>
          </w:p>
        </w:tc>
        <w:tc>
          <w:tcPr>
            <w:tcW w:w="5670" w:type="dxa"/>
          </w:tcPr>
          <w:p w14:paraId="441C356C" w14:textId="225449FA" w:rsidR="3BE3EAAC" w:rsidRPr="007F6876" w:rsidRDefault="5144AE06" w:rsidP="007C0155">
            <w:pPr>
              <w:pStyle w:val="tabelanormalny"/>
            </w:pPr>
            <w:r w:rsidRPr="007F6876">
              <w:t>System teleinformatyczny realizowany w ramach Projektu P1, którego celem jest gromadzenie i udostępnianie dokumentacji medycznej pacjenta.</w:t>
            </w:r>
          </w:p>
        </w:tc>
      </w:tr>
      <w:tr w:rsidR="00DB0A95" w:rsidRPr="007F6876" w14:paraId="1D47BED4" w14:textId="77777777" w:rsidTr="007C0155">
        <w:trPr>
          <w:cantSplit/>
          <w:trHeight w:val="300"/>
        </w:trPr>
        <w:tc>
          <w:tcPr>
            <w:tcW w:w="1003" w:type="dxa"/>
          </w:tcPr>
          <w:p w14:paraId="4D9C3EB6" w14:textId="337BD8A2" w:rsidR="00DB0A95" w:rsidRPr="007F6876" w:rsidRDefault="00DB0A95" w:rsidP="007C0155">
            <w:pPr>
              <w:pStyle w:val="tabelanormalny"/>
              <w:numPr>
                <w:ilvl w:val="0"/>
                <w:numId w:val="35"/>
              </w:numPr>
            </w:pPr>
          </w:p>
        </w:tc>
        <w:tc>
          <w:tcPr>
            <w:tcW w:w="2268" w:type="dxa"/>
          </w:tcPr>
          <w:p w14:paraId="7E1E9F6F" w14:textId="7A2AA6D0" w:rsidR="00DB0A95" w:rsidRPr="007F6876" w:rsidRDefault="00DB0A95" w:rsidP="007C0155">
            <w:pPr>
              <w:pStyle w:val="tabelanormalny"/>
            </w:pPr>
            <w:proofErr w:type="spellStart"/>
            <w:r w:rsidRPr="007F6876">
              <w:t>Token</w:t>
            </w:r>
            <w:proofErr w:type="spellEnd"/>
            <w:r w:rsidRPr="007F6876">
              <w:t xml:space="preserve"> do uwierzytelnienia</w:t>
            </w:r>
          </w:p>
        </w:tc>
        <w:tc>
          <w:tcPr>
            <w:tcW w:w="5670" w:type="dxa"/>
          </w:tcPr>
          <w:p w14:paraId="77D764ED" w14:textId="514E8202" w:rsidR="00DB0A95" w:rsidRPr="007F6876" w:rsidRDefault="00DB0A95" w:rsidP="007C0155">
            <w:pPr>
              <w:pStyle w:val="tabelanormalny"/>
            </w:pPr>
            <w:proofErr w:type="spellStart"/>
            <w:r w:rsidRPr="007F6876">
              <w:t>Token</w:t>
            </w:r>
            <w:proofErr w:type="spellEnd"/>
            <w:r w:rsidRPr="007F6876">
              <w:t xml:space="preserve"> JWT przekazywany przez system zewnętrzny do serwera uwierzytelniającego.</w:t>
            </w:r>
          </w:p>
        </w:tc>
      </w:tr>
      <w:tr w:rsidR="00DB0A95" w:rsidRPr="007F6876" w14:paraId="65A1CE6C" w14:textId="77777777" w:rsidTr="007C0155">
        <w:trPr>
          <w:cantSplit/>
          <w:trHeight w:val="300"/>
        </w:trPr>
        <w:tc>
          <w:tcPr>
            <w:tcW w:w="1003" w:type="dxa"/>
          </w:tcPr>
          <w:p w14:paraId="24D7DC7E" w14:textId="31328CDA" w:rsidR="00DB0A95" w:rsidRPr="007F6876" w:rsidRDefault="00DB0A95" w:rsidP="007C0155">
            <w:pPr>
              <w:pStyle w:val="tabelanormalny"/>
              <w:numPr>
                <w:ilvl w:val="0"/>
                <w:numId w:val="35"/>
              </w:numPr>
            </w:pPr>
          </w:p>
        </w:tc>
        <w:tc>
          <w:tcPr>
            <w:tcW w:w="2268" w:type="dxa"/>
          </w:tcPr>
          <w:p w14:paraId="1F1EC629" w14:textId="4E42ED10" w:rsidR="00DB0A95" w:rsidRPr="007F6876" w:rsidRDefault="00DB0A95" w:rsidP="007C0155">
            <w:pPr>
              <w:pStyle w:val="tabelanormalny"/>
            </w:pPr>
            <w:proofErr w:type="spellStart"/>
            <w:r w:rsidRPr="007F6876">
              <w:t>Token</w:t>
            </w:r>
            <w:proofErr w:type="spellEnd"/>
            <w:r w:rsidRPr="007F6876">
              <w:t xml:space="preserve"> dostępu (ACCESS TOKEN)</w:t>
            </w:r>
          </w:p>
        </w:tc>
        <w:tc>
          <w:tcPr>
            <w:tcW w:w="5670" w:type="dxa"/>
          </w:tcPr>
          <w:p w14:paraId="48246DAB" w14:textId="788D5A4C" w:rsidR="00DB0A95" w:rsidRPr="007F6876" w:rsidRDefault="00DB0A95" w:rsidP="007C0155">
            <w:pPr>
              <w:pStyle w:val="tabelanormalny"/>
            </w:pPr>
            <w:proofErr w:type="spellStart"/>
            <w:r w:rsidRPr="007F6876">
              <w:t>Token</w:t>
            </w:r>
            <w:proofErr w:type="spellEnd"/>
            <w:r w:rsidRPr="007F6876">
              <w:t xml:space="preserve"> JWT przekazywany przez serwer uwierzytelniający w odpowiedzi na żądanie uwierzytelnienia. </w:t>
            </w:r>
            <w:proofErr w:type="spellStart"/>
            <w:r w:rsidRPr="007F6876">
              <w:t>Token</w:t>
            </w:r>
            <w:proofErr w:type="spellEnd"/>
            <w:r w:rsidRPr="007F6876">
              <w:t xml:space="preserve"> dostępu jest wymagany w żądaniach przekazywanych do serwera FHIR </w:t>
            </w:r>
            <w:proofErr w:type="spellStart"/>
            <w:r w:rsidRPr="007F6876">
              <w:t>CeZ</w:t>
            </w:r>
            <w:proofErr w:type="spellEnd"/>
            <w:r w:rsidRPr="007F6876">
              <w:t>.</w:t>
            </w:r>
          </w:p>
        </w:tc>
      </w:tr>
      <w:tr w:rsidR="00DB0A95" w:rsidRPr="007F6876" w14:paraId="31EC7B33" w14:textId="77777777" w:rsidTr="007C0155">
        <w:trPr>
          <w:cantSplit/>
          <w:trHeight w:val="300"/>
        </w:trPr>
        <w:tc>
          <w:tcPr>
            <w:tcW w:w="1003" w:type="dxa"/>
          </w:tcPr>
          <w:p w14:paraId="0C91A5B3" w14:textId="7B526467" w:rsidR="00DB0A95" w:rsidRPr="007F6876" w:rsidRDefault="00DB0A95" w:rsidP="007C0155">
            <w:pPr>
              <w:pStyle w:val="tabelanormalny"/>
              <w:numPr>
                <w:ilvl w:val="0"/>
                <w:numId w:val="35"/>
              </w:numPr>
            </w:pPr>
          </w:p>
        </w:tc>
        <w:tc>
          <w:tcPr>
            <w:tcW w:w="2268" w:type="dxa"/>
          </w:tcPr>
          <w:p w14:paraId="4A8E873D" w14:textId="2D864619" w:rsidR="00DB0A95" w:rsidRPr="007F6876" w:rsidRDefault="00DB0A95" w:rsidP="007C0155">
            <w:pPr>
              <w:pStyle w:val="tabelanormalny"/>
            </w:pPr>
            <w:r w:rsidRPr="00CF42F4">
              <w:t>UUID</w:t>
            </w:r>
          </w:p>
        </w:tc>
        <w:tc>
          <w:tcPr>
            <w:tcW w:w="5670" w:type="dxa"/>
          </w:tcPr>
          <w:p w14:paraId="58E70660" w14:textId="133C0294" w:rsidR="00DB0A95" w:rsidRPr="007F6876" w:rsidRDefault="00DB0A95" w:rsidP="007C0155">
            <w:pPr>
              <w:pStyle w:val="tabelanormalny"/>
            </w:pPr>
            <w:r w:rsidRPr="558A9F7A">
              <w:t>Uniwersalnie unikalny identyfikator (UUID) to 128-bitowa liczba, która identyfikuje unikalne obiekty internetowe lub dane. Identyfikator UUID jest generowany przez algorytm o wartościach opartych na adresie sieciowym komputera. Identyfikator UUID jest zazwyczaj oznaczony 32 cyframi szesnastkowymi wyświetlanymi w pięciu grupach znaków oddzielonych osobno łącznikami. Na przykład identyfikator UUID może wyglądać następująco: f81d4fae-7dec-11d0-a765-00a0c91e6bf6.</w:t>
            </w:r>
          </w:p>
        </w:tc>
      </w:tr>
      <w:tr w:rsidR="777206FB" w:rsidRPr="007F6876" w14:paraId="271389BA" w14:textId="77777777" w:rsidTr="007C0155">
        <w:trPr>
          <w:cantSplit/>
          <w:trHeight w:val="300"/>
        </w:trPr>
        <w:tc>
          <w:tcPr>
            <w:tcW w:w="1003" w:type="dxa"/>
          </w:tcPr>
          <w:p w14:paraId="32ACA989" w14:textId="22E2C220" w:rsidR="7F9FDC62" w:rsidRPr="007F6876" w:rsidRDefault="7F9FDC62" w:rsidP="007C0155">
            <w:pPr>
              <w:pStyle w:val="tabelanormalny"/>
              <w:numPr>
                <w:ilvl w:val="0"/>
                <w:numId w:val="35"/>
              </w:numPr>
            </w:pPr>
          </w:p>
        </w:tc>
        <w:tc>
          <w:tcPr>
            <w:tcW w:w="2268" w:type="dxa"/>
          </w:tcPr>
          <w:p w14:paraId="031A8688" w14:textId="104496A4" w:rsidR="505660F1" w:rsidRPr="007F6876" w:rsidRDefault="505660F1" w:rsidP="007C0155">
            <w:pPr>
              <w:pStyle w:val="tabelanormalny"/>
            </w:pPr>
            <w:r w:rsidRPr="007F6876">
              <w:t>Zasób</w:t>
            </w:r>
          </w:p>
        </w:tc>
        <w:tc>
          <w:tcPr>
            <w:tcW w:w="5670" w:type="dxa"/>
          </w:tcPr>
          <w:p w14:paraId="2408433E" w14:textId="35CE7292" w:rsidR="505660F1" w:rsidRPr="007F6876" w:rsidRDefault="505660F1" w:rsidP="007C0155">
            <w:pPr>
              <w:pStyle w:val="tabelanormalny"/>
            </w:pPr>
            <w:r w:rsidRPr="007F6876">
              <w:t>Pakiet danych odnoszący się do różnych pojęć klinicznych obejmujący: problemy zdrowotne, leczenie, diagnostykę, plany opieki, problemy finansowe a także pojęcia administracyjne takie jak: szczepienia, alergie, listy problemów, urządzenia, operacje, grupę krwi i historię ciąży.</w:t>
            </w:r>
          </w:p>
        </w:tc>
      </w:tr>
    </w:tbl>
    <w:p w14:paraId="4DDE5F67" w14:textId="635F9476" w:rsidR="00E46697" w:rsidRPr="00C93E94" w:rsidRDefault="00E46697" w:rsidP="0E81005C">
      <w:pPr>
        <w:spacing w:line="288" w:lineRule="auto"/>
      </w:pPr>
    </w:p>
    <w:p w14:paraId="590D98AD" w14:textId="1CA11916" w:rsidR="0DC19538" w:rsidRDefault="1443A9D0" w:rsidP="4811E045">
      <w:pPr>
        <w:pStyle w:val="Nagwek1"/>
        <w:spacing w:line="288" w:lineRule="auto"/>
        <w:ind w:left="851" w:hanging="851"/>
        <w:rPr>
          <w:rFonts w:eastAsia="Arial"/>
        </w:rPr>
      </w:pPr>
      <w:bookmarkStart w:id="33" w:name="_Toc170820871"/>
      <w:r w:rsidRPr="3383AEA8">
        <w:rPr>
          <w:rFonts w:eastAsia="Arial"/>
        </w:rPr>
        <w:lastRenderedPageBreak/>
        <w:t>O</w:t>
      </w:r>
      <w:r w:rsidR="67F35EEC" w:rsidRPr="3383AEA8">
        <w:rPr>
          <w:rFonts w:eastAsia="Arial"/>
        </w:rPr>
        <w:t>gólny o</w:t>
      </w:r>
      <w:r w:rsidRPr="3383AEA8">
        <w:rPr>
          <w:rFonts w:eastAsia="Arial"/>
        </w:rPr>
        <w:t xml:space="preserve">pis </w:t>
      </w:r>
      <w:r w:rsidR="1BCFA8DE" w:rsidRPr="3383AEA8">
        <w:rPr>
          <w:rFonts w:eastAsia="Arial"/>
        </w:rPr>
        <w:t>zagadnienia</w:t>
      </w:r>
      <w:bookmarkEnd w:id="33"/>
    </w:p>
    <w:p w14:paraId="6EC84125" w14:textId="77777777" w:rsidR="00235701" w:rsidRDefault="2C53678C" w:rsidP="00235701">
      <w:pPr>
        <w:spacing w:line="288" w:lineRule="auto"/>
        <w:rPr>
          <w:rFonts w:eastAsia="Arial"/>
          <w:szCs w:val="22"/>
        </w:rPr>
      </w:pPr>
      <w:r w:rsidRPr="7B26D916">
        <w:rPr>
          <w:rFonts w:eastAsia="Arial"/>
          <w:szCs w:val="22"/>
        </w:rPr>
        <w:t xml:space="preserve">Celem głównym programu pilotażowego Recepta na Ruch jest ocena organizacji i efektywności objęcia osób powyżej 25 roku życia diagnostyką oraz profilaktyką w zakresie najczęściej występujących problemów zdrowotnych, w </w:t>
      </w:r>
      <w:r w:rsidR="00235701" w:rsidRPr="00235701">
        <w:rPr>
          <w:rFonts w:eastAsia="Arial"/>
          <w:szCs w:val="22"/>
        </w:rPr>
        <w:t xml:space="preserve">przypadku </w:t>
      </w:r>
      <w:r w:rsidRPr="7B26D916">
        <w:rPr>
          <w:rFonts w:eastAsia="Arial"/>
          <w:szCs w:val="22"/>
        </w:rPr>
        <w:t>których zalecana jest aktywność fizyczna</w:t>
      </w:r>
      <w:r w:rsidR="00235701">
        <w:rPr>
          <w:rFonts w:eastAsia="Arial"/>
          <w:szCs w:val="22"/>
        </w:rPr>
        <w:t xml:space="preserve">. </w:t>
      </w:r>
      <w:r w:rsidRPr="7B26D916">
        <w:rPr>
          <w:rFonts w:eastAsia="Arial"/>
          <w:szCs w:val="22"/>
        </w:rPr>
        <w:t>Profilaktyka ma być uzupełniona o realizację indywidualnych programów treningowych i żywieniowych dostosowanych do potrzeb i możliwości pacjenta.</w:t>
      </w:r>
    </w:p>
    <w:p w14:paraId="7E04C654" w14:textId="67C1ADEA" w:rsidR="00235701" w:rsidRPr="00235701" w:rsidRDefault="00235701" w:rsidP="00235701">
      <w:pPr>
        <w:spacing w:line="288" w:lineRule="auto"/>
        <w:rPr>
          <w:rFonts w:eastAsia="Arial"/>
          <w:szCs w:val="22"/>
        </w:rPr>
      </w:pPr>
      <w:r>
        <w:rPr>
          <w:rFonts w:eastAsia="Arial"/>
          <w:szCs w:val="22"/>
        </w:rPr>
        <w:t>Dodatkowe założenia programu Recepta na Ruch</w:t>
      </w:r>
      <w:r w:rsidRPr="00235701">
        <w:rPr>
          <w:rFonts w:eastAsia="Arial"/>
          <w:szCs w:val="22"/>
        </w:rPr>
        <w:t>:</w:t>
      </w:r>
    </w:p>
    <w:p w14:paraId="18398D90" w14:textId="36412CA2" w:rsidR="00235701" w:rsidRPr="00235701" w:rsidRDefault="00235701" w:rsidP="00235701">
      <w:pPr>
        <w:pStyle w:val="Akapitzlist"/>
        <w:numPr>
          <w:ilvl w:val="0"/>
          <w:numId w:val="11"/>
        </w:numPr>
        <w:rPr>
          <w:rFonts w:ascii="Arial" w:eastAsia="Arial" w:hAnsi="Arial" w:cs="Arial"/>
        </w:rPr>
      </w:pPr>
      <w:r w:rsidRPr="00235701">
        <w:rPr>
          <w:rFonts w:ascii="Arial" w:eastAsia="Arial" w:hAnsi="Arial" w:cs="Arial"/>
        </w:rPr>
        <w:t>upowszechnianie aktywności fizycznej</w:t>
      </w:r>
    </w:p>
    <w:p w14:paraId="72F88954" w14:textId="7D5A028A" w:rsidR="00235701" w:rsidRPr="00235701" w:rsidRDefault="00235701" w:rsidP="00235701">
      <w:pPr>
        <w:pStyle w:val="Akapitzlist"/>
        <w:numPr>
          <w:ilvl w:val="0"/>
          <w:numId w:val="11"/>
        </w:numPr>
        <w:rPr>
          <w:rFonts w:ascii="Arial" w:eastAsia="Arial" w:hAnsi="Arial" w:cs="Arial"/>
        </w:rPr>
      </w:pPr>
      <w:r w:rsidRPr="00235701">
        <w:rPr>
          <w:rFonts w:ascii="Arial" w:eastAsia="Arial" w:hAnsi="Arial" w:cs="Arial"/>
        </w:rPr>
        <w:t>budowanie</w:t>
      </w:r>
      <w:r>
        <w:rPr>
          <w:rFonts w:ascii="Arial" w:eastAsia="Arial" w:hAnsi="Arial" w:cs="Arial"/>
        </w:rPr>
        <w:t xml:space="preserve"> </w:t>
      </w:r>
      <w:r w:rsidRPr="00235701">
        <w:rPr>
          <w:rFonts w:ascii="Arial" w:eastAsia="Arial" w:hAnsi="Arial" w:cs="Arial"/>
        </w:rPr>
        <w:t>właściwych nawyków żywieniowych</w:t>
      </w:r>
    </w:p>
    <w:p w14:paraId="026D0317" w14:textId="0120511D" w:rsidR="00235701" w:rsidRPr="00235701" w:rsidRDefault="00235701" w:rsidP="00235701">
      <w:pPr>
        <w:pStyle w:val="Akapitzlist"/>
        <w:numPr>
          <w:ilvl w:val="0"/>
          <w:numId w:val="11"/>
        </w:numPr>
        <w:rPr>
          <w:rFonts w:ascii="Arial" w:eastAsia="Arial" w:hAnsi="Arial" w:cs="Arial"/>
        </w:rPr>
      </w:pPr>
      <w:r w:rsidRPr="00235701">
        <w:rPr>
          <w:rFonts w:ascii="Arial" w:eastAsia="Arial" w:hAnsi="Arial" w:cs="Arial"/>
        </w:rPr>
        <w:t>dostęp do profesjonalnej opieki fizjoterapeutycznej i dietetycznej</w:t>
      </w:r>
    </w:p>
    <w:p w14:paraId="663CAD59" w14:textId="17FA6C9A" w:rsidR="0084783D" w:rsidRPr="000E3A3C" w:rsidRDefault="0084783D" w:rsidP="000E3A3C">
      <w:pPr>
        <w:spacing w:line="288" w:lineRule="auto"/>
        <w:rPr>
          <w:rFonts w:eastAsia="Arial"/>
        </w:rPr>
      </w:pPr>
      <w:r>
        <w:rPr>
          <w:rFonts w:eastAsia="Arial"/>
        </w:rPr>
        <w:t>Przystąpienie</w:t>
      </w:r>
      <w:r w:rsidRPr="0084783D">
        <w:rPr>
          <w:rFonts w:eastAsia="Arial"/>
        </w:rPr>
        <w:t xml:space="preserve"> świadczeniobiorcy do programu pilotażowego</w:t>
      </w:r>
      <w:r>
        <w:rPr>
          <w:rFonts w:eastAsia="Arial"/>
        </w:rPr>
        <w:t>, zgodnie z z</w:t>
      </w:r>
      <w:r w:rsidRPr="00EA6716">
        <w:rPr>
          <w:rFonts w:eastAsia="Arial"/>
        </w:rPr>
        <w:t>ałącznik</w:t>
      </w:r>
      <w:r>
        <w:rPr>
          <w:rFonts w:eastAsia="Arial"/>
        </w:rPr>
        <w:t>iem</w:t>
      </w:r>
      <w:r w:rsidRPr="00EA6716">
        <w:rPr>
          <w:rFonts w:eastAsia="Arial"/>
        </w:rPr>
        <w:t xml:space="preserve"> do rozporządzenia Ministra Zdrowia z dnia</w:t>
      </w:r>
      <w:r>
        <w:rPr>
          <w:rFonts w:eastAsia="Arial"/>
        </w:rPr>
        <w:t xml:space="preserve"> </w:t>
      </w:r>
      <w:r w:rsidRPr="00EA6716">
        <w:rPr>
          <w:rFonts w:eastAsia="Arial"/>
        </w:rPr>
        <w:t>12 października 2023 r. (</w:t>
      </w:r>
      <w:hyperlink r:id="rId11" w:history="1">
        <w:r w:rsidR="00533720" w:rsidRPr="00533720">
          <w:rPr>
            <w:rStyle w:val="Hipercze"/>
            <w:rFonts w:ascii="Arial" w:eastAsia="Arial" w:hAnsi="Arial"/>
          </w:rPr>
          <w:t>Dz. U. poz. 2247</w:t>
        </w:r>
      </w:hyperlink>
      <w:r w:rsidRPr="00EA6716">
        <w:rPr>
          <w:rFonts w:eastAsia="Arial"/>
        </w:rPr>
        <w:t>)</w:t>
      </w:r>
      <w:r>
        <w:rPr>
          <w:rFonts w:eastAsia="Arial"/>
        </w:rPr>
        <w:t xml:space="preserve">, odbywa się na podstawie skierowania </w:t>
      </w:r>
      <w:r w:rsidR="000E3A3C">
        <w:rPr>
          <w:rFonts w:eastAsia="Arial"/>
        </w:rPr>
        <w:t xml:space="preserve">elektronicznego </w:t>
      </w:r>
      <w:r>
        <w:rPr>
          <w:rFonts w:eastAsia="Arial"/>
        </w:rPr>
        <w:t>(e-</w:t>
      </w:r>
      <w:r w:rsidR="000E3A3C">
        <w:rPr>
          <w:rFonts w:eastAsia="Arial"/>
        </w:rPr>
        <w:t>S</w:t>
      </w:r>
      <w:r>
        <w:rPr>
          <w:rFonts w:eastAsia="Arial"/>
        </w:rPr>
        <w:t xml:space="preserve">kierowanie), w tytule którego zostało wskazane: </w:t>
      </w:r>
      <w:r w:rsidRPr="002B30E1">
        <w:rPr>
          <w:rFonts w:eastAsia="Arial"/>
          <w:i/>
          <w:iCs/>
        </w:rPr>
        <w:t>„Skierowanie: program Recepta na Ruch”</w:t>
      </w:r>
      <w:r w:rsidR="000E3A3C">
        <w:rPr>
          <w:rFonts w:eastAsia="Arial"/>
        </w:rPr>
        <w:t>,</w:t>
      </w:r>
      <w:r w:rsidR="008D682C">
        <w:rPr>
          <w:rFonts w:eastAsia="Arial"/>
        </w:rPr>
        <w:t xml:space="preserve"> i</w:t>
      </w:r>
      <w:r w:rsidR="000E3A3C">
        <w:rPr>
          <w:rFonts w:eastAsia="Arial"/>
        </w:rPr>
        <w:t xml:space="preserve"> </w:t>
      </w:r>
      <w:r w:rsidR="008D682C">
        <w:rPr>
          <w:rFonts w:eastAsia="Arial"/>
        </w:rPr>
        <w:t xml:space="preserve">które zostało </w:t>
      </w:r>
      <w:r w:rsidR="000E3A3C">
        <w:rPr>
          <w:rFonts w:eastAsia="Arial"/>
        </w:rPr>
        <w:t>wystawione przez:</w:t>
      </w:r>
    </w:p>
    <w:p w14:paraId="11CBB7CE" w14:textId="4FC546E8" w:rsidR="0084783D" w:rsidRPr="0084783D" w:rsidRDefault="0084783D" w:rsidP="0084783D">
      <w:pPr>
        <w:pStyle w:val="Akapitzlist"/>
        <w:numPr>
          <w:ilvl w:val="0"/>
          <w:numId w:val="11"/>
        </w:numPr>
        <w:rPr>
          <w:rFonts w:ascii="Arial" w:eastAsia="Arial" w:hAnsi="Arial" w:cs="Arial"/>
        </w:rPr>
      </w:pPr>
      <w:r w:rsidRPr="00432EB0">
        <w:rPr>
          <w:rFonts w:ascii="Arial" w:eastAsia="Arial" w:hAnsi="Arial" w:cs="Arial"/>
        </w:rPr>
        <w:t>lekarz</w:t>
      </w:r>
      <w:r w:rsidR="008D682C">
        <w:rPr>
          <w:rFonts w:ascii="Arial" w:eastAsia="Arial" w:hAnsi="Arial" w:cs="Arial"/>
        </w:rPr>
        <w:t>a</w:t>
      </w:r>
      <w:r w:rsidRPr="00432EB0">
        <w:rPr>
          <w:rFonts w:ascii="Arial" w:eastAsia="Arial" w:hAnsi="Arial" w:cs="Arial"/>
        </w:rPr>
        <w:t xml:space="preserve"> POZ, pielęgniark</w:t>
      </w:r>
      <w:r w:rsidR="008D682C">
        <w:rPr>
          <w:rFonts w:ascii="Arial" w:eastAsia="Arial" w:hAnsi="Arial" w:cs="Arial"/>
        </w:rPr>
        <w:t>ę</w:t>
      </w:r>
      <w:r w:rsidRPr="00432EB0">
        <w:rPr>
          <w:rFonts w:ascii="Arial" w:eastAsia="Arial" w:hAnsi="Arial" w:cs="Arial"/>
        </w:rPr>
        <w:t xml:space="preserve"> POZ albo położn</w:t>
      </w:r>
      <w:r w:rsidR="008D682C">
        <w:rPr>
          <w:rFonts w:ascii="Arial" w:eastAsia="Arial" w:hAnsi="Arial" w:cs="Arial"/>
        </w:rPr>
        <w:t>ą</w:t>
      </w:r>
      <w:r w:rsidRPr="00432EB0">
        <w:rPr>
          <w:rFonts w:ascii="Arial" w:eastAsia="Arial" w:hAnsi="Arial" w:cs="Arial"/>
        </w:rPr>
        <w:t xml:space="preserve"> POZ</w:t>
      </w:r>
      <w:r w:rsidR="008D682C">
        <w:rPr>
          <w:rFonts w:ascii="Arial" w:eastAsia="Arial" w:hAnsi="Arial" w:cs="Arial"/>
        </w:rPr>
        <w:t>,</w:t>
      </w:r>
    </w:p>
    <w:p w14:paraId="3C3FB74A" w14:textId="23D22466" w:rsidR="00432EB0" w:rsidRPr="00432EB0" w:rsidRDefault="0084783D" w:rsidP="00BB6C1D">
      <w:pPr>
        <w:pStyle w:val="Akapitzlist"/>
        <w:numPr>
          <w:ilvl w:val="0"/>
          <w:numId w:val="11"/>
        </w:numPr>
        <w:spacing w:line="288" w:lineRule="auto"/>
        <w:rPr>
          <w:rFonts w:eastAsia="Arial"/>
        </w:rPr>
      </w:pPr>
      <w:r w:rsidRPr="00432EB0">
        <w:rPr>
          <w:rFonts w:ascii="Arial" w:eastAsia="Arial" w:hAnsi="Arial" w:cs="Arial"/>
        </w:rPr>
        <w:t>lekarz</w:t>
      </w:r>
      <w:r w:rsidR="008D682C">
        <w:rPr>
          <w:rFonts w:ascii="Arial" w:eastAsia="Arial" w:hAnsi="Arial" w:cs="Arial"/>
        </w:rPr>
        <w:t>a</w:t>
      </w:r>
      <w:r w:rsidRPr="00432EB0">
        <w:rPr>
          <w:rFonts w:ascii="Arial" w:eastAsia="Arial" w:hAnsi="Arial" w:cs="Arial"/>
        </w:rPr>
        <w:t xml:space="preserve"> posiadając</w:t>
      </w:r>
      <w:r w:rsidR="008D682C">
        <w:rPr>
          <w:rFonts w:ascii="Arial" w:eastAsia="Arial" w:hAnsi="Arial" w:cs="Arial"/>
        </w:rPr>
        <w:t>ego</w:t>
      </w:r>
      <w:r w:rsidRPr="00432EB0">
        <w:rPr>
          <w:rFonts w:ascii="Arial" w:eastAsia="Arial" w:hAnsi="Arial" w:cs="Arial"/>
        </w:rPr>
        <w:t xml:space="preserve"> tytuł specjalisty lub specjalizację II stopnia w dziedzinie: neurologii, kardiologii, ortopedii, gastrologii, diabetologii, onkologii, ginekologii, urologii, endokrynologii albo pulmonologii, udzielając</w:t>
      </w:r>
      <w:r w:rsidR="00072C50">
        <w:rPr>
          <w:rFonts w:ascii="Arial" w:eastAsia="Arial" w:hAnsi="Arial" w:cs="Arial"/>
        </w:rPr>
        <w:t>ego</w:t>
      </w:r>
      <w:r w:rsidRPr="00432EB0">
        <w:rPr>
          <w:rFonts w:ascii="Arial" w:eastAsia="Arial" w:hAnsi="Arial" w:cs="Arial"/>
        </w:rPr>
        <w:t xml:space="preserve"> świadczeń opieki</w:t>
      </w:r>
      <w:r w:rsidR="00432EB0" w:rsidRPr="00432EB0">
        <w:rPr>
          <w:rFonts w:ascii="Arial" w:eastAsia="Arial" w:hAnsi="Arial" w:cs="Arial"/>
        </w:rPr>
        <w:t xml:space="preserve"> </w:t>
      </w:r>
      <w:r w:rsidRPr="00432EB0">
        <w:rPr>
          <w:rFonts w:ascii="Arial" w:eastAsia="Arial" w:hAnsi="Arial" w:cs="Arial"/>
        </w:rPr>
        <w:t>zdrowotnej w ramach ambulatoryjnej opieki specjalistycznej</w:t>
      </w:r>
      <w:r w:rsidR="008D682C">
        <w:rPr>
          <w:rFonts w:ascii="Arial" w:eastAsia="Arial" w:hAnsi="Arial" w:cs="Arial"/>
        </w:rPr>
        <w:t>,</w:t>
      </w:r>
    </w:p>
    <w:p w14:paraId="2F61391D" w14:textId="53B7DDD0" w:rsidR="0084783D" w:rsidRPr="00432EB0" w:rsidRDefault="0084783D" w:rsidP="00293704">
      <w:pPr>
        <w:pStyle w:val="Akapitzlist"/>
        <w:numPr>
          <w:ilvl w:val="0"/>
          <w:numId w:val="11"/>
        </w:numPr>
        <w:spacing w:line="288" w:lineRule="auto"/>
        <w:rPr>
          <w:rFonts w:ascii="Arial" w:eastAsia="Arial" w:hAnsi="Arial" w:cs="Arial"/>
        </w:rPr>
      </w:pPr>
      <w:r w:rsidRPr="00432EB0">
        <w:rPr>
          <w:rFonts w:ascii="Arial" w:eastAsia="Arial" w:hAnsi="Arial" w:cs="Arial"/>
        </w:rPr>
        <w:t>fizjoterapeut</w:t>
      </w:r>
      <w:r w:rsidR="008D682C">
        <w:rPr>
          <w:rFonts w:ascii="Arial" w:eastAsia="Arial" w:hAnsi="Arial" w:cs="Arial"/>
        </w:rPr>
        <w:t>ę</w:t>
      </w:r>
      <w:r w:rsidRPr="00432EB0">
        <w:rPr>
          <w:rFonts w:ascii="Arial" w:eastAsia="Arial" w:hAnsi="Arial" w:cs="Arial"/>
        </w:rPr>
        <w:t xml:space="preserve"> realizując</w:t>
      </w:r>
      <w:r w:rsidR="008D682C">
        <w:rPr>
          <w:rFonts w:ascii="Arial" w:eastAsia="Arial" w:hAnsi="Arial" w:cs="Arial"/>
        </w:rPr>
        <w:t>ego</w:t>
      </w:r>
      <w:r w:rsidRPr="00432EB0">
        <w:rPr>
          <w:rFonts w:ascii="Arial" w:eastAsia="Arial" w:hAnsi="Arial" w:cs="Arial"/>
        </w:rPr>
        <w:t xml:space="preserve"> świadczenia opieki zdrowotnej z zakresu rehabilitacji leczniczej.</w:t>
      </w:r>
    </w:p>
    <w:p w14:paraId="4DBD0484" w14:textId="64876EED" w:rsidR="000E3A3C" w:rsidRPr="000E3A3C" w:rsidRDefault="002B30E1" w:rsidP="000E3A3C">
      <w:pPr>
        <w:spacing w:line="288" w:lineRule="auto"/>
        <w:rPr>
          <w:rFonts w:eastAsia="Arial"/>
        </w:rPr>
      </w:pPr>
      <w:r>
        <w:rPr>
          <w:rFonts w:eastAsia="Arial"/>
        </w:rPr>
        <w:t>W</w:t>
      </w:r>
      <w:r w:rsidR="000E3A3C">
        <w:rPr>
          <w:rFonts w:eastAsia="Arial"/>
        </w:rPr>
        <w:t xml:space="preserve">ystawienie e-Skierowania </w:t>
      </w:r>
      <w:r w:rsidR="008D682C">
        <w:rPr>
          <w:rFonts w:eastAsia="Arial"/>
        </w:rPr>
        <w:t>musi zostać poprzedzone</w:t>
      </w:r>
      <w:r w:rsidR="000E3A3C">
        <w:rPr>
          <w:rFonts w:eastAsia="Arial"/>
        </w:rPr>
        <w:t>:</w:t>
      </w:r>
    </w:p>
    <w:p w14:paraId="6B4D73E8" w14:textId="7AF1F5FB" w:rsidR="000E3A3C" w:rsidRPr="000E3A3C" w:rsidRDefault="000E3A3C" w:rsidP="000E3A3C">
      <w:pPr>
        <w:pStyle w:val="Akapitzlist"/>
        <w:numPr>
          <w:ilvl w:val="0"/>
          <w:numId w:val="11"/>
        </w:numPr>
        <w:spacing w:line="288" w:lineRule="auto"/>
        <w:rPr>
          <w:rFonts w:ascii="Arial" w:eastAsia="Arial" w:hAnsi="Arial" w:cs="Arial"/>
        </w:rPr>
      </w:pPr>
      <w:r w:rsidRPr="000E3A3C">
        <w:rPr>
          <w:rFonts w:ascii="Arial" w:eastAsia="Arial" w:hAnsi="Arial" w:cs="Arial"/>
        </w:rPr>
        <w:t>dokonani</w:t>
      </w:r>
      <w:r w:rsidR="008D682C">
        <w:rPr>
          <w:rFonts w:ascii="Arial" w:eastAsia="Arial" w:hAnsi="Arial" w:cs="Arial"/>
        </w:rPr>
        <w:t>em</w:t>
      </w:r>
      <w:r w:rsidRPr="000E3A3C">
        <w:rPr>
          <w:rFonts w:ascii="Arial" w:eastAsia="Arial" w:hAnsi="Arial" w:cs="Arial"/>
        </w:rPr>
        <w:t xml:space="preserve"> wywiadu</w:t>
      </w:r>
      <w:r>
        <w:rPr>
          <w:rFonts w:ascii="Arial" w:eastAsia="Arial" w:hAnsi="Arial" w:cs="Arial"/>
        </w:rPr>
        <w:t xml:space="preserve"> wstępnego</w:t>
      </w:r>
      <w:r w:rsidRPr="000E3A3C">
        <w:rPr>
          <w:rFonts w:ascii="Arial" w:eastAsia="Arial" w:hAnsi="Arial" w:cs="Arial"/>
        </w:rPr>
        <w:t>,</w:t>
      </w:r>
    </w:p>
    <w:p w14:paraId="156475E8" w14:textId="73DB0DE5" w:rsidR="000E3A3C" w:rsidRPr="000E3A3C" w:rsidRDefault="000E3A3C" w:rsidP="000E3A3C">
      <w:pPr>
        <w:pStyle w:val="Akapitzlist"/>
        <w:numPr>
          <w:ilvl w:val="0"/>
          <w:numId w:val="11"/>
        </w:numPr>
        <w:spacing w:line="288" w:lineRule="auto"/>
        <w:rPr>
          <w:rFonts w:ascii="Arial" w:eastAsia="Arial" w:hAnsi="Arial" w:cs="Arial"/>
        </w:rPr>
      </w:pPr>
      <w:r w:rsidRPr="000E3A3C">
        <w:rPr>
          <w:rFonts w:ascii="Arial" w:eastAsia="Arial" w:hAnsi="Arial" w:cs="Arial"/>
        </w:rPr>
        <w:t>weryfikacj</w:t>
      </w:r>
      <w:r w:rsidR="008D682C">
        <w:rPr>
          <w:rFonts w:ascii="Arial" w:eastAsia="Arial" w:hAnsi="Arial" w:cs="Arial"/>
        </w:rPr>
        <w:t>ą</w:t>
      </w:r>
      <w:r w:rsidRPr="000E3A3C">
        <w:rPr>
          <w:rFonts w:ascii="Arial" w:eastAsia="Arial" w:hAnsi="Arial" w:cs="Arial"/>
        </w:rPr>
        <w:t xml:space="preserve"> historii chorób świadczeniobiorcy lub jednostkowych danych medycznych,</w:t>
      </w:r>
    </w:p>
    <w:p w14:paraId="7E484A05" w14:textId="36A4FEC2" w:rsidR="0084783D" w:rsidRPr="000E3A3C" w:rsidRDefault="000E3A3C" w:rsidP="000E3A3C">
      <w:pPr>
        <w:pStyle w:val="Akapitzlist"/>
        <w:numPr>
          <w:ilvl w:val="0"/>
          <w:numId w:val="11"/>
        </w:numPr>
        <w:spacing w:line="288" w:lineRule="auto"/>
        <w:rPr>
          <w:rFonts w:ascii="Arial" w:eastAsia="Arial" w:hAnsi="Arial" w:cs="Arial"/>
        </w:rPr>
      </w:pPr>
      <w:r w:rsidRPr="000E3A3C">
        <w:rPr>
          <w:rFonts w:ascii="Arial" w:eastAsia="Arial" w:hAnsi="Arial" w:cs="Arial"/>
        </w:rPr>
        <w:t>ocen</w:t>
      </w:r>
      <w:r w:rsidR="008D682C">
        <w:rPr>
          <w:rFonts w:ascii="Arial" w:eastAsia="Arial" w:hAnsi="Arial" w:cs="Arial"/>
        </w:rPr>
        <w:t>ą</w:t>
      </w:r>
      <w:r w:rsidR="00072C50">
        <w:rPr>
          <w:rFonts w:ascii="Arial" w:eastAsia="Arial" w:hAnsi="Arial" w:cs="Arial"/>
        </w:rPr>
        <w:t xml:space="preserve"> </w:t>
      </w:r>
      <w:r w:rsidRPr="000E3A3C">
        <w:rPr>
          <w:rFonts w:ascii="Arial" w:eastAsia="Arial" w:hAnsi="Arial" w:cs="Arial"/>
        </w:rPr>
        <w:t>stan</w:t>
      </w:r>
      <w:r w:rsidR="00072C50">
        <w:rPr>
          <w:rFonts w:ascii="Arial" w:eastAsia="Arial" w:hAnsi="Arial" w:cs="Arial"/>
        </w:rPr>
        <w:t>u</w:t>
      </w:r>
      <w:r w:rsidRPr="000E3A3C">
        <w:rPr>
          <w:rFonts w:ascii="Arial" w:eastAsia="Arial" w:hAnsi="Arial" w:cs="Arial"/>
        </w:rPr>
        <w:t xml:space="preserve"> zdrowia świadczeniobiorcy</w:t>
      </w:r>
      <w:r w:rsidR="00072C50">
        <w:rPr>
          <w:rFonts w:ascii="Arial" w:eastAsia="Arial" w:hAnsi="Arial" w:cs="Arial"/>
        </w:rPr>
        <w:t>.</w:t>
      </w:r>
    </w:p>
    <w:p w14:paraId="5C9DCD01" w14:textId="7BF73147" w:rsidR="000E3A3C" w:rsidRPr="000E3A3C" w:rsidRDefault="008D682C" w:rsidP="000E3A3C">
      <w:pPr>
        <w:spacing w:line="288" w:lineRule="auto"/>
        <w:rPr>
          <w:rFonts w:eastAsia="Arial"/>
        </w:rPr>
      </w:pPr>
      <w:r>
        <w:rPr>
          <w:rFonts w:eastAsia="Arial"/>
        </w:rPr>
        <w:t xml:space="preserve">W </w:t>
      </w:r>
      <w:r w:rsidR="000E3A3C">
        <w:rPr>
          <w:rFonts w:eastAsia="Arial"/>
        </w:rPr>
        <w:t xml:space="preserve">przypadku braku przeciwskazań, </w:t>
      </w:r>
      <w:r>
        <w:rPr>
          <w:rFonts w:eastAsia="Arial"/>
        </w:rPr>
        <w:t xml:space="preserve">można </w:t>
      </w:r>
      <w:r w:rsidR="000E3A3C">
        <w:rPr>
          <w:rFonts w:eastAsia="Arial"/>
        </w:rPr>
        <w:t xml:space="preserve">poinformować </w:t>
      </w:r>
      <w:r w:rsidR="000E3A3C" w:rsidRPr="000E3A3C">
        <w:rPr>
          <w:rFonts w:eastAsia="Arial"/>
        </w:rPr>
        <w:t>świadczeniobiorcę, który spełnia kryteria kwalifikacyjne, o możliwości wzięcia udziału w programie pilotażowym</w:t>
      </w:r>
      <w:r w:rsidR="000E3A3C">
        <w:rPr>
          <w:rFonts w:eastAsia="Arial"/>
        </w:rPr>
        <w:t>.</w:t>
      </w:r>
    </w:p>
    <w:p w14:paraId="53C348C9" w14:textId="77465863" w:rsidR="00072C50" w:rsidRDefault="002B30E1" w:rsidP="4811E045">
      <w:pPr>
        <w:spacing w:line="288" w:lineRule="auto"/>
        <w:rPr>
          <w:rFonts w:eastAsia="Arial"/>
        </w:rPr>
      </w:pPr>
      <w:r>
        <w:rPr>
          <w:rFonts w:eastAsia="Arial"/>
        </w:rPr>
        <w:t>Dopiero wtedy f</w:t>
      </w:r>
      <w:r w:rsidR="00072C50">
        <w:rPr>
          <w:rFonts w:eastAsia="Arial"/>
        </w:rPr>
        <w:t>izjoterapeuta</w:t>
      </w:r>
      <w:r w:rsidR="008D682C">
        <w:rPr>
          <w:rFonts w:eastAsia="Arial"/>
        </w:rPr>
        <w:t xml:space="preserve">, do którego udał się świadczeniobiorca, może </w:t>
      </w:r>
      <w:r>
        <w:rPr>
          <w:rFonts w:eastAsia="Arial"/>
        </w:rPr>
        <w:t>przystąpić do wystawienia</w:t>
      </w:r>
      <w:r w:rsidR="008D682C">
        <w:rPr>
          <w:rFonts w:eastAsia="Arial"/>
        </w:rPr>
        <w:t xml:space="preserve"> Recept</w:t>
      </w:r>
      <w:r>
        <w:rPr>
          <w:rFonts w:eastAsia="Arial"/>
        </w:rPr>
        <w:t>y</w:t>
      </w:r>
      <w:r w:rsidR="008D682C">
        <w:rPr>
          <w:rFonts w:eastAsia="Arial"/>
        </w:rPr>
        <w:t xml:space="preserve"> na Ruch</w:t>
      </w:r>
      <w:r w:rsidR="004D0C79">
        <w:rPr>
          <w:rFonts w:eastAsia="Arial"/>
        </w:rPr>
        <w:t xml:space="preserve"> </w:t>
      </w:r>
      <w:r w:rsidR="008C52A4">
        <w:rPr>
          <w:rFonts w:eastAsia="Arial"/>
        </w:rPr>
        <w:t xml:space="preserve">na podstawie przedstawionego skierowania elektronicznego, </w:t>
      </w:r>
      <w:r w:rsidR="004D0C79">
        <w:rPr>
          <w:rFonts w:eastAsia="Arial"/>
        </w:rPr>
        <w:t xml:space="preserve">tzn. przygotować </w:t>
      </w:r>
      <w:r w:rsidR="00072C50">
        <w:rPr>
          <w:rFonts w:eastAsia="Arial"/>
        </w:rPr>
        <w:t xml:space="preserve">program </w:t>
      </w:r>
      <w:r w:rsidR="004D0C79">
        <w:rPr>
          <w:rFonts w:eastAsia="Arial"/>
        </w:rPr>
        <w:t>trening</w:t>
      </w:r>
      <w:r w:rsidR="00072C50">
        <w:rPr>
          <w:rFonts w:eastAsia="Arial"/>
        </w:rPr>
        <w:t xml:space="preserve">owy </w:t>
      </w:r>
      <w:r w:rsidR="004D0C79">
        <w:rPr>
          <w:rFonts w:eastAsia="Arial"/>
        </w:rPr>
        <w:t>z</w:t>
      </w:r>
      <w:r w:rsidR="00072C50">
        <w:rPr>
          <w:rFonts w:eastAsia="Arial"/>
        </w:rPr>
        <w:t>awierający zestaw</w:t>
      </w:r>
      <w:r>
        <w:rPr>
          <w:rFonts w:eastAsia="Arial"/>
        </w:rPr>
        <w:t xml:space="preserve"> </w:t>
      </w:r>
      <w:r w:rsidR="00072C50">
        <w:rPr>
          <w:rFonts w:eastAsia="Arial"/>
        </w:rPr>
        <w:t xml:space="preserve">aktywności i ćwiczeń </w:t>
      </w:r>
      <w:r w:rsidR="004D0C79">
        <w:rPr>
          <w:rFonts w:eastAsia="Arial"/>
        </w:rPr>
        <w:t xml:space="preserve">odpowiednio dobranych do </w:t>
      </w:r>
      <w:r w:rsidR="00072C50">
        <w:rPr>
          <w:rFonts w:eastAsia="Arial"/>
        </w:rPr>
        <w:t xml:space="preserve">kondycji </w:t>
      </w:r>
      <w:r>
        <w:rPr>
          <w:rFonts w:eastAsia="Arial"/>
        </w:rPr>
        <w:t xml:space="preserve">fizycznej </w:t>
      </w:r>
      <w:r w:rsidR="00072C50">
        <w:rPr>
          <w:rFonts w:eastAsia="Arial"/>
        </w:rPr>
        <w:t>świadczenio</w:t>
      </w:r>
      <w:r>
        <w:rPr>
          <w:rFonts w:eastAsia="Arial"/>
        </w:rPr>
        <w:t>biorcy</w:t>
      </w:r>
      <w:r w:rsidR="00072C50">
        <w:rPr>
          <w:rFonts w:eastAsia="Arial"/>
        </w:rPr>
        <w:t>.</w:t>
      </w:r>
    </w:p>
    <w:p w14:paraId="32392664" w14:textId="77777777" w:rsidR="002B30E1" w:rsidRDefault="002B30E1" w:rsidP="4811E045">
      <w:pPr>
        <w:spacing w:line="288" w:lineRule="auto"/>
        <w:rPr>
          <w:rFonts w:eastAsia="Arial"/>
        </w:rPr>
      </w:pPr>
    </w:p>
    <w:p w14:paraId="4A82AA27" w14:textId="7E33F945" w:rsidR="00E46697" w:rsidRPr="00C93E94" w:rsidRDefault="3159297B" w:rsidP="4811E045">
      <w:pPr>
        <w:spacing w:line="288" w:lineRule="auto"/>
        <w:rPr>
          <w:rFonts w:eastAsia="Arial"/>
        </w:rPr>
      </w:pPr>
      <w:r w:rsidRPr="7B26D916">
        <w:rPr>
          <w:rFonts w:eastAsia="Arial"/>
        </w:rPr>
        <w:lastRenderedPageBreak/>
        <w:t xml:space="preserve">W zakresie przedmiotowego wydania </w:t>
      </w:r>
      <w:proofErr w:type="spellStart"/>
      <w:r w:rsidR="6D966CF4" w:rsidRPr="7B26D916">
        <w:rPr>
          <w:rFonts w:eastAsia="Arial"/>
        </w:rPr>
        <w:t>C</w:t>
      </w:r>
      <w:r w:rsidR="497609B9" w:rsidRPr="7B26D916">
        <w:rPr>
          <w:rFonts w:eastAsia="Arial"/>
        </w:rPr>
        <w:t>e</w:t>
      </w:r>
      <w:r w:rsidR="6D966CF4" w:rsidRPr="7B26D916">
        <w:rPr>
          <w:rFonts w:eastAsia="Arial"/>
        </w:rPr>
        <w:t>Z</w:t>
      </w:r>
      <w:proofErr w:type="spellEnd"/>
      <w:r w:rsidRPr="7B26D916">
        <w:rPr>
          <w:rFonts w:eastAsia="Arial"/>
        </w:rPr>
        <w:t xml:space="preserve"> udostępnia dla potrzeb testów komunikacji środowisko integracyjne systemu P1, wraz</w:t>
      </w:r>
      <w:r w:rsidR="3A10B31E" w:rsidRPr="7B26D916">
        <w:rPr>
          <w:rFonts w:eastAsia="Arial"/>
        </w:rPr>
        <w:t xml:space="preserve"> </w:t>
      </w:r>
      <w:r w:rsidRPr="7B26D916">
        <w:rPr>
          <w:rFonts w:eastAsia="Arial"/>
        </w:rPr>
        <w:t xml:space="preserve">z usługami zapisu i odczytu elektronicznej </w:t>
      </w:r>
      <w:r w:rsidR="00235701">
        <w:rPr>
          <w:rFonts w:eastAsia="Arial"/>
        </w:rPr>
        <w:t>R</w:t>
      </w:r>
      <w:r w:rsidRPr="7B26D916">
        <w:rPr>
          <w:rFonts w:eastAsia="Arial"/>
        </w:rPr>
        <w:t>ecepty</w:t>
      </w:r>
      <w:r w:rsidR="00235701">
        <w:rPr>
          <w:rFonts w:eastAsia="Arial"/>
        </w:rPr>
        <w:t xml:space="preserve"> na Ruch</w:t>
      </w:r>
      <w:r w:rsidRPr="7B26D916">
        <w:rPr>
          <w:rFonts w:eastAsia="Arial"/>
        </w:rPr>
        <w:t>, pełnym mechanizmem uwierzytelnienia wywołania usług sieciowych, weryfikacją podpisów elektronicznych oraz z podstawową walidacją biznesową treści dokumentu Recepty</w:t>
      </w:r>
      <w:r w:rsidR="5227EA51" w:rsidRPr="7B26D916">
        <w:rPr>
          <w:rFonts w:eastAsia="Arial"/>
        </w:rPr>
        <w:t xml:space="preserve"> na Ruch</w:t>
      </w:r>
      <w:r w:rsidRPr="7B26D916">
        <w:rPr>
          <w:rFonts w:eastAsia="Arial"/>
        </w:rPr>
        <w:t>.</w:t>
      </w:r>
    </w:p>
    <w:p w14:paraId="11C673DC" w14:textId="1C806DBC" w:rsidR="00E46697" w:rsidRPr="00C93E94" w:rsidRDefault="00E46697" w:rsidP="4811E045">
      <w:pPr>
        <w:spacing w:line="288" w:lineRule="auto"/>
        <w:rPr>
          <w:rFonts w:eastAsia="Arial"/>
        </w:rPr>
      </w:pPr>
      <w:r w:rsidRPr="777206FB">
        <w:rPr>
          <w:rFonts w:eastAsia="Arial"/>
        </w:rPr>
        <w:t xml:space="preserve">System P1 w zakresie </w:t>
      </w:r>
      <w:r w:rsidR="294FE480" w:rsidRPr="006E6DF9">
        <w:rPr>
          <w:rFonts w:eastAsia="Arial"/>
        </w:rPr>
        <w:t>Recepty na Ruch</w:t>
      </w:r>
      <w:r w:rsidRPr="777206FB">
        <w:rPr>
          <w:rFonts w:eastAsia="Arial"/>
        </w:rPr>
        <w:t xml:space="preserve"> (obsługa elektronicznych </w:t>
      </w:r>
      <w:r w:rsidR="00105360" w:rsidRPr="006E6DF9">
        <w:rPr>
          <w:rFonts w:eastAsia="Arial"/>
        </w:rPr>
        <w:t>Recept Na Ruch</w:t>
      </w:r>
      <w:r w:rsidRPr="777206FB">
        <w:rPr>
          <w:rFonts w:eastAsia="Arial"/>
        </w:rPr>
        <w:t xml:space="preserve">) pozwoli na informatyzację obsługi procesu wystawiania dokumentu </w:t>
      </w:r>
      <w:r w:rsidR="006E6DF9" w:rsidRPr="4811E045">
        <w:rPr>
          <w:rFonts w:eastAsia="Arial"/>
        </w:rPr>
        <w:t>Recept</w:t>
      </w:r>
      <w:r w:rsidR="006E6DF9">
        <w:rPr>
          <w:rFonts w:eastAsia="Arial"/>
        </w:rPr>
        <w:t>y</w:t>
      </w:r>
      <w:r w:rsidR="006E6DF9" w:rsidRPr="4811E045">
        <w:rPr>
          <w:rFonts w:eastAsia="Arial"/>
        </w:rPr>
        <w:t xml:space="preserve"> na Ruch</w:t>
      </w:r>
      <w:r w:rsidRPr="777206FB">
        <w:rPr>
          <w:rFonts w:eastAsia="Arial"/>
        </w:rPr>
        <w:t xml:space="preserve"> wraz z jej realizacją. Usługi mają na celu wyeliminowanie błędów na </w:t>
      </w:r>
      <w:r w:rsidR="006E6DF9">
        <w:rPr>
          <w:rFonts w:eastAsia="Arial"/>
        </w:rPr>
        <w:t>R</w:t>
      </w:r>
      <w:r w:rsidRPr="777206FB">
        <w:rPr>
          <w:rFonts w:eastAsia="Arial"/>
        </w:rPr>
        <w:t>eceptach</w:t>
      </w:r>
      <w:r w:rsidR="581E8D1E" w:rsidRPr="777206FB">
        <w:rPr>
          <w:rFonts w:eastAsia="Arial"/>
        </w:rPr>
        <w:t xml:space="preserve"> na </w:t>
      </w:r>
      <w:r w:rsidR="006E6DF9">
        <w:rPr>
          <w:rFonts w:eastAsia="Arial"/>
        </w:rPr>
        <w:t>R</w:t>
      </w:r>
      <w:r w:rsidR="581E8D1E" w:rsidRPr="777206FB">
        <w:rPr>
          <w:rFonts w:eastAsia="Arial"/>
        </w:rPr>
        <w:t>uch</w:t>
      </w:r>
      <w:r w:rsidRPr="777206FB">
        <w:rPr>
          <w:rFonts w:eastAsia="Arial"/>
        </w:rPr>
        <w:t xml:space="preserve"> i związanych z tym utrudnień dla pacjenta oraz optymalizację pracy personelu medycznego wystawiającego </w:t>
      </w:r>
      <w:r w:rsidR="006E6DF9">
        <w:rPr>
          <w:rFonts w:eastAsia="Arial"/>
        </w:rPr>
        <w:t>R</w:t>
      </w:r>
      <w:r w:rsidRPr="777206FB">
        <w:rPr>
          <w:rFonts w:eastAsia="Arial"/>
        </w:rPr>
        <w:t>eceptę</w:t>
      </w:r>
      <w:r w:rsidR="3A20B050" w:rsidRPr="777206FB">
        <w:rPr>
          <w:rFonts w:eastAsia="Arial"/>
        </w:rPr>
        <w:t xml:space="preserve"> na </w:t>
      </w:r>
      <w:r w:rsidR="006E6DF9">
        <w:rPr>
          <w:rFonts w:eastAsia="Arial"/>
        </w:rPr>
        <w:t>R</w:t>
      </w:r>
      <w:r w:rsidR="3A20B050" w:rsidRPr="777206FB">
        <w:rPr>
          <w:rFonts w:eastAsia="Arial"/>
        </w:rPr>
        <w:t>uch</w:t>
      </w:r>
      <w:r w:rsidRPr="777206FB">
        <w:rPr>
          <w:rFonts w:eastAsia="Arial"/>
        </w:rPr>
        <w:t>.</w:t>
      </w:r>
    </w:p>
    <w:p w14:paraId="093C48AB" w14:textId="0FC79A7F" w:rsidR="00E46697" w:rsidRPr="00C93E94" w:rsidRDefault="00E46697" w:rsidP="4811E045">
      <w:pPr>
        <w:spacing w:line="288" w:lineRule="auto"/>
        <w:rPr>
          <w:rFonts w:eastAsia="Arial"/>
        </w:rPr>
      </w:pPr>
      <w:r w:rsidRPr="4811E045">
        <w:rPr>
          <w:rFonts w:eastAsia="Arial"/>
        </w:rPr>
        <w:t xml:space="preserve">Opis wszystkich usług w ujęciu biznesowym, zawarto w dokumencie </w:t>
      </w:r>
      <w:hyperlink r:id="rId12">
        <w:r w:rsidRPr="4811E045">
          <w:rPr>
            <w:rFonts w:eastAsia="Arial"/>
          </w:rPr>
          <w:t>Usługi biznesowe dla Projektu P1</w:t>
        </w:r>
      </w:hyperlink>
      <w:r w:rsidRPr="4811E045">
        <w:rPr>
          <w:rFonts w:eastAsia="Arial"/>
        </w:rPr>
        <w:t>.</w:t>
      </w:r>
    </w:p>
    <w:p w14:paraId="68BC6F3B" w14:textId="77777777" w:rsidR="00E46697" w:rsidRPr="00C93E94" w:rsidRDefault="00E46697" w:rsidP="4811E045">
      <w:pPr>
        <w:spacing w:line="288" w:lineRule="auto"/>
        <w:rPr>
          <w:rFonts w:eastAsia="Arial"/>
        </w:rPr>
      </w:pPr>
      <w:r w:rsidRPr="4811E045">
        <w:rPr>
          <w:rFonts w:eastAsia="Arial"/>
        </w:rPr>
        <w:t xml:space="preserve">Projekt P1 został wskazany do sfinansowania ze środków Unii Europejskiej w ramach 2 osi priorytetowej Programu Operacyjnego Polska Cyfrowa działanie 2.1 </w:t>
      </w:r>
      <w:r w:rsidRPr="4811E045">
        <w:rPr>
          <w:rFonts w:eastAsia="Arial"/>
          <w:i/>
          <w:iCs/>
        </w:rPr>
        <w:t>Wysoka dostępność e-usług publicznych</w:t>
      </w:r>
      <w:r w:rsidRPr="4811E045">
        <w:rPr>
          <w:rFonts w:eastAsia="Arial"/>
        </w:rPr>
        <w:t>.</w:t>
      </w:r>
    </w:p>
    <w:p w14:paraId="20042398" w14:textId="0C86A6D8" w:rsidR="00E46697" w:rsidRPr="00C93E94" w:rsidRDefault="00E46697" w:rsidP="4811E045">
      <w:pPr>
        <w:spacing w:line="288" w:lineRule="auto"/>
        <w:rPr>
          <w:rFonts w:eastAsia="Arial"/>
        </w:rPr>
      </w:pPr>
    </w:p>
    <w:p w14:paraId="59D64D0B" w14:textId="77777777" w:rsidR="00E46697" w:rsidRPr="00C93E94" w:rsidRDefault="00E46697" w:rsidP="4811E045">
      <w:pPr>
        <w:spacing w:line="288" w:lineRule="auto"/>
        <w:rPr>
          <w:rFonts w:eastAsia="Arial"/>
        </w:rPr>
      </w:pPr>
    </w:p>
    <w:p w14:paraId="2EE31FCC" w14:textId="30CE4DEC" w:rsidR="5583466A" w:rsidRDefault="1D28C57A" w:rsidP="4811E045">
      <w:pPr>
        <w:pStyle w:val="Nagwek1"/>
        <w:spacing w:line="288" w:lineRule="auto"/>
        <w:ind w:left="851" w:hanging="851"/>
        <w:rPr>
          <w:rFonts w:eastAsia="Arial"/>
        </w:rPr>
      </w:pPr>
      <w:bookmarkStart w:id="34" w:name="_Toc170820872"/>
      <w:r w:rsidRPr="3383AEA8">
        <w:rPr>
          <w:rFonts w:eastAsia="Arial"/>
        </w:rPr>
        <w:lastRenderedPageBreak/>
        <w:t>Serwer autoryzacyjne dla usług Recepty na Ruch</w:t>
      </w:r>
      <w:bookmarkEnd w:id="34"/>
    </w:p>
    <w:p w14:paraId="065B89F3" w14:textId="703BA0AA" w:rsidR="41A4F77D" w:rsidRDefault="41A4F77D" w:rsidP="4811E045">
      <w:pPr>
        <w:rPr>
          <w:rFonts w:eastAsia="Arial"/>
        </w:rPr>
      </w:pPr>
      <w:r w:rsidRPr="4811E045">
        <w:rPr>
          <w:rFonts w:eastAsia="Arial"/>
        </w:rPr>
        <w:t xml:space="preserve">Dostęp do serwera autoryzacyjnego dla usług </w:t>
      </w:r>
      <w:r w:rsidR="10E964DC" w:rsidRPr="4811E045">
        <w:rPr>
          <w:rFonts w:eastAsia="Arial"/>
        </w:rPr>
        <w:t>Recepty na Ruch</w:t>
      </w:r>
      <w:r w:rsidRPr="4811E045">
        <w:rPr>
          <w:rFonts w:eastAsia="Arial"/>
        </w:rPr>
        <w:t xml:space="preserve"> zabezpieczony jest protokołem TLS. Wymagane jest obustronne uwierzytelnienie. Do uwierzytelnienia podmiotu należy wykorzystać certyfikat TLS wystawiony przez Centrum Certyfikacji P1.</w:t>
      </w:r>
    </w:p>
    <w:p w14:paraId="06F18BC5" w14:textId="04F5B8A0" w:rsidR="4811E045" w:rsidRDefault="41A4F77D" w:rsidP="4811E045">
      <w:pPr>
        <w:rPr>
          <w:rFonts w:eastAsia="Arial"/>
        </w:rPr>
      </w:pPr>
      <w:r w:rsidRPr="4811E045">
        <w:rPr>
          <w:rFonts w:eastAsia="Arial"/>
        </w:rPr>
        <w:t xml:space="preserve">Adres serwera </w:t>
      </w:r>
      <w:proofErr w:type="spellStart"/>
      <w:r w:rsidRPr="4811E045">
        <w:rPr>
          <w:rFonts w:eastAsia="Arial"/>
        </w:rPr>
        <w:t>CeZ</w:t>
      </w:r>
      <w:proofErr w:type="spellEnd"/>
      <w:r w:rsidRPr="4811E045">
        <w:rPr>
          <w:rFonts w:eastAsia="Arial"/>
        </w:rPr>
        <w:t xml:space="preserve"> </w:t>
      </w:r>
      <w:r w:rsidR="00083628">
        <w:rPr>
          <w:rFonts w:eastAsia="Arial"/>
        </w:rPr>
        <w:t xml:space="preserve">na </w:t>
      </w:r>
      <w:r w:rsidRPr="4811E045">
        <w:rPr>
          <w:rFonts w:eastAsia="Arial"/>
        </w:rPr>
        <w:t>środowisku integracyjnym Systemu P1 to https://isus.ezdrowie.gov.pl</w:t>
      </w:r>
    </w:p>
    <w:p w14:paraId="052D9604" w14:textId="60641CC6" w:rsidR="008856E3" w:rsidRPr="00C93E94" w:rsidRDefault="4CE72576" w:rsidP="5963FAEB">
      <w:pPr>
        <w:pStyle w:val="Nagwek2"/>
        <w:rPr>
          <w:rFonts w:eastAsia="Arial"/>
        </w:rPr>
      </w:pPr>
      <w:bookmarkStart w:id="35" w:name="_Toc170820873"/>
      <w:r w:rsidRPr="5963FAEB">
        <w:rPr>
          <w:rFonts w:eastAsia="Arial"/>
        </w:rPr>
        <w:t>Komunikacja z serwerem autoryzacyjnym dla usług Recepty na Ruch</w:t>
      </w:r>
      <w:bookmarkEnd w:id="35"/>
    </w:p>
    <w:p w14:paraId="64E198A1" w14:textId="523A1704" w:rsidR="75C2613E" w:rsidRDefault="75C2613E" w:rsidP="4811E045">
      <w:pPr>
        <w:rPr>
          <w:rFonts w:eastAsia="Arial"/>
        </w:rPr>
      </w:pPr>
      <w:r w:rsidRPr="4811E045">
        <w:rPr>
          <w:rFonts w:eastAsia="Arial"/>
        </w:rPr>
        <w:t xml:space="preserve">Serwer autoryzacyjny dla usług </w:t>
      </w:r>
      <w:r w:rsidR="38F9B733" w:rsidRPr="4811E045">
        <w:rPr>
          <w:rFonts w:eastAsia="Arial"/>
        </w:rPr>
        <w:t>Recepty na Ruch</w:t>
      </w:r>
      <w:r w:rsidRPr="4811E045">
        <w:rPr>
          <w:rFonts w:eastAsia="Arial"/>
        </w:rPr>
        <w:t xml:space="preserve"> obsługuje komunikację związaną z obsługą operacji w systemie SGO.</w:t>
      </w:r>
    </w:p>
    <w:p w14:paraId="7130495F" w14:textId="5C1F7590" w:rsidR="4811E045" w:rsidRDefault="75C2613E" w:rsidP="4811E045">
      <w:pPr>
        <w:rPr>
          <w:rFonts w:eastAsia="Arial"/>
        </w:rPr>
      </w:pPr>
      <w:r w:rsidRPr="4811E045">
        <w:rPr>
          <w:rFonts w:eastAsia="Arial"/>
        </w:rPr>
        <w:t>Operacje realizowane są z wykorzystaniem metod protokołu HTTP.</w:t>
      </w:r>
    </w:p>
    <w:p w14:paraId="4A2F856C" w14:textId="401FE7EF" w:rsidR="7064E932" w:rsidRDefault="0141DD18" w:rsidP="4811E045">
      <w:pPr>
        <w:pStyle w:val="Nagwek2"/>
        <w:spacing w:line="288" w:lineRule="auto"/>
        <w:jc w:val="left"/>
        <w:rPr>
          <w:rFonts w:eastAsia="Arial"/>
        </w:rPr>
      </w:pPr>
      <w:bookmarkStart w:id="36" w:name="_Toc170820874"/>
      <w:r w:rsidRPr="5963FAEB">
        <w:rPr>
          <w:rFonts w:eastAsia="Arial"/>
        </w:rPr>
        <w:t>Uwierzytelnienie i autoryzacja do usług serwera autoryzacyjnego dla usług Recepty na Ruch</w:t>
      </w:r>
      <w:bookmarkEnd w:id="36"/>
    </w:p>
    <w:p w14:paraId="3472DC19" w14:textId="53622619" w:rsidR="67BB838F" w:rsidRDefault="67BB838F" w:rsidP="4811E045">
      <w:pPr>
        <w:rPr>
          <w:rFonts w:eastAsia="Arial"/>
        </w:rPr>
      </w:pPr>
      <w:r w:rsidRPr="4811E045">
        <w:rPr>
          <w:rFonts w:eastAsia="Arial"/>
        </w:rPr>
        <w:t xml:space="preserve">Uwierzytelnienie i autoryzacja dostępu do usług serwera FHIR </w:t>
      </w:r>
      <w:proofErr w:type="spellStart"/>
      <w:r w:rsidRPr="4811E045">
        <w:rPr>
          <w:rFonts w:eastAsia="Arial"/>
        </w:rPr>
        <w:t>CeZ</w:t>
      </w:r>
      <w:proofErr w:type="spellEnd"/>
      <w:r w:rsidRPr="4811E045">
        <w:rPr>
          <w:rFonts w:eastAsia="Arial"/>
        </w:rPr>
        <w:t xml:space="preserve"> bazuje na standardzie </w:t>
      </w:r>
      <w:proofErr w:type="spellStart"/>
      <w:r w:rsidRPr="4811E045">
        <w:rPr>
          <w:rFonts w:eastAsia="Arial"/>
        </w:rPr>
        <w:t>OAuth</w:t>
      </w:r>
      <w:proofErr w:type="spellEnd"/>
      <w:r w:rsidRPr="4811E045">
        <w:rPr>
          <w:rFonts w:eastAsia="Arial"/>
        </w:rPr>
        <w:t xml:space="preserve"> 2.0 i metodzie zgodnej z “Client </w:t>
      </w:r>
      <w:proofErr w:type="spellStart"/>
      <w:r w:rsidRPr="4811E045">
        <w:rPr>
          <w:rFonts w:eastAsia="Arial"/>
        </w:rPr>
        <w:t>Credentials</w:t>
      </w:r>
      <w:proofErr w:type="spellEnd"/>
      <w:r w:rsidRPr="4811E045">
        <w:rPr>
          <w:rFonts w:eastAsia="Arial"/>
        </w:rPr>
        <w:t xml:space="preserve"> Grant”. W wyniku uwierzytelnienia się i autoryzacji dostępu do usługi serwera autoryzacyjnego dla usług </w:t>
      </w:r>
      <w:r w:rsidR="634CD2F4" w:rsidRPr="4811E045">
        <w:rPr>
          <w:rFonts w:eastAsia="Arial"/>
        </w:rPr>
        <w:t>Recepty na Ruch</w:t>
      </w:r>
      <w:r w:rsidRPr="4811E045">
        <w:rPr>
          <w:rFonts w:eastAsia="Arial"/>
        </w:rPr>
        <w:t>, system zewnętrzny Usługodawcy (klient) pozyskuje z Systemu P1 (serwera autoryzacji) TOKEN DOSTĘPOWY.</w:t>
      </w:r>
    </w:p>
    <w:p w14:paraId="09D1F5D1" w14:textId="3B1EF2F8" w:rsidR="67BB838F" w:rsidRDefault="67BB838F" w:rsidP="4811E045">
      <w:pPr>
        <w:rPr>
          <w:rFonts w:eastAsia="Arial"/>
        </w:rPr>
      </w:pPr>
      <w:r w:rsidRPr="4811E045">
        <w:rPr>
          <w:rFonts w:eastAsia="Arial"/>
        </w:rPr>
        <w:t>Warunkiem uzyskania TOKEN</w:t>
      </w:r>
      <w:r w:rsidR="00A3105B">
        <w:rPr>
          <w:rFonts w:eastAsia="Arial"/>
        </w:rPr>
        <w:t>A</w:t>
      </w:r>
      <w:r w:rsidRPr="4811E045">
        <w:rPr>
          <w:rFonts w:eastAsia="Arial"/>
        </w:rPr>
        <w:t xml:space="preserve"> DOSTĘPOWEGO jest posiadanie aktualnego certyfikatu do uwierzytelnienia danych (WS-Security), wystawionego przez Centrum Certyfikacji P1.</w:t>
      </w:r>
    </w:p>
    <w:p w14:paraId="21D0A9DF" w14:textId="5ADF0CEC" w:rsidR="67BB838F" w:rsidRDefault="1A45F0B3" w:rsidP="4811E045">
      <w:pPr>
        <w:rPr>
          <w:rFonts w:eastAsia="Arial"/>
        </w:rPr>
      </w:pPr>
      <w:r w:rsidRPr="1579D4A3">
        <w:rPr>
          <w:rFonts w:eastAsia="Arial"/>
        </w:rPr>
        <w:lastRenderedPageBreak/>
        <w:t xml:space="preserve">TOKEN DOSTĘPOWY wymagany jest każdorazowo przy przekazaniu żądania wykonania operacji na serwerze </w:t>
      </w:r>
      <w:r w:rsidR="55C98BAD" w:rsidRPr="1579D4A3">
        <w:rPr>
          <w:rFonts w:eastAsia="Arial"/>
        </w:rPr>
        <w:t>SGO</w:t>
      </w:r>
      <w:r w:rsidRPr="1579D4A3">
        <w:rPr>
          <w:rFonts w:eastAsia="Arial"/>
        </w:rPr>
        <w:t xml:space="preserve"> </w:t>
      </w:r>
      <w:proofErr w:type="spellStart"/>
      <w:r w:rsidRPr="1579D4A3">
        <w:rPr>
          <w:rFonts w:eastAsia="Arial"/>
        </w:rPr>
        <w:t>CeZ</w:t>
      </w:r>
      <w:proofErr w:type="spellEnd"/>
      <w:r w:rsidRPr="1579D4A3">
        <w:rPr>
          <w:rFonts w:eastAsia="Arial"/>
        </w:rPr>
        <w:t xml:space="preserve">. TOKEN DOSTĘPOWY umieszczany jest w nagłówku </w:t>
      </w:r>
      <w:proofErr w:type="spellStart"/>
      <w:r w:rsidRPr="1579D4A3">
        <w:rPr>
          <w:rFonts w:eastAsia="Arial"/>
        </w:rPr>
        <w:t>Autorization</w:t>
      </w:r>
      <w:proofErr w:type="spellEnd"/>
      <w:r w:rsidRPr="1579D4A3">
        <w:rPr>
          <w:rFonts w:eastAsia="Arial"/>
        </w:rPr>
        <w:t xml:space="preserve"> (“</w:t>
      </w:r>
      <w:proofErr w:type="spellStart"/>
      <w:r w:rsidRPr="1579D4A3">
        <w:rPr>
          <w:rFonts w:eastAsia="Arial"/>
        </w:rPr>
        <w:t>Authorization</w:t>
      </w:r>
      <w:proofErr w:type="spellEnd"/>
      <w:r w:rsidRPr="1579D4A3">
        <w:rPr>
          <w:rFonts w:eastAsia="Arial"/>
        </w:rPr>
        <w:t>” - “</w:t>
      </w:r>
      <w:proofErr w:type="spellStart"/>
      <w:r w:rsidRPr="1579D4A3">
        <w:rPr>
          <w:rFonts w:eastAsia="Arial"/>
        </w:rPr>
        <w:t>Bearer</w:t>
      </w:r>
      <w:proofErr w:type="spellEnd"/>
      <w:r w:rsidRPr="1579D4A3">
        <w:rPr>
          <w:rFonts w:eastAsia="Arial"/>
        </w:rPr>
        <w:t xml:space="preserve"> ‘otrzymany z serwera autoryzacyjnego TOKEN DOSTĘPOWY’”).</w:t>
      </w:r>
    </w:p>
    <w:p w14:paraId="7E6E9784" w14:textId="268EF3A4" w:rsidR="67BB838F" w:rsidRDefault="67BB838F" w:rsidP="4811E045">
      <w:pPr>
        <w:rPr>
          <w:rFonts w:eastAsia="Arial"/>
        </w:rPr>
      </w:pPr>
      <w:r w:rsidRPr="4811E045">
        <w:rPr>
          <w:rFonts w:eastAsia="Arial"/>
        </w:rPr>
        <w:t>TOKEN DOSTĘPOWY obejmuje dane autoryzacyjne Usługodawcy, w tym uwierzytelniony identyfikator Usługodawcy oraz jego rolę w Systemie P1.</w:t>
      </w:r>
    </w:p>
    <w:p w14:paraId="626F49AB" w14:textId="777780A8" w:rsidR="67BB838F" w:rsidRDefault="2D637AF8" w:rsidP="4811E045">
      <w:pPr>
        <w:pStyle w:val="Nagwek2"/>
        <w:spacing w:line="288" w:lineRule="auto"/>
        <w:jc w:val="left"/>
        <w:rPr>
          <w:rFonts w:eastAsia="Arial"/>
        </w:rPr>
      </w:pPr>
      <w:bookmarkStart w:id="37" w:name="_Toc170820875"/>
      <w:r w:rsidRPr="5963FAEB">
        <w:rPr>
          <w:rFonts w:eastAsia="Arial"/>
        </w:rPr>
        <w:t>Przebieg uwierzytelnienia i autoryzacji dostępu do usług serwera autoryzacyjnego dla usług Recepty na Ruch</w:t>
      </w:r>
      <w:bookmarkEnd w:id="37"/>
    </w:p>
    <w:p w14:paraId="638164CB" w14:textId="7F228155" w:rsidR="67BB838F" w:rsidRDefault="67BB838F" w:rsidP="4811E045">
      <w:pPr>
        <w:rPr>
          <w:rFonts w:eastAsia="Arial"/>
        </w:rPr>
      </w:pPr>
      <w:r w:rsidRPr="4811E045">
        <w:rPr>
          <w:rFonts w:eastAsia="Arial"/>
        </w:rPr>
        <w:t xml:space="preserve">Uwierzytelnienie systemu zewnętrznego Usługodawcy (klienta) realizowane jest z użyciem metody </w:t>
      </w:r>
      <w:proofErr w:type="spellStart"/>
      <w:r w:rsidRPr="4811E045">
        <w:rPr>
          <w:rFonts w:eastAsia="Arial"/>
        </w:rPr>
        <w:t>private_key_jwt</w:t>
      </w:r>
      <w:proofErr w:type="spellEnd"/>
      <w:r w:rsidRPr="4811E045">
        <w:rPr>
          <w:rFonts w:eastAsia="Arial"/>
        </w:rPr>
        <w:t xml:space="preserve">  przedstawionej w </w:t>
      </w:r>
      <w:proofErr w:type="spellStart"/>
      <w:r w:rsidRPr="4811E045">
        <w:rPr>
          <w:rFonts w:eastAsia="Arial"/>
        </w:rPr>
        <w:t>OpenID</w:t>
      </w:r>
      <w:proofErr w:type="spellEnd"/>
      <w:r w:rsidRPr="4811E045">
        <w:rPr>
          <w:rFonts w:eastAsia="Arial"/>
        </w:rPr>
        <w:t xml:space="preserve"> Connect 1.0.</w:t>
      </w:r>
    </w:p>
    <w:p w14:paraId="4D86C0FA" w14:textId="44877745" w:rsidR="67BB838F" w:rsidRDefault="67BB838F" w:rsidP="4811E045">
      <w:pPr>
        <w:rPr>
          <w:rFonts w:eastAsia="Arial"/>
        </w:rPr>
      </w:pPr>
      <w:r w:rsidRPr="4811E045">
        <w:rPr>
          <w:rFonts w:eastAsia="Arial"/>
        </w:rPr>
        <w:t xml:space="preserve">W procesie uwierzytelnienia i autoryzacji dostępu do usług serwera </w:t>
      </w:r>
      <w:r w:rsidR="12F22D4E" w:rsidRPr="4811E045">
        <w:rPr>
          <w:rFonts w:eastAsia="Arial"/>
        </w:rPr>
        <w:t>SGO</w:t>
      </w:r>
      <w:r w:rsidRPr="4811E045">
        <w:rPr>
          <w:rFonts w:eastAsia="Arial"/>
        </w:rPr>
        <w:t xml:space="preserve"> </w:t>
      </w:r>
      <w:proofErr w:type="spellStart"/>
      <w:r w:rsidRPr="4811E045">
        <w:rPr>
          <w:rFonts w:eastAsia="Arial"/>
        </w:rPr>
        <w:t>CeZ</w:t>
      </w:r>
      <w:proofErr w:type="spellEnd"/>
      <w:r w:rsidRPr="4811E045">
        <w:rPr>
          <w:rFonts w:eastAsia="Arial"/>
        </w:rPr>
        <w:t xml:space="preserve">, system zewnętrzny Usługodawcy (klient) przygotowuje i przekazuje do Systemu P1 (serwera autoryzacyjnego) żądanie autoryzacji zawierające TOKEN UWIERZYTELNIAJĄCY (JSON Web </w:t>
      </w:r>
      <w:proofErr w:type="spellStart"/>
      <w:r w:rsidRPr="4811E045">
        <w:rPr>
          <w:rFonts w:eastAsia="Arial"/>
        </w:rPr>
        <w:t>Token</w:t>
      </w:r>
      <w:proofErr w:type="spellEnd"/>
      <w:r w:rsidRPr="4811E045">
        <w:rPr>
          <w:rFonts w:eastAsia="Arial"/>
        </w:rPr>
        <w:t>).</w:t>
      </w:r>
    </w:p>
    <w:p w14:paraId="44152E2B" w14:textId="7EE00B00" w:rsidR="67BB838F" w:rsidRDefault="67BB838F" w:rsidP="4811E045">
      <w:pPr>
        <w:rPr>
          <w:rFonts w:eastAsia="Arial"/>
        </w:rPr>
      </w:pPr>
      <w:r w:rsidRPr="4811E045">
        <w:rPr>
          <w:rFonts w:eastAsia="Arial"/>
        </w:rPr>
        <w:t xml:space="preserve">Pozytywna odpowiedź na żądanie autoryzacji posiada status HTTP 200. W treści odpowiedzi zwrócony jest TOKEN DOSTĘPOWY (JSON Web </w:t>
      </w:r>
      <w:proofErr w:type="spellStart"/>
      <w:r w:rsidRPr="4811E045">
        <w:rPr>
          <w:rFonts w:eastAsia="Arial"/>
        </w:rPr>
        <w:t>Token</w:t>
      </w:r>
      <w:proofErr w:type="spellEnd"/>
      <w:r w:rsidRPr="4811E045">
        <w:rPr>
          <w:rFonts w:eastAsia="Arial"/>
        </w:rPr>
        <w:t>).</w:t>
      </w:r>
    </w:p>
    <w:p w14:paraId="14CF069F" w14:textId="6115971C" w:rsidR="67BB838F" w:rsidRDefault="2D637AF8" w:rsidP="5963FAEB">
      <w:pPr>
        <w:pStyle w:val="Nagwek2"/>
        <w:spacing w:line="288" w:lineRule="auto"/>
        <w:jc w:val="left"/>
        <w:rPr>
          <w:rFonts w:eastAsia="Arial"/>
        </w:rPr>
      </w:pPr>
      <w:bookmarkStart w:id="38" w:name="_Toc170820876"/>
      <w:r w:rsidRPr="5963FAEB">
        <w:rPr>
          <w:rFonts w:eastAsia="Arial"/>
        </w:rPr>
        <w:t xml:space="preserve">Przygotowanie </w:t>
      </w:r>
      <w:proofErr w:type="spellStart"/>
      <w:r w:rsidRPr="5963FAEB">
        <w:rPr>
          <w:rFonts w:eastAsia="Arial"/>
        </w:rPr>
        <w:t>token</w:t>
      </w:r>
      <w:r w:rsidR="474D92A2" w:rsidRPr="5963FAEB">
        <w:rPr>
          <w:rFonts w:eastAsia="Arial"/>
        </w:rPr>
        <w:t>a</w:t>
      </w:r>
      <w:proofErr w:type="spellEnd"/>
      <w:r w:rsidR="7A675F52" w:rsidRPr="5963FAEB">
        <w:rPr>
          <w:rFonts w:eastAsia="Arial"/>
        </w:rPr>
        <w:t xml:space="preserve"> </w:t>
      </w:r>
      <w:r w:rsidRPr="5963FAEB">
        <w:rPr>
          <w:rFonts w:eastAsia="Arial"/>
        </w:rPr>
        <w:t>uwierzytelniającego</w:t>
      </w:r>
      <w:bookmarkEnd w:id="38"/>
    </w:p>
    <w:p w14:paraId="2DAC19CB" w14:textId="74CDC302" w:rsidR="2002B3AF" w:rsidRDefault="2002B3AF" w:rsidP="4811E045">
      <w:pPr>
        <w:rPr>
          <w:rFonts w:eastAsia="Arial"/>
        </w:rPr>
      </w:pPr>
      <w:r w:rsidRPr="4811E045">
        <w:rPr>
          <w:rFonts w:eastAsia="Arial"/>
        </w:rPr>
        <w:t>Struktura TOKEN UWIERZYTELNIAJĄCEGO obejmuje:</w:t>
      </w:r>
    </w:p>
    <w:p w14:paraId="5A7E3F32" w14:textId="7424EE9E" w:rsidR="2002B3AF" w:rsidRDefault="2002B3AF" w:rsidP="4811E045">
      <w:pPr>
        <w:rPr>
          <w:rFonts w:eastAsia="Arial"/>
        </w:rPr>
      </w:pPr>
      <w:r w:rsidRPr="4811E045">
        <w:rPr>
          <w:rFonts w:eastAsia="Arial"/>
        </w:rPr>
        <w:t>HEADER.PAYLOAD.SIGNATURE</w:t>
      </w:r>
    </w:p>
    <w:p w14:paraId="33EEC2F5" w14:textId="1E2084CD" w:rsidR="2002B3AF" w:rsidRDefault="2002B3AF" w:rsidP="4811E045">
      <w:pPr>
        <w:rPr>
          <w:rFonts w:eastAsia="Arial"/>
        </w:rPr>
      </w:pPr>
      <w:r w:rsidRPr="4811E045">
        <w:rPr>
          <w:rFonts w:eastAsia="Arial"/>
        </w:rPr>
        <w:t>Każda z sekcji z osobna zakodowana jest z użyciem Base64.</w:t>
      </w:r>
    </w:p>
    <w:p w14:paraId="38BF0E64" w14:textId="2AEEC933" w:rsidR="2002B3AF" w:rsidRDefault="2002B3AF" w:rsidP="00CB18C8">
      <w:pPr>
        <w:pStyle w:val="Akapitzlist"/>
        <w:numPr>
          <w:ilvl w:val="0"/>
          <w:numId w:val="13"/>
        </w:numPr>
        <w:rPr>
          <w:rFonts w:ascii="Arial" w:eastAsia="Arial" w:hAnsi="Arial" w:cs="Arial"/>
          <w:szCs w:val="22"/>
        </w:rPr>
      </w:pPr>
      <w:r w:rsidRPr="4811E045">
        <w:rPr>
          <w:rFonts w:ascii="Arial" w:eastAsia="Arial" w:hAnsi="Arial" w:cs="Arial"/>
        </w:rPr>
        <w:t>Sekcja HEADER:</w:t>
      </w:r>
    </w:p>
    <w:p w14:paraId="60308CB1" w14:textId="586C223B" w:rsidR="2002B3AF" w:rsidRDefault="2002B3AF" w:rsidP="4811E045">
      <w:pPr>
        <w:rPr>
          <w:rFonts w:eastAsia="Arial"/>
        </w:rPr>
      </w:pPr>
      <w:r w:rsidRPr="4811E045">
        <w:rPr>
          <w:rFonts w:eastAsia="Arial"/>
        </w:rPr>
        <w:lastRenderedPageBreak/>
        <w:t xml:space="preserve">Sekcja nagłówka - obejmuje wskazanie na typ </w:t>
      </w:r>
      <w:proofErr w:type="spellStart"/>
      <w:r w:rsidRPr="4811E045">
        <w:rPr>
          <w:rFonts w:eastAsia="Arial"/>
        </w:rPr>
        <w:t>token</w:t>
      </w:r>
      <w:r w:rsidR="008477A7">
        <w:rPr>
          <w:rFonts w:eastAsia="Arial"/>
        </w:rPr>
        <w:t>a</w:t>
      </w:r>
      <w:proofErr w:type="spellEnd"/>
      <w:r w:rsidRPr="4811E045">
        <w:rPr>
          <w:rFonts w:eastAsia="Arial"/>
        </w:rPr>
        <w:t xml:space="preserve"> oraz o algorytm, którym został podpisany </w:t>
      </w:r>
      <w:proofErr w:type="spellStart"/>
      <w:r w:rsidRPr="4811E045">
        <w:rPr>
          <w:rFonts w:eastAsia="Arial"/>
        </w:rPr>
        <w:t>token</w:t>
      </w:r>
      <w:proofErr w:type="spellEnd"/>
      <w:r w:rsidRPr="4811E045">
        <w:rPr>
          <w:rFonts w:eastAsia="Arial"/>
        </w:rPr>
        <w:t>.</w:t>
      </w:r>
    </w:p>
    <w:p w14:paraId="1ED3C986" w14:textId="25A96A31" w:rsidR="2002B3AF" w:rsidRDefault="001C324E" w:rsidP="4811E045">
      <w:pPr>
        <w:rPr>
          <w:rFonts w:eastAsia="Arial"/>
        </w:rPr>
      </w:pPr>
      <w:r>
        <w:rPr>
          <w:rFonts w:eastAsia="Arial"/>
        </w:rPr>
        <w:t>S</w:t>
      </w:r>
      <w:r w:rsidR="2002B3AF" w:rsidRPr="4811E045">
        <w:rPr>
          <w:rFonts w:eastAsia="Arial"/>
        </w:rPr>
        <w:t xml:space="preserve">ekcja nagłówka </w:t>
      </w:r>
      <w:proofErr w:type="spellStart"/>
      <w:r>
        <w:rPr>
          <w:rFonts w:eastAsia="Arial"/>
        </w:rPr>
        <w:t>tokena</w:t>
      </w:r>
      <w:proofErr w:type="spellEnd"/>
      <w:r>
        <w:rPr>
          <w:rFonts w:eastAsia="Arial"/>
        </w:rPr>
        <w:t xml:space="preserve"> </w:t>
      </w:r>
      <w:r w:rsidR="2002B3AF" w:rsidRPr="4811E045">
        <w:rPr>
          <w:rFonts w:eastAsia="Arial"/>
        </w:rPr>
        <w:t>ma postać:</w:t>
      </w:r>
    </w:p>
    <w:p w14:paraId="4F5C59AD" w14:textId="77777777" w:rsidR="00A93F5F" w:rsidRDefault="00A93F5F" w:rsidP="00A93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{  </w:t>
      </w:r>
    </w:p>
    <w:p w14:paraId="24E92282" w14:textId="4973E8F8" w:rsidR="00A93F5F" w:rsidRDefault="00A93F5F" w:rsidP="00A93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“</w:t>
      </w:r>
      <w:proofErr w:type="spellStart"/>
      <w:r>
        <w:rPr>
          <w:sz w:val="20"/>
          <w:szCs w:val="20"/>
          <w:lang w:val="en-US"/>
        </w:rPr>
        <w:t>alg</w:t>
      </w:r>
      <w:proofErr w:type="spellEnd"/>
      <w:r>
        <w:rPr>
          <w:sz w:val="20"/>
          <w:szCs w:val="20"/>
          <w:lang w:val="en-US"/>
        </w:rPr>
        <w:t>”: “RS256”,</w:t>
      </w:r>
    </w:p>
    <w:p w14:paraId="1EDD94D8" w14:textId="2FEFD6CC" w:rsidR="00A93F5F" w:rsidRDefault="00A93F5F" w:rsidP="00A93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“</w:t>
      </w:r>
      <w:proofErr w:type="spellStart"/>
      <w:r>
        <w:rPr>
          <w:sz w:val="20"/>
          <w:szCs w:val="20"/>
          <w:lang w:val="en-US"/>
        </w:rPr>
        <w:t>typ</w:t>
      </w:r>
      <w:proofErr w:type="spellEnd"/>
      <w:r>
        <w:rPr>
          <w:sz w:val="20"/>
          <w:szCs w:val="20"/>
          <w:lang w:val="en-US"/>
        </w:rPr>
        <w:t>”: ”JWT”</w:t>
      </w:r>
    </w:p>
    <w:p w14:paraId="197A5F72" w14:textId="112DE481" w:rsidR="26B151C5" w:rsidRPr="00A93F5F" w:rsidRDefault="00A93F5F" w:rsidP="00A93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}</w:t>
      </w:r>
    </w:p>
    <w:p w14:paraId="5E6A268B" w14:textId="40574141" w:rsidR="2002B3AF" w:rsidRDefault="2002B3AF" w:rsidP="4811E045">
      <w:pPr>
        <w:rPr>
          <w:rFonts w:eastAsia="Arial"/>
        </w:rPr>
      </w:pPr>
      <w:r w:rsidRPr="4811E045">
        <w:rPr>
          <w:rFonts w:eastAsia="Arial"/>
        </w:rPr>
        <w:t>gdzie:</w:t>
      </w:r>
    </w:p>
    <w:p w14:paraId="35E2A6AC" w14:textId="6E6F2098" w:rsidR="2002B3AF" w:rsidRDefault="2002B3AF" w:rsidP="00CB18C8">
      <w:pPr>
        <w:pStyle w:val="Akapitzlis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4811E045">
        <w:rPr>
          <w:rFonts w:ascii="Arial" w:eastAsia="Arial" w:hAnsi="Arial" w:cs="Arial"/>
        </w:rPr>
        <w:t>‘</w:t>
      </w:r>
      <w:r w:rsidRPr="00736A17">
        <w:rPr>
          <w:rFonts w:ascii="Arial" w:eastAsia="Arial" w:hAnsi="Arial" w:cs="Arial"/>
          <w:b/>
          <w:bCs/>
        </w:rPr>
        <w:t>alg’</w:t>
      </w:r>
      <w:r w:rsidRPr="4811E045">
        <w:rPr>
          <w:rFonts w:ascii="Arial" w:eastAsia="Arial" w:hAnsi="Arial" w:cs="Arial"/>
        </w:rPr>
        <w:t xml:space="preserve"> - (ang. </w:t>
      </w:r>
      <w:proofErr w:type="spellStart"/>
      <w:r w:rsidRPr="4811E045">
        <w:rPr>
          <w:rFonts w:ascii="Arial" w:eastAsia="Arial" w:hAnsi="Arial" w:cs="Arial"/>
        </w:rPr>
        <w:t>algorithm</w:t>
      </w:r>
      <w:proofErr w:type="spellEnd"/>
      <w:r w:rsidRPr="4811E045">
        <w:rPr>
          <w:rFonts w:ascii="Arial" w:eastAsia="Arial" w:hAnsi="Arial" w:cs="Arial"/>
        </w:rPr>
        <w:t>) wskazanie na rodzaj użytego algorytmu podczas stosowania podpisu - parametr musi mieć wartość “RS256”.</w:t>
      </w:r>
    </w:p>
    <w:p w14:paraId="1DAC79A1" w14:textId="4250BF7C" w:rsidR="2002B3AF" w:rsidRDefault="2002B3AF" w:rsidP="00CB18C8">
      <w:pPr>
        <w:pStyle w:val="Akapitzlis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4811E045">
        <w:rPr>
          <w:rFonts w:ascii="Arial" w:eastAsia="Arial" w:hAnsi="Arial" w:cs="Arial"/>
        </w:rPr>
        <w:t>‘</w:t>
      </w:r>
      <w:r w:rsidRPr="00736A17">
        <w:rPr>
          <w:rFonts w:ascii="Arial" w:eastAsia="Arial" w:hAnsi="Arial" w:cs="Arial"/>
          <w:b/>
          <w:bCs/>
        </w:rPr>
        <w:t>typ’</w:t>
      </w:r>
      <w:r w:rsidRPr="4811E045">
        <w:rPr>
          <w:rFonts w:ascii="Arial" w:eastAsia="Arial" w:hAnsi="Arial" w:cs="Arial"/>
        </w:rPr>
        <w:t xml:space="preserve"> - (ang. </w:t>
      </w:r>
      <w:proofErr w:type="spellStart"/>
      <w:r w:rsidRPr="4811E045">
        <w:rPr>
          <w:rFonts w:ascii="Arial" w:eastAsia="Arial" w:hAnsi="Arial" w:cs="Arial"/>
        </w:rPr>
        <w:t>type</w:t>
      </w:r>
      <w:proofErr w:type="spellEnd"/>
      <w:r w:rsidRPr="4811E045">
        <w:rPr>
          <w:rFonts w:ascii="Arial" w:eastAsia="Arial" w:hAnsi="Arial" w:cs="Arial"/>
        </w:rPr>
        <w:t xml:space="preserve">) rodzaj przekazywanego </w:t>
      </w:r>
      <w:proofErr w:type="spellStart"/>
      <w:r w:rsidRPr="4811E045">
        <w:rPr>
          <w:rFonts w:ascii="Arial" w:eastAsia="Arial" w:hAnsi="Arial" w:cs="Arial"/>
        </w:rPr>
        <w:t>toke</w:t>
      </w:r>
      <w:r w:rsidR="00A3105B">
        <w:rPr>
          <w:rFonts w:ascii="Arial" w:eastAsia="Arial" w:hAnsi="Arial" w:cs="Arial"/>
        </w:rPr>
        <w:t>na</w:t>
      </w:r>
      <w:proofErr w:type="spellEnd"/>
      <w:r w:rsidRPr="4811E045">
        <w:rPr>
          <w:rFonts w:ascii="Arial" w:eastAsia="Arial" w:hAnsi="Arial" w:cs="Arial"/>
        </w:rPr>
        <w:t xml:space="preserve"> - parametr musi mieć wartość “JWT”.</w:t>
      </w:r>
    </w:p>
    <w:p w14:paraId="0106671D" w14:textId="0E0D03C6" w:rsidR="4811E045" w:rsidRDefault="4811E045" w:rsidP="4811E045">
      <w:pPr>
        <w:rPr>
          <w:rFonts w:eastAsia="Arial"/>
          <w:szCs w:val="22"/>
        </w:rPr>
      </w:pPr>
    </w:p>
    <w:p w14:paraId="1F9D3926" w14:textId="38425A16" w:rsidR="2002B3AF" w:rsidRDefault="2002B3AF" w:rsidP="00CB18C8">
      <w:pPr>
        <w:pStyle w:val="Akapitzlist"/>
        <w:numPr>
          <w:ilvl w:val="0"/>
          <w:numId w:val="13"/>
        </w:numPr>
        <w:rPr>
          <w:rFonts w:ascii="Arial" w:eastAsia="Arial" w:hAnsi="Arial" w:cs="Arial"/>
          <w:szCs w:val="22"/>
        </w:rPr>
      </w:pPr>
      <w:r w:rsidRPr="4811E045">
        <w:rPr>
          <w:rFonts w:ascii="Arial" w:eastAsia="Arial" w:hAnsi="Arial" w:cs="Arial"/>
        </w:rPr>
        <w:t>Sekcja PAYLOAD:</w:t>
      </w:r>
    </w:p>
    <w:p w14:paraId="71CAB395" w14:textId="20F3BC01" w:rsidR="2002B3AF" w:rsidRDefault="2002B3AF" w:rsidP="4811E045">
      <w:pPr>
        <w:rPr>
          <w:rFonts w:eastAsia="Arial"/>
        </w:rPr>
      </w:pPr>
      <w:r w:rsidRPr="4811E045">
        <w:rPr>
          <w:rFonts w:eastAsia="Arial"/>
        </w:rPr>
        <w:t>Sekcja danych - zawiera dane, które identyfikują system zewnętrzny i pracownika wykonującego operacje w systemie zewnętrznym.</w:t>
      </w:r>
    </w:p>
    <w:p w14:paraId="02255D45" w14:textId="41804682" w:rsidR="2002B3AF" w:rsidRDefault="2002B3AF" w:rsidP="4811E045">
      <w:pPr>
        <w:rPr>
          <w:rFonts w:eastAsia="Arial"/>
        </w:rPr>
      </w:pPr>
      <w:r w:rsidRPr="4811E045">
        <w:rPr>
          <w:rFonts w:eastAsia="Arial"/>
        </w:rPr>
        <w:t>Lista wymaganych parametrów w sekcji jest następująca:</w:t>
      </w:r>
    </w:p>
    <w:p w14:paraId="5BA3B891" w14:textId="14146EDB" w:rsidR="2002B3AF" w:rsidRDefault="2002B3AF" w:rsidP="00CB18C8">
      <w:pPr>
        <w:pStyle w:val="Akapitzlist"/>
        <w:numPr>
          <w:ilvl w:val="0"/>
          <w:numId w:val="11"/>
        </w:numPr>
        <w:rPr>
          <w:rFonts w:ascii="Arial" w:eastAsia="Arial" w:hAnsi="Arial" w:cs="Arial"/>
          <w:szCs w:val="22"/>
        </w:rPr>
      </w:pPr>
      <w:r w:rsidRPr="4811E045">
        <w:rPr>
          <w:rFonts w:ascii="Arial" w:eastAsia="Arial" w:hAnsi="Arial" w:cs="Arial"/>
        </w:rPr>
        <w:t>‘</w:t>
      </w:r>
      <w:proofErr w:type="spellStart"/>
      <w:r w:rsidRPr="00736A17">
        <w:rPr>
          <w:rFonts w:ascii="Arial" w:eastAsia="Arial" w:hAnsi="Arial" w:cs="Arial"/>
          <w:b/>
          <w:bCs/>
        </w:rPr>
        <w:t>iss</w:t>
      </w:r>
      <w:proofErr w:type="spellEnd"/>
      <w:r w:rsidRPr="00736A17">
        <w:rPr>
          <w:rFonts w:ascii="Arial" w:eastAsia="Arial" w:hAnsi="Arial" w:cs="Arial"/>
          <w:b/>
          <w:bCs/>
        </w:rPr>
        <w:t>’</w:t>
      </w:r>
      <w:r w:rsidRPr="4811E045">
        <w:rPr>
          <w:rFonts w:ascii="Arial" w:eastAsia="Arial" w:hAnsi="Arial" w:cs="Arial"/>
        </w:rPr>
        <w:t xml:space="preserve"> - (ang. </w:t>
      </w:r>
      <w:proofErr w:type="spellStart"/>
      <w:r w:rsidRPr="4811E045">
        <w:rPr>
          <w:rFonts w:ascii="Arial" w:eastAsia="Arial" w:hAnsi="Arial" w:cs="Arial"/>
        </w:rPr>
        <w:t>issuer</w:t>
      </w:r>
      <w:proofErr w:type="spellEnd"/>
      <w:r w:rsidRPr="4811E045">
        <w:rPr>
          <w:rFonts w:ascii="Arial" w:eastAsia="Arial" w:hAnsi="Arial" w:cs="Arial"/>
        </w:rPr>
        <w:t>) identyfi</w:t>
      </w:r>
      <w:r w:rsidR="00B53633">
        <w:rPr>
          <w:rFonts w:ascii="Arial" w:eastAsia="Arial" w:hAnsi="Arial" w:cs="Arial"/>
        </w:rPr>
        <w:t>k</w:t>
      </w:r>
      <w:r w:rsidRPr="4811E045">
        <w:rPr>
          <w:rFonts w:ascii="Arial" w:eastAsia="Arial" w:hAnsi="Arial" w:cs="Arial"/>
        </w:rPr>
        <w:t xml:space="preserve">ator biznesowy (OID) Usługodawcy, który wywołuje usługi serwera </w:t>
      </w:r>
      <w:r w:rsidR="106532BA" w:rsidRPr="4811E045">
        <w:rPr>
          <w:rFonts w:ascii="Arial" w:eastAsia="Arial" w:hAnsi="Arial" w:cs="Arial"/>
        </w:rPr>
        <w:t>SGO</w:t>
      </w:r>
      <w:r w:rsidRPr="4811E045">
        <w:rPr>
          <w:rFonts w:ascii="Arial" w:eastAsia="Arial" w:hAnsi="Arial" w:cs="Arial"/>
        </w:rPr>
        <w:t xml:space="preserve"> </w:t>
      </w:r>
      <w:proofErr w:type="spellStart"/>
      <w:r w:rsidRPr="4811E045">
        <w:rPr>
          <w:rFonts w:ascii="Arial" w:eastAsia="Arial" w:hAnsi="Arial" w:cs="Arial"/>
        </w:rPr>
        <w:t>CeZ</w:t>
      </w:r>
      <w:proofErr w:type="spellEnd"/>
      <w:r w:rsidRPr="4811E045">
        <w:rPr>
          <w:rFonts w:ascii="Arial" w:eastAsia="Arial" w:hAnsi="Arial" w:cs="Arial"/>
        </w:rPr>
        <w:t>. Identyfikator biznesowy</w:t>
      </w:r>
      <w:r w:rsidR="0091648D">
        <w:rPr>
          <w:rFonts w:ascii="Arial" w:eastAsia="Arial" w:hAnsi="Arial" w:cs="Arial"/>
        </w:rPr>
        <w:t xml:space="preserve"> </w:t>
      </w:r>
      <w:r w:rsidRPr="4811E045">
        <w:rPr>
          <w:rFonts w:ascii="Arial" w:eastAsia="Arial" w:hAnsi="Arial" w:cs="Arial"/>
        </w:rPr>
        <w:t>jest umieszczony w certyfikatach wydanych przez P1 – wartość parametru musi być zgodna z formatem {</w:t>
      </w:r>
      <w:proofErr w:type="spellStart"/>
      <w:r w:rsidRPr="4811E045">
        <w:rPr>
          <w:rFonts w:ascii="Arial" w:eastAsia="Arial" w:hAnsi="Arial" w:cs="Arial"/>
        </w:rPr>
        <w:t>root</w:t>
      </w:r>
      <w:proofErr w:type="spellEnd"/>
      <w:r w:rsidRPr="4811E045">
        <w:rPr>
          <w:rFonts w:ascii="Arial" w:eastAsia="Arial" w:hAnsi="Arial" w:cs="Arial"/>
        </w:rPr>
        <w:t>}:{</w:t>
      </w:r>
      <w:proofErr w:type="spellStart"/>
      <w:r w:rsidRPr="4811E045">
        <w:rPr>
          <w:rFonts w:ascii="Arial" w:eastAsia="Arial" w:hAnsi="Arial" w:cs="Arial"/>
        </w:rPr>
        <w:t>extension</w:t>
      </w:r>
      <w:proofErr w:type="spellEnd"/>
      <w:r w:rsidRPr="4811E045">
        <w:rPr>
          <w:rFonts w:ascii="Arial" w:eastAsia="Arial" w:hAnsi="Arial" w:cs="Arial"/>
        </w:rPr>
        <w:t>}.</w:t>
      </w:r>
    </w:p>
    <w:p w14:paraId="0565AD00" w14:textId="1C57D185" w:rsidR="2002B3AF" w:rsidRDefault="2002B3AF" w:rsidP="00CB18C8">
      <w:pPr>
        <w:pStyle w:val="Akapitzlist"/>
        <w:numPr>
          <w:ilvl w:val="0"/>
          <w:numId w:val="11"/>
        </w:numPr>
        <w:rPr>
          <w:rFonts w:ascii="Arial" w:eastAsia="Arial" w:hAnsi="Arial" w:cs="Arial"/>
          <w:szCs w:val="22"/>
        </w:rPr>
      </w:pPr>
      <w:r w:rsidRPr="4811E045">
        <w:rPr>
          <w:rFonts w:ascii="Arial" w:eastAsia="Arial" w:hAnsi="Arial" w:cs="Arial"/>
        </w:rPr>
        <w:t>‘</w:t>
      </w:r>
      <w:proofErr w:type="spellStart"/>
      <w:r w:rsidRPr="00736A17">
        <w:rPr>
          <w:rFonts w:ascii="Arial" w:eastAsia="Arial" w:hAnsi="Arial" w:cs="Arial"/>
          <w:b/>
          <w:bCs/>
        </w:rPr>
        <w:t>sub</w:t>
      </w:r>
      <w:proofErr w:type="spellEnd"/>
      <w:r w:rsidRPr="00736A17">
        <w:rPr>
          <w:rFonts w:ascii="Arial" w:eastAsia="Arial" w:hAnsi="Arial" w:cs="Arial"/>
          <w:b/>
          <w:bCs/>
        </w:rPr>
        <w:t>’</w:t>
      </w:r>
      <w:r w:rsidRPr="4811E045">
        <w:rPr>
          <w:rFonts w:ascii="Arial" w:eastAsia="Arial" w:hAnsi="Arial" w:cs="Arial"/>
        </w:rPr>
        <w:t xml:space="preserve"> - (ang. </w:t>
      </w:r>
      <w:proofErr w:type="spellStart"/>
      <w:r w:rsidRPr="4811E045">
        <w:rPr>
          <w:rFonts w:ascii="Arial" w:eastAsia="Arial" w:hAnsi="Arial" w:cs="Arial"/>
        </w:rPr>
        <w:t>subject</w:t>
      </w:r>
      <w:proofErr w:type="spellEnd"/>
      <w:r w:rsidRPr="4811E045">
        <w:rPr>
          <w:rFonts w:ascii="Arial" w:eastAsia="Arial" w:hAnsi="Arial" w:cs="Arial"/>
        </w:rPr>
        <w:t xml:space="preserve">) identyfikator biznesowy (OID) Usługodawcy, który wywołuje usługi serwera </w:t>
      </w:r>
      <w:r w:rsidR="389794F1" w:rsidRPr="4811E045">
        <w:rPr>
          <w:rFonts w:ascii="Arial" w:eastAsia="Arial" w:hAnsi="Arial" w:cs="Arial"/>
        </w:rPr>
        <w:t>SGO</w:t>
      </w:r>
      <w:r w:rsidRPr="4811E045">
        <w:rPr>
          <w:rFonts w:ascii="Arial" w:eastAsia="Arial" w:hAnsi="Arial" w:cs="Arial"/>
        </w:rPr>
        <w:t xml:space="preserve"> </w:t>
      </w:r>
      <w:proofErr w:type="spellStart"/>
      <w:r w:rsidRPr="4811E045">
        <w:rPr>
          <w:rFonts w:ascii="Arial" w:eastAsia="Arial" w:hAnsi="Arial" w:cs="Arial"/>
        </w:rPr>
        <w:t>CeZ</w:t>
      </w:r>
      <w:proofErr w:type="spellEnd"/>
      <w:r w:rsidRPr="4811E045">
        <w:rPr>
          <w:rFonts w:ascii="Arial" w:eastAsia="Arial" w:hAnsi="Arial" w:cs="Arial"/>
        </w:rPr>
        <w:t xml:space="preserve">. Identyfikator </w:t>
      </w:r>
      <w:r w:rsidR="001D3DD3" w:rsidRPr="4811E045">
        <w:rPr>
          <w:rFonts w:ascii="Arial" w:eastAsia="Arial" w:hAnsi="Arial" w:cs="Arial"/>
        </w:rPr>
        <w:t>biznesowy</w:t>
      </w:r>
      <w:r w:rsidR="001D3DD3">
        <w:rPr>
          <w:rFonts w:ascii="Arial" w:eastAsia="Arial" w:hAnsi="Arial" w:cs="Arial"/>
        </w:rPr>
        <w:t xml:space="preserve"> </w:t>
      </w:r>
      <w:r w:rsidRPr="4811E045">
        <w:rPr>
          <w:rFonts w:ascii="Arial" w:eastAsia="Arial" w:hAnsi="Arial" w:cs="Arial"/>
        </w:rPr>
        <w:t>jest umieszczony w certyfikatach wydanych przez P1 – podana wartość parametru musi być zgodna z wartością podaną w atrybucie ‘</w:t>
      </w:r>
      <w:proofErr w:type="spellStart"/>
      <w:r w:rsidRPr="4811E045">
        <w:rPr>
          <w:rFonts w:ascii="Arial" w:eastAsia="Arial" w:hAnsi="Arial" w:cs="Arial"/>
        </w:rPr>
        <w:t>iss</w:t>
      </w:r>
      <w:proofErr w:type="spellEnd"/>
      <w:r w:rsidRPr="4811E045">
        <w:rPr>
          <w:rFonts w:ascii="Arial" w:eastAsia="Arial" w:hAnsi="Arial" w:cs="Arial"/>
        </w:rPr>
        <w:t>’.</w:t>
      </w:r>
    </w:p>
    <w:p w14:paraId="02700917" w14:textId="711DC263" w:rsidR="2002B3AF" w:rsidRDefault="2002B3AF" w:rsidP="00CB18C8">
      <w:pPr>
        <w:pStyle w:val="Akapitzlist"/>
        <w:numPr>
          <w:ilvl w:val="0"/>
          <w:numId w:val="11"/>
        </w:numPr>
        <w:rPr>
          <w:rFonts w:ascii="Arial" w:eastAsia="Arial" w:hAnsi="Arial" w:cs="Arial"/>
          <w:szCs w:val="22"/>
        </w:rPr>
      </w:pPr>
      <w:r w:rsidRPr="4811E045">
        <w:rPr>
          <w:rFonts w:ascii="Arial" w:eastAsia="Arial" w:hAnsi="Arial" w:cs="Arial"/>
        </w:rPr>
        <w:t>‘</w:t>
      </w:r>
      <w:proofErr w:type="spellStart"/>
      <w:r w:rsidRPr="00736A17">
        <w:rPr>
          <w:rFonts w:ascii="Arial" w:eastAsia="Arial" w:hAnsi="Arial" w:cs="Arial"/>
          <w:b/>
          <w:bCs/>
        </w:rPr>
        <w:t>aud</w:t>
      </w:r>
      <w:proofErr w:type="spellEnd"/>
      <w:r w:rsidRPr="4811E045">
        <w:rPr>
          <w:rFonts w:ascii="Arial" w:eastAsia="Arial" w:hAnsi="Arial" w:cs="Arial"/>
        </w:rPr>
        <w:t xml:space="preserve">‘ - (ang. </w:t>
      </w:r>
      <w:proofErr w:type="spellStart"/>
      <w:r w:rsidRPr="4811E045">
        <w:rPr>
          <w:rFonts w:ascii="Arial" w:eastAsia="Arial" w:hAnsi="Arial" w:cs="Arial"/>
        </w:rPr>
        <w:t>audience</w:t>
      </w:r>
      <w:proofErr w:type="spellEnd"/>
      <w:r w:rsidRPr="4811E045">
        <w:rPr>
          <w:rFonts w:ascii="Arial" w:eastAsia="Arial" w:hAnsi="Arial" w:cs="Arial"/>
        </w:rPr>
        <w:t>) adres URL usługi (</w:t>
      </w:r>
      <w:proofErr w:type="spellStart"/>
      <w:r w:rsidRPr="4811E045">
        <w:rPr>
          <w:rFonts w:ascii="Arial" w:eastAsia="Arial" w:hAnsi="Arial" w:cs="Arial"/>
        </w:rPr>
        <w:t>endpoint</w:t>
      </w:r>
      <w:proofErr w:type="spellEnd"/>
      <w:r w:rsidRPr="4811E045">
        <w:rPr>
          <w:rFonts w:ascii="Arial" w:eastAsia="Arial" w:hAnsi="Arial" w:cs="Arial"/>
        </w:rPr>
        <w:t>) serwera autoryzacji – parametr musi mieć wartość: „https://ezdrowie.gov.pl/token”.</w:t>
      </w:r>
    </w:p>
    <w:p w14:paraId="438C9CB9" w14:textId="1DB75604" w:rsidR="2002B3AF" w:rsidRDefault="2002B3AF" w:rsidP="00CB18C8">
      <w:pPr>
        <w:pStyle w:val="Akapitzlist"/>
        <w:numPr>
          <w:ilvl w:val="0"/>
          <w:numId w:val="11"/>
        </w:numPr>
        <w:rPr>
          <w:rFonts w:ascii="Arial" w:eastAsia="Arial" w:hAnsi="Arial" w:cs="Arial"/>
          <w:szCs w:val="22"/>
        </w:rPr>
      </w:pPr>
      <w:r w:rsidRPr="4811E045">
        <w:rPr>
          <w:rFonts w:ascii="Arial" w:eastAsia="Arial" w:hAnsi="Arial" w:cs="Arial"/>
        </w:rPr>
        <w:t>‘</w:t>
      </w:r>
      <w:proofErr w:type="spellStart"/>
      <w:r w:rsidRPr="00736A17">
        <w:rPr>
          <w:rFonts w:ascii="Arial" w:eastAsia="Arial" w:hAnsi="Arial" w:cs="Arial"/>
          <w:b/>
          <w:bCs/>
        </w:rPr>
        <w:t>jti</w:t>
      </w:r>
      <w:proofErr w:type="spellEnd"/>
      <w:r w:rsidRPr="00736A17">
        <w:rPr>
          <w:rFonts w:ascii="Arial" w:eastAsia="Arial" w:hAnsi="Arial" w:cs="Arial"/>
          <w:b/>
          <w:bCs/>
        </w:rPr>
        <w:t>’</w:t>
      </w:r>
      <w:r w:rsidRPr="4811E045">
        <w:rPr>
          <w:rFonts w:ascii="Arial" w:eastAsia="Arial" w:hAnsi="Arial" w:cs="Arial"/>
        </w:rPr>
        <w:t xml:space="preserve"> - (ang. JWT ID) unikalny identyfikator </w:t>
      </w:r>
      <w:proofErr w:type="spellStart"/>
      <w:r w:rsidRPr="4811E045">
        <w:rPr>
          <w:rFonts w:ascii="Arial" w:eastAsia="Arial" w:hAnsi="Arial" w:cs="Arial"/>
        </w:rPr>
        <w:t>token</w:t>
      </w:r>
      <w:r w:rsidR="00A3105B">
        <w:rPr>
          <w:rFonts w:ascii="Arial" w:eastAsia="Arial" w:hAnsi="Arial" w:cs="Arial"/>
        </w:rPr>
        <w:t>a</w:t>
      </w:r>
      <w:proofErr w:type="spellEnd"/>
      <w:r w:rsidRPr="4811E045">
        <w:rPr>
          <w:rFonts w:ascii="Arial" w:eastAsia="Arial" w:hAnsi="Arial" w:cs="Arial"/>
        </w:rPr>
        <w:t xml:space="preserve"> do uwierzytelnienia - wartość parametru musi być zgodna z formatem UUID (</w:t>
      </w:r>
      <w:proofErr w:type="spellStart"/>
      <w:r w:rsidRPr="4811E045">
        <w:rPr>
          <w:rFonts w:ascii="Arial" w:eastAsia="Arial" w:hAnsi="Arial" w:cs="Arial"/>
        </w:rPr>
        <w:t>universally</w:t>
      </w:r>
      <w:proofErr w:type="spellEnd"/>
      <w:r w:rsidRPr="4811E045">
        <w:rPr>
          <w:rFonts w:ascii="Arial" w:eastAsia="Arial" w:hAnsi="Arial" w:cs="Arial"/>
        </w:rPr>
        <w:t xml:space="preserve"> </w:t>
      </w:r>
      <w:proofErr w:type="spellStart"/>
      <w:r w:rsidRPr="4811E045">
        <w:rPr>
          <w:rFonts w:ascii="Arial" w:eastAsia="Arial" w:hAnsi="Arial" w:cs="Arial"/>
        </w:rPr>
        <w:t>unique</w:t>
      </w:r>
      <w:proofErr w:type="spellEnd"/>
      <w:r w:rsidRPr="4811E045">
        <w:rPr>
          <w:rFonts w:ascii="Arial" w:eastAsia="Arial" w:hAnsi="Arial" w:cs="Arial"/>
        </w:rPr>
        <w:t xml:space="preserve"> </w:t>
      </w:r>
      <w:proofErr w:type="spellStart"/>
      <w:r w:rsidRPr="4811E045">
        <w:rPr>
          <w:rFonts w:ascii="Arial" w:eastAsia="Arial" w:hAnsi="Arial" w:cs="Arial"/>
        </w:rPr>
        <w:t>identifier</w:t>
      </w:r>
      <w:proofErr w:type="spellEnd"/>
      <w:r w:rsidRPr="4811E045">
        <w:rPr>
          <w:rFonts w:ascii="Arial" w:eastAsia="Arial" w:hAnsi="Arial" w:cs="Arial"/>
        </w:rPr>
        <w:t>).</w:t>
      </w:r>
    </w:p>
    <w:p w14:paraId="5D393A0C" w14:textId="3143209A" w:rsidR="2002B3AF" w:rsidRDefault="2002B3AF" w:rsidP="00CB18C8">
      <w:pPr>
        <w:pStyle w:val="Akapitzlist"/>
        <w:numPr>
          <w:ilvl w:val="0"/>
          <w:numId w:val="11"/>
        </w:numPr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>‘</w:t>
      </w:r>
      <w:proofErr w:type="spellStart"/>
      <w:r w:rsidRPr="00736A17">
        <w:rPr>
          <w:rFonts w:ascii="Arial" w:eastAsia="Arial" w:hAnsi="Arial" w:cs="Arial"/>
          <w:b/>
          <w:bCs/>
        </w:rPr>
        <w:t>exp</w:t>
      </w:r>
      <w:proofErr w:type="spellEnd"/>
      <w:r w:rsidRPr="00736A17">
        <w:rPr>
          <w:rFonts w:ascii="Arial" w:eastAsia="Arial" w:hAnsi="Arial" w:cs="Arial"/>
          <w:b/>
          <w:bCs/>
        </w:rPr>
        <w:t>'</w:t>
      </w:r>
      <w:r w:rsidRPr="4811E045">
        <w:rPr>
          <w:rFonts w:ascii="Arial" w:eastAsia="Arial" w:hAnsi="Arial" w:cs="Arial"/>
        </w:rPr>
        <w:t xml:space="preserve"> - (ang. </w:t>
      </w:r>
      <w:proofErr w:type="spellStart"/>
      <w:r w:rsidRPr="4811E045">
        <w:rPr>
          <w:rFonts w:ascii="Arial" w:eastAsia="Arial" w:hAnsi="Arial" w:cs="Arial"/>
        </w:rPr>
        <w:t>expiration</w:t>
      </w:r>
      <w:proofErr w:type="spellEnd"/>
      <w:r w:rsidRPr="4811E045">
        <w:rPr>
          <w:rFonts w:ascii="Arial" w:eastAsia="Arial" w:hAnsi="Arial" w:cs="Arial"/>
        </w:rPr>
        <w:t xml:space="preserve"> </w:t>
      </w:r>
      <w:proofErr w:type="spellStart"/>
      <w:r w:rsidRPr="4811E045">
        <w:rPr>
          <w:rFonts w:ascii="Arial" w:eastAsia="Arial" w:hAnsi="Arial" w:cs="Arial"/>
        </w:rPr>
        <w:t>time</w:t>
      </w:r>
      <w:proofErr w:type="spellEnd"/>
      <w:r w:rsidRPr="4811E045">
        <w:rPr>
          <w:rFonts w:ascii="Arial" w:eastAsia="Arial" w:hAnsi="Arial" w:cs="Arial"/>
        </w:rPr>
        <w:t xml:space="preserve">) termin ważności </w:t>
      </w:r>
      <w:proofErr w:type="spellStart"/>
      <w:r w:rsidRPr="4811E045">
        <w:rPr>
          <w:rFonts w:ascii="Arial" w:eastAsia="Arial" w:hAnsi="Arial" w:cs="Arial"/>
        </w:rPr>
        <w:t>token</w:t>
      </w:r>
      <w:r w:rsidR="00A3105B">
        <w:rPr>
          <w:rFonts w:ascii="Arial" w:eastAsia="Arial" w:hAnsi="Arial" w:cs="Arial"/>
        </w:rPr>
        <w:t>a</w:t>
      </w:r>
      <w:proofErr w:type="spellEnd"/>
      <w:r w:rsidRPr="4811E045">
        <w:rPr>
          <w:rFonts w:ascii="Arial" w:eastAsia="Arial" w:hAnsi="Arial" w:cs="Arial"/>
        </w:rPr>
        <w:t>, po upływie</w:t>
      </w:r>
      <w:r w:rsidR="791BAAEA" w:rsidRPr="7776DA4F">
        <w:rPr>
          <w:rFonts w:ascii="Arial" w:eastAsia="Arial" w:hAnsi="Arial" w:cs="Arial"/>
        </w:rPr>
        <w:t>,</w:t>
      </w:r>
      <w:r w:rsidRPr="4811E045">
        <w:rPr>
          <w:rFonts w:ascii="Arial" w:eastAsia="Arial" w:hAnsi="Arial" w:cs="Arial"/>
        </w:rPr>
        <w:t xml:space="preserve"> którego </w:t>
      </w:r>
      <w:proofErr w:type="spellStart"/>
      <w:r w:rsidRPr="4811E045">
        <w:rPr>
          <w:rFonts w:ascii="Arial" w:eastAsia="Arial" w:hAnsi="Arial" w:cs="Arial"/>
        </w:rPr>
        <w:t>token</w:t>
      </w:r>
      <w:proofErr w:type="spellEnd"/>
      <w:r w:rsidRPr="4811E045">
        <w:rPr>
          <w:rFonts w:ascii="Arial" w:eastAsia="Arial" w:hAnsi="Arial" w:cs="Arial"/>
        </w:rPr>
        <w:t xml:space="preserve"> nie może być przetwarzany – wartość parametru musi być zgodna z formatem </w:t>
      </w:r>
      <w:proofErr w:type="spellStart"/>
      <w:r w:rsidRPr="4811E045">
        <w:rPr>
          <w:rFonts w:ascii="Arial" w:eastAsia="Arial" w:hAnsi="Arial" w:cs="Arial"/>
        </w:rPr>
        <w:t>NumericDate</w:t>
      </w:r>
      <w:proofErr w:type="spellEnd"/>
      <w:r w:rsidRPr="4811E045">
        <w:rPr>
          <w:rFonts w:ascii="Arial" w:eastAsia="Arial" w:hAnsi="Arial" w:cs="Arial"/>
        </w:rPr>
        <w:t xml:space="preserve"> ze specyfikacji JWT (RFC 7519).</w:t>
      </w:r>
    </w:p>
    <w:p w14:paraId="618DC658" w14:textId="7A835A41" w:rsidR="2002B3AF" w:rsidRDefault="2002B3AF" w:rsidP="00CB18C8">
      <w:pPr>
        <w:pStyle w:val="Akapitzlist"/>
        <w:numPr>
          <w:ilvl w:val="0"/>
          <w:numId w:val="11"/>
        </w:numPr>
        <w:rPr>
          <w:rFonts w:ascii="Arial" w:eastAsia="Arial" w:hAnsi="Arial" w:cs="Arial"/>
        </w:rPr>
      </w:pPr>
      <w:r w:rsidRPr="00736A17">
        <w:rPr>
          <w:rFonts w:ascii="Arial" w:eastAsia="Arial" w:hAnsi="Arial" w:cs="Arial"/>
          <w:b/>
          <w:bCs/>
        </w:rPr>
        <w:lastRenderedPageBreak/>
        <w:t>‘</w:t>
      </w:r>
      <w:proofErr w:type="spellStart"/>
      <w:r w:rsidRPr="00736A17">
        <w:rPr>
          <w:rFonts w:ascii="Arial" w:eastAsia="Arial" w:hAnsi="Arial" w:cs="Arial"/>
          <w:b/>
          <w:bCs/>
        </w:rPr>
        <w:t>user_id</w:t>
      </w:r>
      <w:proofErr w:type="spellEnd"/>
      <w:r w:rsidRPr="00736A17">
        <w:rPr>
          <w:rFonts w:ascii="Arial" w:eastAsia="Arial" w:hAnsi="Arial" w:cs="Arial"/>
          <w:b/>
          <w:bCs/>
        </w:rPr>
        <w:t>’</w:t>
      </w:r>
      <w:r w:rsidRPr="4811E045">
        <w:rPr>
          <w:rFonts w:ascii="Arial" w:eastAsia="Arial" w:hAnsi="Arial" w:cs="Arial"/>
        </w:rPr>
        <w:t xml:space="preserve"> - (ang. </w:t>
      </w:r>
      <w:proofErr w:type="spellStart"/>
      <w:r w:rsidRPr="4811E045">
        <w:rPr>
          <w:rFonts w:ascii="Arial" w:eastAsia="Arial" w:hAnsi="Arial" w:cs="Arial"/>
        </w:rPr>
        <w:t>user</w:t>
      </w:r>
      <w:proofErr w:type="spellEnd"/>
      <w:r w:rsidRPr="4811E045">
        <w:rPr>
          <w:rFonts w:ascii="Arial" w:eastAsia="Arial" w:hAnsi="Arial" w:cs="Arial"/>
        </w:rPr>
        <w:t xml:space="preserve"> </w:t>
      </w:r>
      <w:proofErr w:type="spellStart"/>
      <w:r w:rsidRPr="4811E045">
        <w:rPr>
          <w:rFonts w:ascii="Arial" w:eastAsia="Arial" w:hAnsi="Arial" w:cs="Arial"/>
        </w:rPr>
        <w:t>identification</w:t>
      </w:r>
      <w:proofErr w:type="spellEnd"/>
      <w:r w:rsidRPr="4811E045">
        <w:rPr>
          <w:rFonts w:ascii="Arial" w:eastAsia="Arial" w:hAnsi="Arial" w:cs="Arial"/>
        </w:rPr>
        <w:t>) identyfikator biznesowy użytkownika (OID) – wartość parametru musi być zgodna z formatem {</w:t>
      </w:r>
      <w:proofErr w:type="spellStart"/>
      <w:r w:rsidRPr="4811E045">
        <w:rPr>
          <w:rFonts w:ascii="Arial" w:eastAsia="Arial" w:hAnsi="Arial" w:cs="Arial"/>
        </w:rPr>
        <w:t>root</w:t>
      </w:r>
      <w:proofErr w:type="spellEnd"/>
      <w:r w:rsidRPr="4811E045">
        <w:rPr>
          <w:rFonts w:ascii="Arial" w:eastAsia="Arial" w:hAnsi="Arial" w:cs="Arial"/>
        </w:rPr>
        <w:t>}:{</w:t>
      </w:r>
      <w:proofErr w:type="spellStart"/>
      <w:r w:rsidRPr="4811E045">
        <w:rPr>
          <w:rFonts w:ascii="Arial" w:eastAsia="Arial" w:hAnsi="Arial" w:cs="Arial"/>
        </w:rPr>
        <w:t>extension</w:t>
      </w:r>
      <w:proofErr w:type="spellEnd"/>
      <w:r w:rsidRPr="4811E045">
        <w:rPr>
          <w:rFonts w:ascii="Arial" w:eastAsia="Arial" w:hAnsi="Arial" w:cs="Arial"/>
        </w:rPr>
        <w:t>} oraz musi być zgodna z dopuszczalną listą identyfikatorów użytkowników.</w:t>
      </w:r>
      <w:r w:rsidR="22AA5A1B" w:rsidRPr="4811E045">
        <w:rPr>
          <w:rFonts w:ascii="Arial" w:eastAsia="Arial" w:hAnsi="Arial" w:cs="Arial"/>
        </w:rPr>
        <w:t xml:space="preserve"> </w:t>
      </w:r>
      <w:r w:rsidRPr="4811E045">
        <w:rPr>
          <w:rFonts w:ascii="Arial" w:eastAsia="Arial" w:hAnsi="Arial" w:cs="Arial"/>
        </w:rPr>
        <w:t xml:space="preserve">Zakres identyfikatorów użytkowników dopuszczonych do wywołania operacji w systemie </w:t>
      </w:r>
      <w:r w:rsidR="3196F243" w:rsidRPr="4811E045">
        <w:rPr>
          <w:rFonts w:ascii="Arial" w:eastAsia="Arial" w:hAnsi="Arial" w:cs="Arial"/>
        </w:rPr>
        <w:t>SGO</w:t>
      </w:r>
      <w:r w:rsidRPr="4811E045">
        <w:rPr>
          <w:rFonts w:ascii="Arial" w:eastAsia="Arial" w:hAnsi="Arial" w:cs="Arial"/>
        </w:rPr>
        <w:t>:</w:t>
      </w:r>
    </w:p>
    <w:p w14:paraId="6F5EC8DB" w14:textId="417E60FA" w:rsidR="2002B3AF" w:rsidRDefault="2002B3AF" w:rsidP="00CB18C8">
      <w:pPr>
        <w:pStyle w:val="Akapitzlist"/>
        <w:numPr>
          <w:ilvl w:val="1"/>
          <w:numId w:val="11"/>
        </w:numPr>
        <w:rPr>
          <w:rFonts w:ascii="Arial" w:eastAsia="Arial" w:hAnsi="Arial" w:cs="Arial"/>
          <w:szCs w:val="22"/>
        </w:rPr>
      </w:pPr>
      <w:r w:rsidRPr="4811E045">
        <w:rPr>
          <w:rFonts w:ascii="Arial" w:eastAsia="Arial" w:hAnsi="Arial" w:cs="Arial"/>
        </w:rPr>
        <w:t>numery PWZ lekarzy, dentystów i felczerów (</w:t>
      </w:r>
      <w:proofErr w:type="spellStart"/>
      <w:r w:rsidRPr="4811E045">
        <w:rPr>
          <w:rFonts w:ascii="Arial" w:eastAsia="Arial" w:hAnsi="Arial" w:cs="Arial"/>
        </w:rPr>
        <w:t>root</w:t>
      </w:r>
      <w:proofErr w:type="spellEnd"/>
      <w:r w:rsidRPr="4811E045">
        <w:rPr>
          <w:rFonts w:ascii="Arial" w:eastAsia="Arial" w:hAnsi="Arial" w:cs="Arial"/>
        </w:rPr>
        <w:t>: 2.16.840.1.113883.3.4424.1.6.2)</w:t>
      </w:r>
    </w:p>
    <w:p w14:paraId="0DE6CB63" w14:textId="7CF3FAE2" w:rsidR="2002B3AF" w:rsidRDefault="2002B3AF" w:rsidP="00CB18C8">
      <w:pPr>
        <w:pStyle w:val="Akapitzlist"/>
        <w:numPr>
          <w:ilvl w:val="1"/>
          <w:numId w:val="11"/>
        </w:numPr>
        <w:rPr>
          <w:rFonts w:ascii="Arial" w:eastAsia="Arial" w:hAnsi="Arial" w:cs="Arial"/>
          <w:szCs w:val="22"/>
        </w:rPr>
      </w:pPr>
      <w:r w:rsidRPr="4811E045">
        <w:rPr>
          <w:rFonts w:ascii="Arial" w:eastAsia="Arial" w:hAnsi="Arial" w:cs="Arial"/>
        </w:rPr>
        <w:t>numery PWZ pielęgniarek i położnych (</w:t>
      </w:r>
      <w:proofErr w:type="spellStart"/>
      <w:r w:rsidRPr="4811E045">
        <w:rPr>
          <w:rFonts w:ascii="Arial" w:eastAsia="Arial" w:hAnsi="Arial" w:cs="Arial"/>
        </w:rPr>
        <w:t>root</w:t>
      </w:r>
      <w:proofErr w:type="spellEnd"/>
      <w:r w:rsidRPr="4811E045">
        <w:rPr>
          <w:rFonts w:ascii="Arial" w:eastAsia="Arial" w:hAnsi="Arial" w:cs="Arial"/>
        </w:rPr>
        <w:t>: 2.16.840.1.113883.3.4424.1.6.3)</w:t>
      </w:r>
    </w:p>
    <w:p w14:paraId="273CFCAD" w14:textId="285B3E26" w:rsidR="2002B3AF" w:rsidRDefault="2002B3AF" w:rsidP="00CB18C8">
      <w:pPr>
        <w:pStyle w:val="Akapitzlist"/>
        <w:numPr>
          <w:ilvl w:val="1"/>
          <w:numId w:val="11"/>
        </w:numPr>
        <w:rPr>
          <w:rFonts w:ascii="Arial" w:eastAsia="Arial" w:hAnsi="Arial" w:cs="Arial"/>
          <w:szCs w:val="22"/>
        </w:rPr>
      </w:pPr>
      <w:r w:rsidRPr="4811E045">
        <w:rPr>
          <w:rFonts w:ascii="Arial" w:eastAsia="Arial" w:hAnsi="Arial" w:cs="Arial"/>
        </w:rPr>
        <w:t>numery PWZ fizjoterapeutów (</w:t>
      </w:r>
      <w:proofErr w:type="spellStart"/>
      <w:r w:rsidRPr="4811E045">
        <w:rPr>
          <w:rFonts w:ascii="Arial" w:eastAsia="Arial" w:hAnsi="Arial" w:cs="Arial"/>
        </w:rPr>
        <w:t>root</w:t>
      </w:r>
      <w:proofErr w:type="spellEnd"/>
      <w:r w:rsidRPr="4811E045">
        <w:rPr>
          <w:rFonts w:ascii="Arial" w:eastAsia="Arial" w:hAnsi="Arial" w:cs="Arial"/>
        </w:rPr>
        <w:t>: 2.16.840.1.113883.3.4424.1.6.5)</w:t>
      </w:r>
    </w:p>
    <w:p w14:paraId="5C323B9A" w14:textId="3B3AA5D3" w:rsidR="2002B3AF" w:rsidRDefault="2002B3AF" w:rsidP="00CB18C8">
      <w:pPr>
        <w:pStyle w:val="Akapitzlist"/>
        <w:numPr>
          <w:ilvl w:val="0"/>
          <w:numId w:val="10"/>
        </w:numPr>
        <w:rPr>
          <w:rFonts w:ascii="Arial" w:eastAsia="Arial" w:hAnsi="Arial" w:cs="Arial"/>
        </w:rPr>
      </w:pPr>
      <w:r w:rsidRPr="00736A17">
        <w:rPr>
          <w:rFonts w:ascii="Arial" w:eastAsia="Arial" w:hAnsi="Arial" w:cs="Arial"/>
          <w:b/>
          <w:bCs/>
        </w:rPr>
        <w:t>‘</w:t>
      </w:r>
      <w:proofErr w:type="spellStart"/>
      <w:r w:rsidRPr="00736A17">
        <w:rPr>
          <w:rFonts w:ascii="Arial" w:eastAsia="Arial" w:hAnsi="Arial" w:cs="Arial"/>
          <w:b/>
          <w:bCs/>
        </w:rPr>
        <w:t>user_role</w:t>
      </w:r>
      <w:proofErr w:type="spellEnd"/>
      <w:r w:rsidRPr="00736A17">
        <w:rPr>
          <w:rFonts w:ascii="Arial" w:eastAsia="Arial" w:hAnsi="Arial" w:cs="Arial"/>
          <w:b/>
          <w:bCs/>
        </w:rPr>
        <w:t>’</w:t>
      </w:r>
      <w:r w:rsidRPr="4811E045">
        <w:rPr>
          <w:rFonts w:ascii="Arial" w:eastAsia="Arial" w:hAnsi="Arial" w:cs="Arial"/>
        </w:rPr>
        <w:t xml:space="preserve"> - (ang. </w:t>
      </w:r>
      <w:proofErr w:type="spellStart"/>
      <w:r w:rsidRPr="4811E045">
        <w:rPr>
          <w:rFonts w:ascii="Arial" w:eastAsia="Arial" w:hAnsi="Arial" w:cs="Arial"/>
        </w:rPr>
        <w:t>user</w:t>
      </w:r>
      <w:proofErr w:type="spellEnd"/>
      <w:r w:rsidRPr="4811E045">
        <w:rPr>
          <w:rFonts w:ascii="Arial" w:eastAsia="Arial" w:hAnsi="Arial" w:cs="Arial"/>
        </w:rPr>
        <w:t xml:space="preserve"> role) - rola użytkownika w systemie zewnętrznym – wartość parametru musi być zgodna z dopuszczalną listą ról.</w:t>
      </w:r>
      <w:r w:rsidR="5AE8A8E8" w:rsidRPr="4811E045">
        <w:rPr>
          <w:rFonts w:ascii="Arial" w:eastAsia="Arial" w:hAnsi="Arial" w:cs="Arial"/>
        </w:rPr>
        <w:t xml:space="preserve"> </w:t>
      </w:r>
      <w:r w:rsidRPr="4811E045">
        <w:rPr>
          <w:rFonts w:ascii="Arial" w:eastAsia="Arial" w:hAnsi="Arial" w:cs="Arial"/>
        </w:rPr>
        <w:t xml:space="preserve">Zakres ról dopuszczonych do obsługi </w:t>
      </w:r>
      <w:r w:rsidR="00A57A93" w:rsidRPr="006E6DF9">
        <w:rPr>
          <w:rFonts w:ascii="Arial" w:eastAsia="Arial" w:hAnsi="Arial" w:cs="Arial"/>
        </w:rPr>
        <w:t>Recept Na Ruch</w:t>
      </w:r>
      <w:r w:rsidRPr="4811E045">
        <w:rPr>
          <w:rFonts w:ascii="Arial" w:eastAsia="Arial" w:hAnsi="Arial" w:cs="Arial"/>
        </w:rPr>
        <w:t xml:space="preserve"> w Systemie P1:</w:t>
      </w:r>
    </w:p>
    <w:p w14:paraId="6FD98825" w14:textId="40CE4761" w:rsidR="2002B3AF" w:rsidRDefault="2002B3AF" w:rsidP="00CB18C8">
      <w:pPr>
        <w:pStyle w:val="Akapitzlist"/>
        <w:numPr>
          <w:ilvl w:val="1"/>
          <w:numId w:val="10"/>
        </w:numPr>
        <w:rPr>
          <w:rFonts w:ascii="Arial" w:eastAsia="Arial" w:hAnsi="Arial" w:cs="Arial"/>
          <w:szCs w:val="22"/>
        </w:rPr>
      </w:pPr>
      <w:r w:rsidRPr="4811E045">
        <w:rPr>
          <w:rFonts w:ascii="Arial" w:eastAsia="Arial" w:hAnsi="Arial" w:cs="Arial"/>
        </w:rPr>
        <w:t>LEK – lekarz</w:t>
      </w:r>
    </w:p>
    <w:p w14:paraId="71F06C07" w14:textId="48C53626" w:rsidR="2002B3AF" w:rsidRDefault="2002B3AF" w:rsidP="00CB18C8">
      <w:pPr>
        <w:pStyle w:val="Akapitzlist"/>
        <w:numPr>
          <w:ilvl w:val="1"/>
          <w:numId w:val="10"/>
        </w:numPr>
        <w:rPr>
          <w:rFonts w:ascii="Arial" w:eastAsia="Arial" w:hAnsi="Arial" w:cs="Arial"/>
          <w:szCs w:val="22"/>
        </w:rPr>
      </w:pPr>
      <w:r w:rsidRPr="4811E045">
        <w:rPr>
          <w:rFonts w:ascii="Arial" w:eastAsia="Arial" w:hAnsi="Arial" w:cs="Arial"/>
        </w:rPr>
        <w:t>PIEL – pielęgniarka / pielęgniarz</w:t>
      </w:r>
    </w:p>
    <w:p w14:paraId="45974B06" w14:textId="435FCB22" w:rsidR="063570F4" w:rsidRPr="00F76B1E" w:rsidRDefault="57523A77" w:rsidP="063570F4">
      <w:pPr>
        <w:pStyle w:val="Akapitzlist"/>
        <w:numPr>
          <w:ilvl w:val="1"/>
          <w:numId w:val="10"/>
        </w:numPr>
        <w:rPr>
          <w:rFonts w:ascii="Arial" w:eastAsia="Arial" w:hAnsi="Arial" w:cs="Arial"/>
        </w:rPr>
      </w:pPr>
      <w:r w:rsidRPr="2322F584">
        <w:rPr>
          <w:rFonts w:ascii="Arial" w:eastAsia="Arial" w:hAnsi="Arial" w:cs="Arial"/>
        </w:rPr>
        <w:t>FIZJO – fizjoterapeuta</w:t>
      </w:r>
    </w:p>
    <w:p w14:paraId="02AE1B64" w14:textId="36EC9B66" w:rsidR="002816CA" w:rsidRDefault="002816CA" w:rsidP="002816CA">
      <w:pPr>
        <w:pStyle w:val="Akapitzlist"/>
        <w:numPr>
          <w:ilvl w:val="0"/>
          <w:numId w:val="10"/>
        </w:numPr>
        <w:rPr>
          <w:rFonts w:ascii="Arial" w:eastAsia="Arial" w:hAnsi="Arial" w:cs="Arial"/>
          <w:szCs w:val="22"/>
        </w:rPr>
      </w:pPr>
      <w:r w:rsidRPr="00736A17">
        <w:rPr>
          <w:rFonts w:ascii="Arial" w:eastAsia="Arial" w:hAnsi="Arial" w:cs="Arial"/>
          <w:b/>
          <w:bCs/>
        </w:rPr>
        <w:t>‘</w:t>
      </w:r>
      <w:proofErr w:type="spellStart"/>
      <w:r w:rsidRPr="00736A17">
        <w:rPr>
          <w:rFonts w:ascii="Arial" w:eastAsia="Arial" w:hAnsi="Arial" w:cs="Arial"/>
          <w:b/>
          <w:bCs/>
        </w:rPr>
        <w:t>child_organization</w:t>
      </w:r>
      <w:proofErr w:type="spellEnd"/>
      <w:r w:rsidRPr="00736A17">
        <w:rPr>
          <w:rFonts w:ascii="Arial" w:eastAsia="Arial" w:hAnsi="Arial" w:cs="Arial"/>
          <w:b/>
          <w:bCs/>
        </w:rPr>
        <w:t>’</w:t>
      </w:r>
      <w:r w:rsidRPr="4811E045">
        <w:rPr>
          <w:rFonts w:ascii="Arial" w:eastAsia="Arial" w:hAnsi="Arial" w:cs="Arial"/>
        </w:rPr>
        <w:t xml:space="preserve"> - (ang. </w:t>
      </w:r>
      <w:proofErr w:type="spellStart"/>
      <w:r w:rsidR="00583CFE">
        <w:rPr>
          <w:rFonts w:ascii="Arial" w:eastAsia="Arial" w:hAnsi="Arial" w:cs="Arial"/>
        </w:rPr>
        <w:t>c</w:t>
      </w:r>
      <w:r>
        <w:rPr>
          <w:rFonts w:ascii="Arial" w:eastAsia="Arial" w:hAnsi="Arial" w:cs="Arial"/>
        </w:rPr>
        <w:t>hild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organization</w:t>
      </w:r>
      <w:proofErr w:type="spellEnd"/>
      <w:r w:rsidRPr="4811E045">
        <w:rPr>
          <w:rFonts w:ascii="Arial" w:eastAsia="Arial" w:hAnsi="Arial" w:cs="Arial"/>
        </w:rPr>
        <w:t>)</w:t>
      </w:r>
      <w:r w:rsidR="00162516">
        <w:rPr>
          <w:rFonts w:ascii="Arial" w:eastAsia="Arial" w:hAnsi="Arial" w:cs="Arial"/>
        </w:rPr>
        <w:t xml:space="preserve"> -</w:t>
      </w:r>
      <w:r w:rsidR="00162516" w:rsidRPr="00162516">
        <w:rPr>
          <w:rFonts w:ascii="Arial" w:eastAsia="Arial" w:hAnsi="Arial" w:cs="Arial"/>
        </w:rPr>
        <w:t xml:space="preserve"> </w:t>
      </w:r>
      <w:r w:rsidR="00162516" w:rsidRPr="4811E045">
        <w:rPr>
          <w:rFonts w:ascii="Arial" w:eastAsia="Arial" w:hAnsi="Arial" w:cs="Arial"/>
        </w:rPr>
        <w:t xml:space="preserve">identyfikator biznesowy (OID) </w:t>
      </w:r>
      <w:r w:rsidR="00162516">
        <w:rPr>
          <w:rFonts w:ascii="Arial" w:eastAsia="Arial" w:hAnsi="Arial" w:cs="Arial"/>
        </w:rPr>
        <w:t xml:space="preserve">miejsca udzielania świadczeń </w:t>
      </w:r>
      <w:r w:rsidR="00162516" w:rsidRPr="4811E045">
        <w:rPr>
          <w:rFonts w:ascii="Arial" w:eastAsia="Arial" w:hAnsi="Arial" w:cs="Arial"/>
        </w:rPr>
        <w:t>(Usługodawcy)</w:t>
      </w:r>
    </w:p>
    <w:p w14:paraId="4FB23A26" w14:textId="03129056" w:rsidR="2002B3AF" w:rsidRDefault="2002B3AF" w:rsidP="4811E045">
      <w:pPr>
        <w:rPr>
          <w:rFonts w:eastAsia="Arial"/>
        </w:rPr>
      </w:pPr>
      <w:r w:rsidRPr="4811E045">
        <w:rPr>
          <w:rFonts w:eastAsia="Arial"/>
        </w:rPr>
        <w:t>Dodatkowe parametry (warunkowo wymagane):</w:t>
      </w:r>
    </w:p>
    <w:p w14:paraId="0E442877" w14:textId="0AD66420" w:rsidR="2002B3AF" w:rsidRDefault="2002B3AF" w:rsidP="00CB18C8">
      <w:pPr>
        <w:pStyle w:val="Akapitzlist"/>
        <w:numPr>
          <w:ilvl w:val="0"/>
          <w:numId w:val="9"/>
        </w:numPr>
        <w:rPr>
          <w:rFonts w:ascii="Arial" w:eastAsia="Arial" w:hAnsi="Arial" w:cs="Arial"/>
          <w:szCs w:val="22"/>
        </w:rPr>
      </w:pPr>
      <w:r w:rsidRPr="00736A17">
        <w:rPr>
          <w:rFonts w:ascii="Arial" w:eastAsia="Arial" w:hAnsi="Arial" w:cs="Arial"/>
          <w:b/>
          <w:bCs/>
        </w:rPr>
        <w:t>‘</w:t>
      </w:r>
      <w:proofErr w:type="spellStart"/>
      <w:r w:rsidRPr="00736A17">
        <w:rPr>
          <w:rFonts w:ascii="Arial" w:eastAsia="Arial" w:hAnsi="Arial" w:cs="Arial"/>
          <w:b/>
          <w:bCs/>
        </w:rPr>
        <w:t>purpose</w:t>
      </w:r>
      <w:proofErr w:type="spellEnd"/>
      <w:r w:rsidRPr="00736A17">
        <w:rPr>
          <w:rFonts w:ascii="Arial" w:eastAsia="Arial" w:hAnsi="Arial" w:cs="Arial"/>
          <w:b/>
          <w:bCs/>
        </w:rPr>
        <w:t>’</w:t>
      </w:r>
      <w:r w:rsidRPr="4811E045">
        <w:rPr>
          <w:rFonts w:ascii="Arial" w:eastAsia="Arial" w:hAnsi="Arial" w:cs="Arial"/>
        </w:rPr>
        <w:t xml:space="preserve"> – (ang. </w:t>
      </w:r>
      <w:proofErr w:type="spellStart"/>
      <w:r w:rsidRPr="4811E045">
        <w:rPr>
          <w:rFonts w:ascii="Arial" w:eastAsia="Arial" w:hAnsi="Arial" w:cs="Arial"/>
        </w:rPr>
        <w:t>purpose</w:t>
      </w:r>
      <w:proofErr w:type="spellEnd"/>
      <w:r w:rsidRPr="4811E045">
        <w:rPr>
          <w:rFonts w:ascii="Arial" w:eastAsia="Arial" w:hAnsi="Arial" w:cs="Arial"/>
        </w:rPr>
        <w:t>) – tryb dostępu do danych. Wartości dopuszczalne w Systemie P1 to:</w:t>
      </w:r>
    </w:p>
    <w:p w14:paraId="0F4460C4" w14:textId="73DB7EEB" w:rsidR="2002B3AF" w:rsidRDefault="2002B3AF" w:rsidP="00CB18C8">
      <w:pPr>
        <w:pStyle w:val="Akapitzlist"/>
        <w:numPr>
          <w:ilvl w:val="1"/>
          <w:numId w:val="9"/>
        </w:numPr>
        <w:rPr>
          <w:rFonts w:ascii="Arial" w:eastAsia="Arial" w:hAnsi="Arial" w:cs="Arial"/>
          <w:szCs w:val="22"/>
        </w:rPr>
      </w:pPr>
      <w:r w:rsidRPr="4811E045">
        <w:rPr>
          <w:rFonts w:ascii="Arial" w:eastAsia="Arial" w:hAnsi="Arial" w:cs="Arial"/>
        </w:rPr>
        <w:t xml:space="preserve">CONTT – (ang. </w:t>
      </w:r>
      <w:proofErr w:type="spellStart"/>
      <w:r w:rsidRPr="4811E045">
        <w:rPr>
          <w:rFonts w:ascii="Arial" w:eastAsia="Arial" w:hAnsi="Arial" w:cs="Arial"/>
        </w:rPr>
        <w:t>continuing</w:t>
      </w:r>
      <w:proofErr w:type="spellEnd"/>
      <w:r w:rsidRPr="4811E045">
        <w:rPr>
          <w:rFonts w:ascii="Arial" w:eastAsia="Arial" w:hAnsi="Arial" w:cs="Arial"/>
        </w:rPr>
        <w:t xml:space="preserve"> </w:t>
      </w:r>
      <w:proofErr w:type="spellStart"/>
      <w:r w:rsidRPr="4811E045">
        <w:rPr>
          <w:rFonts w:ascii="Arial" w:eastAsia="Arial" w:hAnsi="Arial" w:cs="Arial"/>
        </w:rPr>
        <w:t>treatment</w:t>
      </w:r>
      <w:proofErr w:type="spellEnd"/>
      <w:r w:rsidRPr="4811E045">
        <w:rPr>
          <w:rFonts w:ascii="Arial" w:eastAsia="Arial" w:hAnsi="Arial" w:cs="Arial"/>
        </w:rPr>
        <w:t>) – kontynuacja leczenia</w:t>
      </w:r>
    </w:p>
    <w:p w14:paraId="328D9035" w14:textId="10C8005D" w:rsidR="0B0B5F9B" w:rsidRDefault="2877F200" w:rsidP="5963FAEB">
      <w:pPr>
        <w:pStyle w:val="Nagwek2"/>
        <w:spacing w:line="288" w:lineRule="auto"/>
        <w:jc w:val="left"/>
        <w:rPr>
          <w:rFonts w:eastAsia="Arial"/>
        </w:rPr>
      </w:pPr>
      <w:bookmarkStart w:id="39" w:name="_Toc170820877"/>
      <w:r w:rsidRPr="5963FAEB">
        <w:rPr>
          <w:rFonts w:eastAsia="Arial"/>
        </w:rPr>
        <w:t>Przygotowanie i przekazanie żądania autoryzacji</w:t>
      </w:r>
      <w:bookmarkEnd w:id="39"/>
    </w:p>
    <w:p w14:paraId="2BC989BB" w14:textId="55C9302D" w:rsidR="0B0B5F9B" w:rsidRDefault="0B0B5F9B" w:rsidP="4811E045">
      <w:pPr>
        <w:spacing w:line="312" w:lineRule="auto"/>
        <w:rPr>
          <w:rFonts w:eastAsia="Arial"/>
          <w:color w:val="000000" w:themeColor="text1"/>
          <w:szCs w:val="22"/>
        </w:rPr>
      </w:pPr>
      <w:r w:rsidRPr="4811E045">
        <w:rPr>
          <w:rFonts w:eastAsia="Arial"/>
          <w:color w:val="000000" w:themeColor="text1"/>
          <w:szCs w:val="22"/>
        </w:rPr>
        <w:t>Przekazanie żądania autoryzacji realizowane jest metodą POST (HTTP).</w:t>
      </w:r>
    </w:p>
    <w:p w14:paraId="194F69A7" w14:textId="45DA2529" w:rsidR="0B0B5F9B" w:rsidRDefault="0B0B5F9B" w:rsidP="4811E045">
      <w:pPr>
        <w:spacing w:line="312" w:lineRule="auto"/>
        <w:rPr>
          <w:rFonts w:eastAsia="Arial"/>
          <w:color w:val="000000" w:themeColor="text1"/>
          <w:szCs w:val="22"/>
        </w:rPr>
      </w:pPr>
      <w:r w:rsidRPr="4811E045">
        <w:rPr>
          <w:rFonts w:eastAsia="Arial"/>
          <w:color w:val="000000" w:themeColor="text1"/>
          <w:szCs w:val="22"/>
        </w:rPr>
        <w:t>Nagłówek żądania autoryzacji obejmuje następujące parametry:</w:t>
      </w:r>
    </w:p>
    <w:p w14:paraId="6747C7E3" w14:textId="44FD6857" w:rsidR="0B0B5F9B" w:rsidRDefault="0B0B5F9B" w:rsidP="00CB18C8">
      <w:pPr>
        <w:pStyle w:val="Akapitzlist"/>
        <w:numPr>
          <w:ilvl w:val="0"/>
          <w:numId w:val="4"/>
        </w:numPr>
        <w:spacing w:after="0"/>
        <w:rPr>
          <w:rFonts w:ascii="Arial" w:eastAsia="Arial" w:hAnsi="Arial" w:cs="Arial"/>
          <w:color w:val="000000" w:themeColor="text1"/>
          <w:szCs w:val="22"/>
        </w:rPr>
      </w:pPr>
      <w:r w:rsidRPr="4811E045">
        <w:rPr>
          <w:rFonts w:ascii="Arial" w:eastAsia="Arial" w:hAnsi="Arial" w:cs="Arial"/>
          <w:b/>
          <w:bCs/>
          <w:color w:val="000000" w:themeColor="text1"/>
          <w:szCs w:val="22"/>
          <w:lang w:val="en-GB"/>
        </w:rPr>
        <w:t>"Content-Type: application/x-www-form-</w:t>
      </w:r>
      <w:proofErr w:type="spellStart"/>
      <w:r w:rsidRPr="4811E045">
        <w:rPr>
          <w:rFonts w:ascii="Arial" w:eastAsia="Arial" w:hAnsi="Arial" w:cs="Arial"/>
          <w:b/>
          <w:bCs/>
          <w:color w:val="000000" w:themeColor="text1"/>
          <w:szCs w:val="22"/>
          <w:lang w:val="en-GB"/>
        </w:rPr>
        <w:t>urlencoded</w:t>
      </w:r>
      <w:proofErr w:type="spellEnd"/>
      <w:r w:rsidRPr="4811E045">
        <w:rPr>
          <w:rFonts w:ascii="Arial" w:eastAsia="Arial" w:hAnsi="Arial" w:cs="Arial"/>
          <w:b/>
          <w:bCs/>
          <w:color w:val="000000" w:themeColor="text1"/>
          <w:szCs w:val="22"/>
          <w:lang w:val="en-GB"/>
        </w:rPr>
        <w:t>"</w:t>
      </w:r>
    </w:p>
    <w:p w14:paraId="6C185A13" w14:textId="2E127617" w:rsidR="0B0B5F9B" w:rsidRDefault="0B0B5F9B" w:rsidP="4811E045">
      <w:pPr>
        <w:spacing w:line="312" w:lineRule="auto"/>
        <w:rPr>
          <w:rFonts w:eastAsia="Arial"/>
          <w:color w:val="000000" w:themeColor="text1"/>
          <w:szCs w:val="22"/>
        </w:rPr>
      </w:pPr>
      <w:r w:rsidRPr="4811E045">
        <w:rPr>
          <w:rFonts w:eastAsia="Arial"/>
          <w:color w:val="000000" w:themeColor="text1"/>
          <w:szCs w:val="22"/>
        </w:rPr>
        <w:t>Parametry żądania autoryzacji:</w:t>
      </w:r>
    </w:p>
    <w:p w14:paraId="3E7EB774" w14:textId="32A8348E" w:rsidR="0B0B5F9B" w:rsidRDefault="0B0B5F9B" w:rsidP="00CB18C8">
      <w:pPr>
        <w:pStyle w:val="Akapitzlist"/>
        <w:numPr>
          <w:ilvl w:val="0"/>
          <w:numId w:val="3"/>
        </w:numPr>
        <w:rPr>
          <w:rFonts w:ascii="Arial" w:eastAsia="Arial" w:hAnsi="Arial" w:cs="Arial"/>
          <w:color w:val="000000" w:themeColor="text1"/>
          <w:szCs w:val="22"/>
        </w:rPr>
      </w:pPr>
      <w:r w:rsidRPr="4811E045">
        <w:rPr>
          <w:rFonts w:ascii="Arial" w:eastAsia="Arial" w:hAnsi="Arial" w:cs="Arial"/>
          <w:b/>
          <w:bCs/>
          <w:color w:val="000000" w:themeColor="text1"/>
          <w:szCs w:val="22"/>
          <w:lang w:val="en-GB"/>
        </w:rPr>
        <w:t>client_assertion_type</w:t>
      </w:r>
      <w:r w:rsidRPr="4811E045">
        <w:rPr>
          <w:rFonts w:ascii="Arial" w:eastAsia="Arial" w:hAnsi="Arial" w:cs="Arial"/>
          <w:color w:val="000000" w:themeColor="text1"/>
          <w:szCs w:val="22"/>
          <w:lang w:val="en-GB"/>
        </w:rPr>
        <w:t>=urn:ietf:params:oauth:client-assertion-type:jwt-bearer</w:t>
      </w:r>
    </w:p>
    <w:p w14:paraId="3C53565F" w14:textId="154928A0" w:rsidR="0B0B5F9B" w:rsidRDefault="0B0B5F9B" w:rsidP="00CB18C8">
      <w:pPr>
        <w:pStyle w:val="Akapitzlist"/>
        <w:numPr>
          <w:ilvl w:val="0"/>
          <w:numId w:val="3"/>
        </w:numPr>
        <w:rPr>
          <w:rFonts w:ascii="Arial" w:eastAsia="Arial" w:hAnsi="Arial" w:cs="Arial"/>
          <w:color w:val="000000" w:themeColor="text1"/>
          <w:szCs w:val="22"/>
        </w:rPr>
      </w:pPr>
      <w:proofErr w:type="spellStart"/>
      <w:r w:rsidRPr="4811E045">
        <w:rPr>
          <w:rFonts w:ascii="Arial" w:eastAsia="Arial" w:hAnsi="Arial" w:cs="Arial"/>
          <w:b/>
          <w:bCs/>
          <w:color w:val="000000" w:themeColor="text1"/>
          <w:szCs w:val="22"/>
        </w:rPr>
        <w:t>grant_type</w:t>
      </w:r>
      <w:proofErr w:type="spellEnd"/>
      <w:r w:rsidRPr="4811E045">
        <w:rPr>
          <w:rFonts w:ascii="Arial" w:eastAsia="Arial" w:hAnsi="Arial" w:cs="Arial"/>
          <w:color w:val="000000" w:themeColor="text1"/>
          <w:szCs w:val="22"/>
          <w:lang w:val="en-GB"/>
        </w:rPr>
        <w:t>=</w:t>
      </w:r>
      <w:proofErr w:type="spellStart"/>
      <w:r w:rsidRPr="4811E045">
        <w:rPr>
          <w:rFonts w:ascii="Arial" w:eastAsia="Arial" w:hAnsi="Arial" w:cs="Arial"/>
          <w:color w:val="000000" w:themeColor="text1"/>
          <w:szCs w:val="22"/>
        </w:rPr>
        <w:t>client_credentials</w:t>
      </w:r>
      <w:proofErr w:type="spellEnd"/>
    </w:p>
    <w:p w14:paraId="55A7A72A" w14:textId="79F4E86D" w:rsidR="0B0B5F9B" w:rsidRDefault="0B0B5F9B" w:rsidP="00CB18C8">
      <w:pPr>
        <w:pStyle w:val="Akapitzlist"/>
        <w:numPr>
          <w:ilvl w:val="0"/>
          <w:numId w:val="3"/>
        </w:numPr>
        <w:rPr>
          <w:rFonts w:ascii="Arial" w:eastAsia="Arial" w:hAnsi="Arial" w:cs="Arial"/>
          <w:color w:val="000000" w:themeColor="text1"/>
          <w:szCs w:val="22"/>
        </w:rPr>
      </w:pPr>
      <w:proofErr w:type="spellStart"/>
      <w:r w:rsidRPr="4811E045">
        <w:rPr>
          <w:rFonts w:ascii="Arial" w:eastAsia="Arial" w:hAnsi="Arial" w:cs="Arial"/>
          <w:b/>
          <w:bCs/>
          <w:color w:val="000000" w:themeColor="text1"/>
          <w:szCs w:val="22"/>
        </w:rPr>
        <w:t>client_assertion</w:t>
      </w:r>
      <w:proofErr w:type="spellEnd"/>
      <w:r w:rsidRPr="4811E045">
        <w:rPr>
          <w:rFonts w:ascii="Arial" w:eastAsia="Arial" w:hAnsi="Arial" w:cs="Arial"/>
          <w:color w:val="000000" w:themeColor="text1"/>
          <w:szCs w:val="22"/>
        </w:rPr>
        <w:t xml:space="preserve"> {</w:t>
      </w:r>
      <w:r w:rsidRPr="4811E045">
        <w:rPr>
          <w:rFonts w:ascii="Arial" w:eastAsia="Arial" w:hAnsi="Arial" w:cs="Arial"/>
          <w:b/>
          <w:bCs/>
          <w:color w:val="000000" w:themeColor="text1"/>
          <w:szCs w:val="22"/>
        </w:rPr>
        <w:t>TOKEN UWIERZYTELNIAJĄCY</w:t>
      </w:r>
      <w:r w:rsidRPr="4811E045">
        <w:rPr>
          <w:rFonts w:ascii="Arial" w:eastAsia="Arial" w:hAnsi="Arial" w:cs="Arial"/>
          <w:color w:val="000000" w:themeColor="text1"/>
          <w:szCs w:val="22"/>
        </w:rPr>
        <w:t xml:space="preserve"> przygotowany zgodnie z powyższym opisem}.</w:t>
      </w:r>
    </w:p>
    <w:p w14:paraId="49B84DB2" w14:textId="43C2E6E6" w:rsidR="0B0B5F9B" w:rsidRDefault="2B0BCFB4" w:rsidP="00CB18C8">
      <w:pPr>
        <w:pStyle w:val="Akapitzlist"/>
        <w:numPr>
          <w:ilvl w:val="0"/>
          <w:numId w:val="3"/>
        </w:numPr>
        <w:rPr>
          <w:rFonts w:ascii="Arial" w:eastAsia="Arial" w:hAnsi="Arial" w:cs="Arial"/>
          <w:color w:val="000000" w:themeColor="text1"/>
          <w:szCs w:val="22"/>
        </w:rPr>
      </w:pPr>
      <w:proofErr w:type="spellStart"/>
      <w:r w:rsidRPr="1579D4A3">
        <w:rPr>
          <w:rFonts w:ascii="Arial" w:eastAsia="Arial" w:hAnsi="Arial" w:cs="Arial"/>
          <w:b/>
          <w:bCs/>
          <w:color w:val="000000" w:themeColor="text1"/>
          <w:szCs w:val="22"/>
        </w:rPr>
        <w:t>scope</w:t>
      </w:r>
      <w:proofErr w:type="spellEnd"/>
      <w:r w:rsidRPr="1579D4A3">
        <w:rPr>
          <w:rFonts w:ascii="Arial" w:eastAsia="Arial" w:hAnsi="Arial" w:cs="Arial"/>
          <w:color w:val="000000" w:themeColor="text1"/>
          <w:szCs w:val="22"/>
        </w:rPr>
        <w:t>=https://ezdrowie.gov.pl/</w:t>
      </w:r>
      <w:r w:rsidR="50318F0A" w:rsidRPr="1579D4A3">
        <w:rPr>
          <w:rFonts w:ascii="Arial" w:eastAsia="Arial" w:hAnsi="Arial" w:cs="Arial"/>
          <w:color w:val="000000" w:themeColor="text1"/>
          <w:szCs w:val="22"/>
        </w:rPr>
        <w:t>rnr</w:t>
      </w:r>
    </w:p>
    <w:p w14:paraId="6DF36366" w14:textId="3F624F1F" w:rsidR="0B0B5F9B" w:rsidRDefault="0B0B5F9B" w:rsidP="4811E045">
      <w:pPr>
        <w:spacing w:line="312" w:lineRule="auto"/>
        <w:rPr>
          <w:rFonts w:eastAsia="Arial"/>
          <w:color w:val="000000" w:themeColor="text1"/>
          <w:szCs w:val="22"/>
        </w:rPr>
      </w:pPr>
      <w:r w:rsidRPr="4811E045">
        <w:rPr>
          <w:rFonts w:eastAsia="Arial"/>
          <w:color w:val="000000" w:themeColor="text1"/>
          <w:szCs w:val="22"/>
        </w:rPr>
        <w:t xml:space="preserve">Należy zwrócić uwagę na konieczność kodowania adresu URL zgodnie ze standardem </w:t>
      </w:r>
      <w:proofErr w:type="spellStart"/>
      <w:r w:rsidRPr="4811E045">
        <w:rPr>
          <w:rFonts w:eastAsia="Arial"/>
          <w:b/>
          <w:bCs/>
          <w:i/>
          <w:iCs/>
          <w:color w:val="000000" w:themeColor="text1"/>
          <w:szCs w:val="22"/>
        </w:rPr>
        <w:t>Percent</w:t>
      </w:r>
      <w:r w:rsidRPr="4811E045">
        <w:rPr>
          <w:rFonts w:eastAsia="Arial"/>
          <w:b/>
          <w:bCs/>
          <w:color w:val="000000" w:themeColor="text1"/>
          <w:szCs w:val="22"/>
        </w:rPr>
        <w:t>-</w:t>
      </w:r>
      <w:r w:rsidRPr="4811E045">
        <w:rPr>
          <w:rFonts w:eastAsia="Arial"/>
          <w:b/>
          <w:bCs/>
          <w:i/>
          <w:iCs/>
          <w:color w:val="000000" w:themeColor="text1"/>
          <w:szCs w:val="22"/>
        </w:rPr>
        <w:t>encoding</w:t>
      </w:r>
      <w:proofErr w:type="spellEnd"/>
      <w:r w:rsidRPr="4811E045">
        <w:rPr>
          <w:rFonts w:eastAsia="Arial"/>
          <w:i/>
          <w:iCs/>
          <w:color w:val="000000" w:themeColor="text1"/>
          <w:szCs w:val="22"/>
        </w:rPr>
        <w:t>.</w:t>
      </w:r>
    </w:p>
    <w:p w14:paraId="1DCCF606" w14:textId="6C200306" w:rsidR="0B0B5F9B" w:rsidRDefault="0B0B5F9B" w:rsidP="4811E045">
      <w:pPr>
        <w:spacing w:line="312" w:lineRule="auto"/>
        <w:rPr>
          <w:rFonts w:eastAsia="Arial"/>
          <w:color w:val="000000" w:themeColor="text1"/>
          <w:szCs w:val="22"/>
        </w:rPr>
      </w:pPr>
      <w:r w:rsidRPr="4811E045">
        <w:rPr>
          <w:rFonts w:eastAsia="Arial"/>
          <w:color w:val="000000" w:themeColor="text1"/>
          <w:szCs w:val="22"/>
        </w:rPr>
        <w:lastRenderedPageBreak/>
        <w:t xml:space="preserve">Przykładowe żądanie autoryzacji znajduje się w projekcie </w:t>
      </w:r>
      <w:proofErr w:type="spellStart"/>
      <w:r w:rsidRPr="4811E045">
        <w:rPr>
          <w:rFonts w:eastAsia="Arial"/>
          <w:color w:val="000000" w:themeColor="text1"/>
          <w:szCs w:val="22"/>
        </w:rPr>
        <w:t>SoapUI</w:t>
      </w:r>
      <w:proofErr w:type="spellEnd"/>
      <w:r w:rsidRPr="4811E045">
        <w:rPr>
          <w:rFonts w:eastAsia="Arial"/>
          <w:color w:val="000000" w:themeColor="text1"/>
          <w:szCs w:val="22"/>
        </w:rPr>
        <w:t xml:space="preserve"> załączonym do niniejszego dokumentu.</w:t>
      </w:r>
    </w:p>
    <w:p w14:paraId="32D70B55" w14:textId="68E6D70D" w:rsidR="0B0B5F9B" w:rsidRDefault="2877F200" w:rsidP="5963FAEB">
      <w:pPr>
        <w:pStyle w:val="Nagwek2"/>
        <w:spacing w:line="288" w:lineRule="auto"/>
        <w:jc w:val="left"/>
        <w:rPr>
          <w:rFonts w:eastAsia="Arial"/>
        </w:rPr>
      </w:pPr>
      <w:bookmarkStart w:id="40" w:name="_Toc170820878"/>
      <w:r w:rsidRPr="5963FAEB">
        <w:rPr>
          <w:rFonts w:eastAsia="Arial"/>
        </w:rPr>
        <w:t>Komunikaty błędów uwierzytelnienia i autoryzacji</w:t>
      </w:r>
      <w:bookmarkEnd w:id="40"/>
    </w:p>
    <w:p w14:paraId="1EB8358C" w14:textId="4EB19ED0" w:rsidR="004959DC" w:rsidRPr="00480BA2" w:rsidRDefault="4528823B" w:rsidP="00AF6E22">
      <w:pPr>
        <w:pStyle w:val="Legenda"/>
      </w:pPr>
      <w:bookmarkStart w:id="41" w:name="_Toc170820907"/>
      <w:r>
        <w:t xml:space="preserve">Tabela </w:t>
      </w:r>
      <w:r w:rsidR="004959DC">
        <w:fldChar w:fldCharType="begin"/>
      </w:r>
      <w:r w:rsidR="004959DC">
        <w:instrText>SEQ Tabela \* ARABIC</w:instrText>
      </w:r>
      <w:r w:rsidR="004959DC">
        <w:fldChar w:fldCharType="separate"/>
      </w:r>
      <w:r w:rsidR="004D4679">
        <w:rPr>
          <w:noProof/>
        </w:rPr>
        <w:t>2</w:t>
      </w:r>
      <w:r w:rsidR="004959DC">
        <w:fldChar w:fldCharType="end"/>
      </w:r>
      <w:r>
        <w:t xml:space="preserve"> Tabela kodów błędów uwierzytelnienia i autoryzacji</w:t>
      </w:r>
      <w:bookmarkEnd w:id="41"/>
    </w:p>
    <w:tbl>
      <w:tblPr>
        <w:tblW w:w="90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6"/>
        <w:gridCol w:w="2870"/>
        <w:gridCol w:w="5023"/>
      </w:tblGrid>
      <w:tr w:rsidR="4811E045" w:rsidRPr="00480BA2" w14:paraId="76B90C5A" w14:textId="77777777" w:rsidTr="000F6C18">
        <w:trPr>
          <w:trHeight w:val="300"/>
        </w:trPr>
        <w:tc>
          <w:tcPr>
            <w:tcW w:w="116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7365D" w:themeFill="text2" w:themeFillShade="BF"/>
            <w:tcMar>
              <w:left w:w="105" w:type="dxa"/>
              <w:right w:w="105" w:type="dxa"/>
            </w:tcMar>
            <w:vAlign w:val="center"/>
          </w:tcPr>
          <w:p w14:paraId="178DF1FB" w14:textId="25CE743A" w:rsidR="4811E045" w:rsidRPr="00480BA2" w:rsidRDefault="4811E045" w:rsidP="00551EB1">
            <w:pPr>
              <w:pStyle w:val="Tabelanagwekdolewej"/>
              <w:rPr>
                <w:rFonts w:eastAsia="Arial"/>
              </w:rPr>
            </w:pPr>
            <w:r w:rsidRPr="00480BA2">
              <w:rPr>
                <w:rFonts w:eastAsia="Arial"/>
              </w:rPr>
              <w:t>Kod błędu (Status odpowiedzi HTTP)</w:t>
            </w:r>
          </w:p>
        </w:tc>
        <w:tc>
          <w:tcPr>
            <w:tcW w:w="2870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7365D" w:themeFill="text2" w:themeFillShade="BF"/>
            <w:tcMar>
              <w:left w:w="105" w:type="dxa"/>
              <w:right w:w="105" w:type="dxa"/>
            </w:tcMar>
            <w:vAlign w:val="center"/>
          </w:tcPr>
          <w:p w14:paraId="479E9FFD" w14:textId="641ADF3E" w:rsidR="4811E045" w:rsidRPr="00480BA2" w:rsidRDefault="4811E045" w:rsidP="00551EB1">
            <w:pPr>
              <w:pStyle w:val="Tabelanagwekdolewej"/>
              <w:rPr>
                <w:rFonts w:eastAsia="Arial"/>
              </w:rPr>
            </w:pPr>
            <w:r w:rsidRPr="00480BA2">
              <w:rPr>
                <w:rFonts w:eastAsia="Arial"/>
              </w:rPr>
              <w:t>Opis słowny</w:t>
            </w:r>
          </w:p>
        </w:tc>
        <w:tc>
          <w:tcPr>
            <w:tcW w:w="5023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7365D" w:themeFill="text2" w:themeFillShade="BF"/>
            <w:tcMar>
              <w:left w:w="105" w:type="dxa"/>
              <w:right w:w="105" w:type="dxa"/>
            </w:tcMar>
            <w:vAlign w:val="center"/>
          </w:tcPr>
          <w:p w14:paraId="315616CC" w14:textId="2AAB5795" w:rsidR="4811E045" w:rsidRPr="00480BA2" w:rsidRDefault="4811E045" w:rsidP="00551EB1">
            <w:pPr>
              <w:pStyle w:val="Tabelanagwekdolewej"/>
              <w:rPr>
                <w:rFonts w:eastAsia="Arial"/>
              </w:rPr>
            </w:pPr>
            <w:r w:rsidRPr="00480BA2">
              <w:rPr>
                <w:rFonts w:eastAsia="Arial"/>
              </w:rPr>
              <w:t>Znaczenie</w:t>
            </w:r>
          </w:p>
        </w:tc>
      </w:tr>
      <w:tr w:rsidR="000F6C18" w:rsidRPr="00480BA2" w14:paraId="13C34D15" w14:textId="77777777" w:rsidTr="000F6C18">
        <w:trPr>
          <w:trHeight w:val="300"/>
        </w:trPr>
        <w:tc>
          <w:tcPr>
            <w:tcW w:w="1166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BA8992D" w14:textId="1B2BDE91" w:rsidR="000F6C18" w:rsidRPr="007C0155" w:rsidRDefault="000F6C18" w:rsidP="007C0155">
            <w:pPr>
              <w:pStyle w:val="tabelanormalny"/>
              <w:jc w:val="center"/>
            </w:pPr>
            <w:r w:rsidRPr="00480BA2">
              <w:t>400</w:t>
            </w:r>
          </w:p>
        </w:tc>
        <w:tc>
          <w:tcPr>
            <w:tcW w:w="28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4505CDE" w14:textId="70EEC36B" w:rsidR="000F6C18" w:rsidRPr="00480BA2" w:rsidRDefault="000F6C18" w:rsidP="007C0155">
            <w:pPr>
              <w:pStyle w:val="tabelanormalny"/>
              <w:rPr>
                <w:color w:val="00B050"/>
              </w:rPr>
            </w:pPr>
            <w:r w:rsidRPr="00480BA2">
              <w:t>Błędne żądanie</w:t>
            </w:r>
          </w:p>
        </w:tc>
        <w:tc>
          <w:tcPr>
            <w:tcW w:w="502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305E502" w14:textId="30FB9AB0" w:rsidR="000F6C18" w:rsidRPr="00480BA2" w:rsidRDefault="000F6C18" w:rsidP="007C0155">
            <w:pPr>
              <w:pStyle w:val="tabelanormalny"/>
              <w:rPr>
                <w:color w:val="00B050"/>
              </w:rPr>
            </w:pPr>
            <w:r w:rsidRPr="00480BA2">
              <w:t>Podano nieprawidłowe parametry żądania.</w:t>
            </w:r>
          </w:p>
        </w:tc>
      </w:tr>
      <w:tr w:rsidR="000F6C18" w:rsidRPr="00480BA2" w14:paraId="321AB9AF" w14:textId="77777777" w:rsidTr="000F6C18">
        <w:trPr>
          <w:trHeight w:val="300"/>
        </w:trPr>
        <w:tc>
          <w:tcPr>
            <w:tcW w:w="1166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BE4791B" w14:textId="643004B8" w:rsidR="000F6C18" w:rsidRPr="007C0155" w:rsidRDefault="000F6C18" w:rsidP="007C0155">
            <w:pPr>
              <w:pStyle w:val="tabelanormalny"/>
              <w:jc w:val="center"/>
            </w:pPr>
            <w:r w:rsidRPr="00480BA2">
              <w:t>401</w:t>
            </w:r>
          </w:p>
        </w:tc>
        <w:tc>
          <w:tcPr>
            <w:tcW w:w="28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A2A00D3" w14:textId="11AAC991" w:rsidR="000F6C18" w:rsidRPr="00480BA2" w:rsidRDefault="000F6C18" w:rsidP="007C0155">
            <w:pPr>
              <w:pStyle w:val="tabelanormalny"/>
              <w:rPr>
                <w:color w:val="00B050"/>
              </w:rPr>
            </w:pPr>
            <w:r w:rsidRPr="00480BA2">
              <w:t>Nieautoryzowany dostęp</w:t>
            </w:r>
          </w:p>
        </w:tc>
        <w:tc>
          <w:tcPr>
            <w:tcW w:w="502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ED80F02" w14:textId="02CC69A8" w:rsidR="000F6C18" w:rsidRPr="00480BA2" w:rsidRDefault="000F6C18" w:rsidP="007C0155">
            <w:pPr>
              <w:pStyle w:val="tabelanormalny"/>
              <w:rPr>
                <w:color w:val="00B050"/>
              </w:rPr>
            </w:pPr>
            <w:r w:rsidRPr="00480BA2">
              <w:t xml:space="preserve">Wskazany w żądaniu system zewnętrzny nie posiada aktywnego konta w Systemie P1 lub nie posiada żadnych uprawnień lub </w:t>
            </w:r>
            <w:proofErr w:type="spellStart"/>
            <w:r w:rsidRPr="00480BA2">
              <w:t>token</w:t>
            </w:r>
            <w:proofErr w:type="spellEnd"/>
            <w:r w:rsidRPr="00480BA2">
              <w:t xml:space="preserve"> uwierzytelniający utracił ważność lub sygnatura </w:t>
            </w:r>
            <w:proofErr w:type="spellStart"/>
            <w:r w:rsidRPr="00480BA2">
              <w:t>tokena</w:t>
            </w:r>
            <w:proofErr w:type="spellEnd"/>
            <w:r w:rsidRPr="00480BA2">
              <w:t xml:space="preserve"> jest niepoprawna.</w:t>
            </w:r>
          </w:p>
        </w:tc>
      </w:tr>
      <w:tr w:rsidR="000F6C18" w:rsidRPr="00480BA2" w14:paraId="09C89951" w14:textId="77777777" w:rsidTr="000F6C18">
        <w:trPr>
          <w:trHeight w:val="300"/>
        </w:trPr>
        <w:tc>
          <w:tcPr>
            <w:tcW w:w="1166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9E4FF30" w14:textId="0CACE0CE" w:rsidR="000F6C18" w:rsidRPr="007C0155" w:rsidRDefault="000F6C18" w:rsidP="007C0155">
            <w:pPr>
              <w:pStyle w:val="tabelanormalny"/>
              <w:jc w:val="center"/>
            </w:pPr>
            <w:r w:rsidRPr="00480BA2">
              <w:t>422</w:t>
            </w:r>
          </w:p>
        </w:tc>
        <w:tc>
          <w:tcPr>
            <w:tcW w:w="28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71C504F" w14:textId="291BDD0F" w:rsidR="000F6C18" w:rsidRPr="00480BA2" w:rsidRDefault="000F6C18" w:rsidP="007C0155">
            <w:pPr>
              <w:pStyle w:val="tabelanormalny"/>
              <w:rPr>
                <w:color w:val="00B050"/>
              </w:rPr>
            </w:pPr>
            <w:r w:rsidRPr="00480BA2">
              <w:t>Żądanie było poprawnie sformułowane, ale było niemożliwe do kontynuowania z powodu semantycznych błędów.</w:t>
            </w:r>
          </w:p>
        </w:tc>
        <w:tc>
          <w:tcPr>
            <w:tcW w:w="502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9B8E6CE" w14:textId="6953828D" w:rsidR="000F6C18" w:rsidRPr="00480BA2" w:rsidRDefault="000F6C18" w:rsidP="007C0155">
            <w:pPr>
              <w:pStyle w:val="tabelanormalny"/>
              <w:rPr>
                <w:color w:val="00B050"/>
              </w:rPr>
            </w:pPr>
            <w:r w:rsidRPr="00480BA2">
              <w:t xml:space="preserve">Podano nieprawidłowe parametry </w:t>
            </w:r>
            <w:proofErr w:type="spellStart"/>
            <w:r w:rsidRPr="00480BA2">
              <w:t>tokena</w:t>
            </w:r>
            <w:proofErr w:type="spellEnd"/>
            <w:r w:rsidRPr="00480BA2">
              <w:t xml:space="preserve"> autoryzacyjnego.</w:t>
            </w:r>
          </w:p>
        </w:tc>
      </w:tr>
      <w:tr w:rsidR="000F6C18" w:rsidRPr="00480BA2" w14:paraId="3C1D5C10" w14:textId="77777777" w:rsidTr="000F6C18">
        <w:trPr>
          <w:trHeight w:val="300"/>
        </w:trPr>
        <w:tc>
          <w:tcPr>
            <w:tcW w:w="1166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263E7C5" w14:textId="5EE2F70B" w:rsidR="000F6C18" w:rsidRPr="007C0155" w:rsidRDefault="000F6C18" w:rsidP="007C0155">
            <w:pPr>
              <w:pStyle w:val="tabelanormalny"/>
              <w:jc w:val="center"/>
            </w:pPr>
            <w:r w:rsidRPr="00480BA2">
              <w:t>500</w:t>
            </w:r>
          </w:p>
        </w:tc>
        <w:tc>
          <w:tcPr>
            <w:tcW w:w="28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46838BA" w14:textId="737D4B82" w:rsidR="000F6C18" w:rsidRPr="00480BA2" w:rsidRDefault="000F6C18" w:rsidP="007C0155">
            <w:pPr>
              <w:pStyle w:val="tabelanormalny"/>
              <w:rPr>
                <w:color w:val="00B050"/>
              </w:rPr>
            </w:pPr>
            <w:r w:rsidRPr="00480BA2">
              <w:t>Błąd wewnętrzny</w:t>
            </w:r>
          </w:p>
        </w:tc>
        <w:tc>
          <w:tcPr>
            <w:tcW w:w="502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41D1D28" w14:textId="6BF9138C" w:rsidR="000F6C18" w:rsidRPr="00480BA2" w:rsidRDefault="000F6C18" w:rsidP="007C0155">
            <w:pPr>
              <w:pStyle w:val="tabelanormalny"/>
              <w:rPr>
                <w:color w:val="00B050"/>
              </w:rPr>
            </w:pPr>
            <w:r w:rsidRPr="00480BA2">
              <w:t>Wystąpił błąd wewnętrzny, który uniemożliwił realizację usługi.</w:t>
            </w:r>
          </w:p>
        </w:tc>
      </w:tr>
    </w:tbl>
    <w:p w14:paraId="5C835538" w14:textId="678198F2" w:rsidR="4811E045" w:rsidRDefault="4811E045" w:rsidP="4811E045">
      <w:pPr>
        <w:rPr>
          <w:rFonts w:eastAsia="Arial"/>
          <w:szCs w:val="22"/>
        </w:rPr>
      </w:pPr>
    </w:p>
    <w:p w14:paraId="52B4A5C3" w14:textId="07F220EC" w:rsidR="00E46697" w:rsidRPr="00C93E94" w:rsidRDefault="537E655D" w:rsidP="00CB18C8">
      <w:pPr>
        <w:pStyle w:val="Nagwek1"/>
        <w:spacing w:line="288" w:lineRule="auto"/>
        <w:rPr>
          <w:rFonts w:eastAsia="Arial"/>
        </w:rPr>
      </w:pPr>
      <w:bookmarkStart w:id="42" w:name="_Toc170820879"/>
      <w:r w:rsidRPr="3383AEA8">
        <w:rPr>
          <w:rFonts w:eastAsia="Arial"/>
          <w:color w:val="17365D" w:themeColor="text2" w:themeShade="BF"/>
        </w:rPr>
        <w:lastRenderedPageBreak/>
        <w:t>Opis usług do obsługi Recepty na Ruch</w:t>
      </w:r>
      <w:bookmarkEnd w:id="42"/>
    </w:p>
    <w:p w14:paraId="0083ED37" w14:textId="2B2427CD" w:rsidR="00E46697" w:rsidRPr="00C93E94" w:rsidRDefault="68B8CDEE" w:rsidP="328FACFD">
      <w:pPr>
        <w:pStyle w:val="Nagwek2"/>
        <w:rPr>
          <w:rFonts w:eastAsia="Arial"/>
        </w:rPr>
      </w:pPr>
      <w:bookmarkStart w:id="43" w:name="_Toc487461991"/>
      <w:bookmarkStart w:id="44" w:name="_Toc501107031"/>
      <w:bookmarkStart w:id="45" w:name="_Toc1402469"/>
      <w:bookmarkStart w:id="46" w:name="_Toc49411564"/>
      <w:bookmarkStart w:id="47" w:name="_Toc170820880"/>
      <w:r w:rsidRPr="5963FAEB">
        <w:rPr>
          <w:rFonts w:eastAsia="Arial"/>
        </w:rPr>
        <w:t>Scenariusz wywołania operacji</w:t>
      </w:r>
      <w:bookmarkEnd w:id="43"/>
      <w:bookmarkEnd w:id="44"/>
      <w:bookmarkEnd w:id="45"/>
      <w:bookmarkEnd w:id="46"/>
      <w:bookmarkEnd w:id="47"/>
    </w:p>
    <w:p w14:paraId="2C80265C" w14:textId="2FF57998" w:rsidR="00E46697" w:rsidRPr="00C93E94" w:rsidRDefault="23205323" w:rsidP="4811E045">
      <w:pPr>
        <w:spacing w:line="312" w:lineRule="auto"/>
        <w:rPr>
          <w:rFonts w:eastAsia="Arial"/>
          <w:szCs w:val="22"/>
        </w:rPr>
      </w:pPr>
      <w:r w:rsidRPr="4811E045">
        <w:rPr>
          <w:rFonts w:eastAsia="Arial"/>
          <w:color w:val="000000" w:themeColor="text1"/>
          <w:szCs w:val="22"/>
        </w:rPr>
        <w:t>Wywołanie operacji przez pracownika medycznego POZ odbywa się wg. następujących przypadków:</w:t>
      </w:r>
    </w:p>
    <w:p w14:paraId="578CEEA7" w14:textId="0ED16904" w:rsidR="00E46697" w:rsidRPr="00C93E94" w:rsidRDefault="23205323" w:rsidP="00CB18C8">
      <w:pPr>
        <w:pStyle w:val="Akapitzlist"/>
        <w:numPr>
          <w:ilvl w:val="0"/>
          <w:numId w:val="2"/>
        </w:numPr>
        <w:rPr>
          <w:rFonts w:ascii="Arial" w:eastAsia="Arial" w:hAnsi="Arial" w:cs="Arial"/>
          <w:szCs w:val="22"/>
          <w:u w:val="single"/>
        </w:rPr>
      </w:pPr>
      <w:r w:rsidRPr="4811E045">
        <w:rPr>
          <w:rFonts w:ascii="Arial" w:eastAsia="Arial" w:hAnsi="Arial" w:cs="Arial"/>
          <w:u w:val="single"/>
        </w:rPr>
        <w:t>Zapisanie Recepty na Ruch:</w:t>
      </w:r>
    </w:p>
    <w:p w14:paraId="5E81C4AC" w14:textId="2CDA964A" w:rsidR="00E46697" w:rsidRPr="00C93E94" w:rsidRDefault="223A538F" w:rsidP="00CB18C8">
      <w:pPr>
        <w:pStyle w:val="Akapitzlist"/>
        <w:numPr>
          <w:ilvl w:val="1"/>
          <w:numId w:val="2"/>
        </w:numPr>
        <w:rPr>
          <w:rFonts w:ascii="Arial" w:eastAsia="Arial" w:hAnsi="Arial" w:cs="Arial"/>
        </w:rPr>
      </w:pPr>
      <w:r w:rsidRPr="510A8E55">
        <w:rPr>
          <w:rFonts w:ascii="Arial" w:eastAsia="Arial" w:hAnsi="Arial" w:cs="Arial"/>
          <w:b/>
          <w:bCs/>
          <w:color w:val="000000" w:themeColor="text1"/>
        </w:rPr>
        <w:t xml:space="preserve">Operacja pobrania </w:t>
      </w:r>
      <w:proofErr w:type="spellStart"/>
      <w:r w:rsidRPr="510A8E55">
        <w:rPr>
          <w:rFonts w:ascii="Arial" w:eastAsia="Arial" w:hAnsi="Arial" w:cs="Arial"/>
          <w:b/>
          <w:bCs/>
          <w:color w:val="000000" w:themeColor="text1"/>
        </w:rPr>
        <w:t>token</w:t>
      </w:r>
      <w:r w:rsidR="00A3105B" w:rsidRPr="510A8E55">
        <w:rPr>
          <w:rFonts w:ascii="Arial" w:eastAsia="Arial" w:hAnsi="Arial" w:cs="Arial"/>
          <w:b/>
          <w:bCs/>
          <w:color w:val="000000" w:themeColor="text1"/>
        </w:rPr>
        <w:t>a</w:t>
      </w:r>
      <w:proofErr w:type="spellEnd"/>
      <w:r w:rsidRPr="510A8E55">
        <w:rPr>
          <w:rFonts w:ascii="Arial" w:eastAsia="Arial" w:hAnsi="Arial" w:cs="Arial"/>
          <w:b/>
          <w:bCs/>
          <w:color w:val="000000" w:themeColor="text1"/>
        </w:rPr>
        <w:t xml:space="preserve"> dostępowego</w:t>
      </w:r>
      <w:r w:rsidR="303F804A" w:rsidRPr="510A8E55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="59D341E9" w:rsidRPr="510A8E55">
        <w:rPr>
          <w:rFonts w:ascii="Arial" w:eastAsia="Arial" w:hAnsi="Arial" w:cs="Arial"/>
          <w:b/>
          <w:bCs/>
        </w:rPr>
        <w:t>–</w:t>
      </w:r>
      <w:r w:rsidR="303F804A" w:rsidRPr="510A8E55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="303F804A" w:rsidRPr="510A8E55">
        <w:rPr>
          <w:rFonts w:ascii="Arial" w:eastAsia="Arial" w:hAnsi="Arial" w:cs="Arial"/>
          <w:color w:val="000000" w:themeColor="text1"/>
        </w:rPr>
        <w:t xml:space="preserve">uwierzytelnienie dostępu do systemu SGO poprzez Serwer autoryzacyjny dla usług Recepta na Ruch </w:t>
      </w:r>
      <w:proofErr w:type="spellStart"/>
      <w:r w:rsidR="303F804A" w:rsidRPr="510A8E55">
        <w:rPr>
          <w:rFonts w:ascii="Arial" w:eastAsia="Arial" w:hAnsi="Arial" w:cs="Arial"/>
          <w:color w:val="000000" w:themeColor="text1"/>
        </w:rPr>
        <w:t>CeZ</w:t>
      </w:r>
      <w:proofErr w:type="spellEnd"/>
      <w:r w:rsidR="303F804A" w:rsidRPr="510A8E55">
        <w:rPr>
          <w:rFonts w:ascii="Arial" w:eastAsia="Arial" w:hAnsi="Arial" w:cs="Arial"/>
          <w:color w:val="000000" w:themeColor="text1"/>
        </w:rPr>
        <w:t xml:space="preserve"> w </w:t>
      </w:r>
      <w:r w:rsidR="6A3622F7" w:rsidRPr="510A8E55">
        <w:rPr>
          <w:rFonts w:ascii="Arial" w:eastAsia="Arial" w:hAnsi="Arial" w:cs="Arial"/>
          <w:color w:val="000000" w:themeColor="text1"/>
        </w:rPr>
        <w:t>przypadku,</w:t>
      </w:r>
      <w:r w:rsidR="303F804A" w:rsidRPr="510A8E55">
        <w:rPr>
          <w:rFonts w:ascii="Arial" w:eastAsia="Arial" w:hAnsi="Arial" w:cs="Arial"/>
          <w:color w:val="000000" w:themeColor="text1"/>
        </w:rPr>
        <w:t xml:space="preserve"> gdy nie posiadamy </w:t>
      </w:r>
      <w:proofErr w:type="spellStart"/>
      <w:r w:rsidR="303F804A" w:rsidRPr="510A8E55">
        <w:rPr>
          <w:rFonts w:ascii="Arial" w:eastAsia="Arial" w:hAnsi="Arial" w:cs="Arial"/>
          <w:color w:val="000000" w:themeColor="text1"/>
        </w:rPr>
        <w:t>token</w:t>
      </w:r>
      <w:r w:rsidR="00A3105B" w:rsidRPr="510A8E55">
        <w:rPr>
          <w:rFonts w:ascii="Arial" w:eastAsia="Arial" w:hAnsi="Arial" w:cs="Arial"/>
          <w:color w:val="000000" w:themeColor="text1"/>
        </w:rPr>
        <w:t>a</w:t>
      </w:r>
      <w:proofErr w:type="spellEnd"/>
      <w:r w:rsidR="303F804A" w:rsidRPr="510A8E55">
        <w:rPr>
          <w:rFonts w:ascii="Arial" w:eastAsia="Arial" w:hAnsi="Arial" w:cs="Arial"/>
          <w:color w:val="000000" w:themeColor="text1"/>
        </w:rPr>
        <w:t xml:space="preserve"> lub </w:t>
      </w:r>
      <w:proofErr w:type="spellStart"/>
      <w:r w:rsidR="303F804A" w:rsidRPr="510A8E55">
        <w:rPr>
          <w:rFonts w:ascii="Arial" w:eastAsia="Arial" w:hAnsi="Arial" w:cs="Arial"/>
          <w:color w:val="000000" w:themeColor="text1"/>
        </w:rPr>
        <w:t>token</w:t>
      </w:r>
      <w:proofErr w:type="spellEnd"/>
      <w:r w:rsidR="303F804A" w:rsidRPr="510A8E55">
        <w:rPr>
          <w:rFonts w:ascii="Arial" w:eastAsia="Arial" w:hAnsi="Arial" w:cs="Arial"/>
          <w:color w:val="000000" w:themeColor="text1"/>
        </w:rPr>
        <w:t xml:space="preserve"> stracił swoją ważność.</w:t>
      </w:r>
    </w:p>
    <w:p w14:paraId="61CB8D7C" w14:textId="751834D7" w:rsidR="00E46697" w:rsidRPr="00C93E94" w:rsidRDefault="223A538F" w:rsidP="00CB18C8">
      <w:pPr>
        <w:pStyle w:val="Akapitzlist"/>
        <w:numPr>
          <w:ilvl w:val="1"/>
          <w:numId w:val="2"/>
        </w:numPr>
        <w:rPr>
          <w:rFonts w:ascii="Arial" w:eastAsia="Arial" w:hAnsi="Arial" w:cs="Arial"/>
        </w:rPr>
      </w:pPr>
      <w:r w:rsidRPr="510A8E55">
        <w:rPr>
          <w:rFonts w:ascii="Arial" w:eastAsia="Arial" w:hAnsi="Arial" w:cs="Arial"/>
          <w:b/>
          <w:bCs/>
          <w:color w:val="000000" w:themeColor="text1"/>
        </w:rPr>
        <w:t>Operacja zapisu Recepty na Ruch w systemie SGO</w:t>
      </w:r>
      <w:r w:rsidR="5FFCA911" w:rsidRPr="510A8E55">
        <w:rPr>
          <w:rFonts w:ascii="Arial" w:eastAsia="Arial" w:hAnsi="Arial" w:cs="Arial"/>
          <w:b/>
          <w:bCs/>
          <w:color w:val="000000" w:themeColor="text1"/>
        </w:rPr>
        <w:t xml:space="preserve"> – </w:t>
      </w:r>
      <w:r w:rsidR="5FFCA911" w:rsidRPr="510A8E55">
        <w:rPr>
          <w:rFonts w:ascii="Arial" w:eastAsia="Arial" w:hAnsi="Arial" w:cs="Arial"/>
        </w:rPr>
        <w:t>zapisanie wystawionej Recepty na Ruch w systemie SGO</w:t>
      </w:r>
      <w:r w:rsidR="004E32A9">
        <w:rPr>
          <w:rFonts w:ascii="Arial" w:eastAsia="Arial" w:hAnsi="Arial" w:cs="Arial"/>
        </w:rPr>
        <w:t>.</w:t>
      </w:r>
    </w:p>
    <w:p w14:paraId="1FC1571E" w14:textId="4D712A4B" w:rsidR="00E46697" w:rsidRPr="00C93E94" w:rsidRDefault="214758C3" w:rsidP="00CB18C8">
      <w:pPr>
        <w:pStyle w:val="Akapitzlist"/>
        <w:numPr>
          <w:ilvl w:val="0"/>
          <w:numId w:val="2"/>
        </w:numPr>
        <w:rPr>
          <w:rFonts w:ascii="Arial" w:eastAsia="Arial" w:hAnsi="Arial" w:cs="Arial"/>
          <w:szCs w:val="22"/>
          <w:u w:val="single"/>
        </w:rPr>
      </w:pPr>
      <w:r w:rsidRPr="4811E045">
        <w:rPr>
          <w:rFonts w:ascii="Arial" w:eastAsia="Arial" w:hAnsi="Arial" w:cs="Arial"/>
          <w:szCs w:val="22"/>
          <w:u w:val="single"/>
        </w:rPr>
        <w:t>Dodanie treningu do Recepty na ruch:</w:t>
      </w:r>
    </w:p>
    <w:p w14:paraId="36044D4E" w14:textId="1904C221" w:rsidR="00E46697" w:rsidRPr="00C93E94" w:rsidRDefault="6745CF24" w:rsidP="00CB18C8">
      <w:pPr>
        <w:pStyle w:val="Akapitzlist"/>
        <w:numPr>
          <w:ilvl w:val="1"/>
          <w:numId w:val="2"/>
        </w:numPr>
        <w:rPr>
          <w:rFonts w:ascii="Arial" w:eastAsia="Arial" w:hAnsi="Arial" w:cs="Arial"/>
        </w:rPr>
      </w:pPr>
      <w:r w:rsidRPr="510A8E55">
        <w:rPr>
          <w:rFonts w:ascii="Arial" w:eastAsia="Arial" w:hAnsi="Arial" w:cs="Arial"/>
          <w:b/>
          <w:bCs/>
          <w:color w:val="000000" w:themeColor="text1"/>
        </w:rPr>
        <w:t xml:space="preserve">Operacja pobrania </w:t>
      </w:r>
      <w:proofErr w:type="spellStart"/>
      <w:r w:rsidRPr="510A8E55">
        <w:rPr>
          <w:rFonts w:ascii="Arial" w:eastAsia="Arial" w:hAnsi="Arial" w:cs="Arial"/>
          <w:b/>
          <w:bCs/>
          <w:color w:val="000000" w:themeColor="text1"/>
        </w:rPr>
        <w:t>token</w:t>
      </w:r>
      <w:r w:rsidR="00A3105B" w:rsidRPr="510A8E55">
        <w:rPr>
          <w:rFonts w:ascii="Arial" w:eastAsia="Arial" w:hAnsi="Arial" w:cs="Arial"/>
          <w:b/>
          <w:bCs/>
          <w:color w:val="000000" w:themeColor="text1"/>
        </w:rPr>
        <w:t>a</w:t>
      </w:r>
      <w:proofErr w:type="spellEnd"/>
      <w:r w:rsidRPr="510A8E55">
        <w:rPr>
          <w:rFonts w:ascii="Arial" w:eastAsia="Arial" w:hAnsi="Arial" w:cs="Arial"/>
          <w:b/>
          <w:bCs/>
          <w:color w:val="000000" w:themeColor="text1"/>
        </w:rPr>
        <w:t xml:space="preserve"> dostępowego</w:t>
      </w:r>
      <w:r w:rsidR="4B5C516C" w:rsidRPr="510A8E55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="3DE37D5E" w:rsidRPr="510A8E55">
        <w:rPr>
          <w:rFonts w:ascii="Arial" w:eastAsia="Arial" w:hAnsi="Arial" w:cs="Arial"/>
          <w:b/>
          <w:bCs/>
        </w:rPr>
        <w:t>–</w:t>
      </w:r>
      <w:r w:rsidR="4B5C516C" w:rsidRPr="510A8E55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="4B5C516C" w:rsidRPr="510A8E55">
        <w:rPr>
          <w:rFonts w:ascii="Arial" w:eastAsia="Arial" w:hAnsi="Arial" w:cs="Arial"/>
          <w:color w:val="000000" w:themeColor="text1"/>
        </w:rPr>
        <w:t xml:space="preserve">uwierzytelnienie dostępu do systemu SGO poprzez Serwer autoryzacyjny dla usług Recepta na Ruch </w:t>
      </w:r>
      <w:proofErr w:type="spellStart"/>
      <w:r w:rsidR="4B5C516C" w:rsidRPr="510A8E55">
        <w:rPr>
          <w:rFonts w:ascii="Arial" w:eastAsia="Arial" w:hAnsi="Arial" w:cs="Arial"/>
          <w:color w:val="000000" w:themeColor="text1"/>
        </w:rPr>
        <w:t>CeZ</w:t>
      </w:r>
      <w:proofErr w:type="spellEnd"/>
      <w:r w:rsidR="4B5C516C" w:rsidRPr="510A8E55">
        <w:rPr>
          <w:rFonts w:ascii="Arial" w:eastAsia="Arial" w:hAnsi="Arial" w:cs="Arial"/>
          <w:color w:val="000000" w:themeColor="text1"/>
        </w:rPr>
        <w:t xml:space="preserve"> w </w:t>
      </w:r>
      <w:r w:rsidR="366A3BDC" w:rsidRPr="510A8E55">
        <w:rPr>
          <w:rFonts w:ascii="Arial" w:eastAsia="Arial" w:hAnsi="Arial" w:cs="Arial"/>
          <w:color w:val="000000" w:themeColor="text1"/>
        </w:rPr>
        <w:t>przypadku,</w:t>
      </w:r>
      <w:r w:rsidR="4B5C516C" w:rsidRPr="510A8E55">
        <w:rPr>
          <w:rFonts w:ascii="Arial" w:eastAsia="Arial" w:hAnsi="Arial" w:cs="Arial"/>
          <w:color w:val="000000" w:themeColor="text1"/>
        </w:rPr>
        <w:t xml:space="preserve"> gdy nie posiadamy </w:t>
      </w:r>
      <w:proofErr w:type="spellStart"/>
      <w:r w:rsidR="4B5C516C" w:rsidRPr="510A8E55">
        <w:rPr>
          <w:rFonts w:ascii="Arial" w:eastAsia="Arial" w:hAnsi="Arial" w:cs="Arial"/>
          <w:color w:val="000000" w:themeColor="text1"/>
        </w:rPr>
        <w:t>token</w:t>
      </w:r>
      <w:r w:rsidR="00A3105B" w:rsidRPr="510A8E55">
        <w:rPr>
          <w:rFonts w:ascii="Arial" w:eastAsia="Arial" w:hAnsi="Arial" w:cs="Arial"/>
          <w:color w:val="000000" w:themeColor="text1"/>
        </w:rPr>
        <w:t>a</w:t>
      </w:r>
      <w:proofErr w:type="spellEnd"/>
      <w:r w:rsidR="4B5C516C" w:rsidRPr="510A8E55">
        <w:rPr>
          <w:rFonts w:ascii="Arial" w:eastAsia="Arial" w:hAnsi="Arial" w:cs="Arial"/>
          <w:color w:val="000000" w:themeColor="text1"/>
        </w:rPr>
        <w:t xml:space="preserve"> lub </w:t>
      </w:r>
      <w:proofErr w:type="spellStart"/>
      <w:r w:rsidR="4B5C516C" w:rsidRPr="510A8E55">
        <w:rPr>
          <w:rFonts w:ascii="Arial" w:eastAsia="Arial" w:hAnsi="Arial" w:cs="Arial"/>
          <w:color w:val="000000" w:themeColor="text1"/>
        </w:rPr>
        <w:t>token</w:t>
      </w:r>
      <w:proofErr w:type="spellEnd"/>
      <w:r w:rsidR="4B5C516C" w:rsidRPr="510A8E55">
        <w:rPr>
          <w:rFonts w:ascii="Arial" w:eastAsia="Arial" w:hAnsi="Arial" w:cs="Arial"/>
          <w:color w:val="000000" w:themeColor="text1"/>
        </w:rPr>
        <w:t xml:space="preserve"> stracił swoją ważność.</w:t>
      </w:r>
    </w:p>
    <w:p w14:paraId="601D85B6" w14:textId="3CB02021" w:rsidR="00E46697" w:rsidRPr="00C93E94" w:rsidRDefault="6745CF24" w:rsidP="00CB18C8">
      <w:pPr>
        <w:pStyle w:val="Akapitzlist"/>
        <w:numPr>
          <w:ilvl w:val="1"/>
          <w:numId w:val="2"/>
        </w:numPr>
        <w:rPr>
          <w:rFonts w:ascii="Arial" w:eastAsia="Arial" w:hAnsi="Arial" w:cs="Arial"/>
          <w:szCs w:val="22"/>
        </w:rPr>
      </w:pPr>
      <w:r w:rsidRPr="510A8E55">
        <w:rPr>
          <w:rFonts w:ascii="Arial" w:eastAsia="Arial" w:hAnsi="Arial" w:cs="Arial"/>
          <w:b/>
          <w:bCs/>
        </w:rPr>
        <w:t>Operacja dodani</w:t>
      </w:r>
      <w:r w:rsidR="66633F75" w:rsidRPr="510A8E55">
        <w:rPr>
          <w:rFonts w:ascii="Arial" w:eastAsia="Arial" w:hAnsi="Arial" w:cs="Arial"/>
          <w:b/>
          <w:bCs/>
        </w:rPr>
        <w:t>a</w:t>
      </w:r>
      <w:r w:rsidRPr="510A8E55">
        <w:rPr>
          <w:rFonts w:ascii="Arial" w:eastAsia="Arial" w:hAnsi="Arial" w:cs="Arial"/>
          <w:b/>
          <w:bCs/>
        </w:rPr>
        <w:t xml:space="preserve"> treningu do Recepty na Ruch</w:t>
      </w:r>
      <w:r w:rsidR="5452CA59" w:rsidRPr="510A8E55">
        <w:rPr>
          <w:rFonts w:ascii="Arial" w:eastAsia="Arial" w:hAnsi="Arial" w:cs="Arial"/>
          <w:b/>
          <w:bCs/>
        </w:rPr>
        <w:t xml:space="preserve"> – </w:t>
      </w:r>
      <w:r w:rsidR="5452CA59" w:rsidRPr="510A8E55">
        <w:rPr>
          <w:rFonts w:ascii="Arial" w:eastAsia="Arial" w:hAnsi="Arial" w:cs="Arial"/>
        </w:rPr>
        <w:t xml:space="preserve">dodanie treningu do wystawionej i zapisanej Recepty na Ruch wraz z przypisanymi </w:t>
      </w:r>
      <w:r w:rsidR="250824A7" w:rsidRPr="510A8E55">
        <w:rPr>
          <w:rFonts w:ascii="Arial" w:eastAsia="Arial" w:hAnsi="Arial" w:cs="Arial"/>
        </w:rPr>
        <w:t>aktywnościami</w:t>
      </w:r>
      <w:r w:rsidR="5452CA59" w:rsidRPr="510A8E55">
        <w:rPr>
          <w:rFonts w:ascii="Arial" w:eastAsia="Arial" w:hAnsi="Arial" w:cs="Arial"/>
        </w:rPr>
        <w:t xml:space="preserve"> i ćwiczeniami</w:t>
      </w:r>
      <w:r w:rsidR="004E32A9">
        <w:rPr>
          <w:rFonts w:ascii="Arial" w:eastAsia="Arial" w:hAnsi="Arial" w:cs="Arial"/>
        </w:rPr>
        <w:t>.</w:t>
      </w:r>
    </w:p>
    <w:p w14:paraId="55FBDE20" w14:textId="46BBE26C" w:rsidR="00E46697" w:rsidRPr="00C93E94" w:rsidRDefault="0FAB6AB4" w:rsidP="00CB18C8">
      <w:pPr>
        <w:pStyle w:val="Akapitzlist"/>
        <w:numPr>
          <w:ilvl w:val="0"/>
          <w:numId w:val="2"/>
        </w:numPr>
        <w:rPr>
          <w:rFonts w:ascii="Arial" w:eastAsia="Arial" w:hAnsi="Arial" w:cs="Arial"/>
          <w:szCs w:val="22"/>
          <w:u w:val="single"/>
        </w:rPr>
      </w:pPr>
      <w:r w:rsidRPr="1579D4A3">
        <w:rPr>
          <w:rFonts w:ascii="Arial" w:eastAsia="Arial" w:hAnsi="Arial" w:cs="Arial"/>
          <w:szCs w:val="22"/>
          <w:u w:val="single"/>
        </w:rPr>
        <w:t>Odczyt Recepty na Ruch</w:t>
      </w:r>
      <w:r w:rsidR="307A86A0" w:rsidRPr="1579D4A3">
        <w:rPr>
          <w:rFonts w:ascii="Arial" w:eastAsia="Arial" w:hAnsi="Arial" w:cs="Arial"/>
          <w:szCs w:val="22"/>
          <w:u w:val="single"/>
        </w:rPr>
        <w:t xml:space="preserve"> po identyfikatorze recepty:</w:t>
      </w:r>
    </w:p>
    <w:p w14:paraId="1BEFCEA5" w14:textId="2E08A80A" w:rsidR="00E46697" w:rsidRPr="00C93E94" w:rsidRDefault="307A86A0" w:rsidP="510A8E55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510A8E55">
        <w:rPr>
          <w:rFonts w:ascii="Arial" w:eastAsia="Arial" w:hAnsi="Arial" w:cs="Arial"/>
          <w:b/>
          <w:bCs/>
          <w:color w:val="000000" w:themeColor="text1"/>
        </w:rPr>
        <w:t xml:space="preserve">Operacja pobrania </w:t>
      </w:r>
      <w:proofErr w:type="spellStart"/>
      <w:r w:rsidRPr="510A8E55">
        <w:rPr>
          <w:rFonts w:ascii="Arial" w:eastAsia="Arial" w:hAnsi="Arial" w:cs="Arial"/>
          <w:b/>
          <w:bCs/>
          <w:color w:val="000000" w:themeColor="text1"/>
        </w:rPr>
        <w:t>token</w:t>
      </w:r>
      <w:r w:rsidR="00A3105B" w:rsidRPr="510A8E55">
        <w:rPr>
          <w:rFonts w:ascii="Arial" w:eastAsia="Arial" w:hAnsi="Arial" w:cs="Arial"/>
          <w:b/>
          <w:bCs/>
          <w:color w:val="000000" w:themeColor="text1"/>
        </w:rPr>
        <w:t>a</w:t>
      </w:r>
      <w:proofErr w:type="spellEnd"/>
      <w:r w:rsidRPr="510A8E55">
        <w:rPr>
          <w:rFonts w:ascii="Arial" w:eastAsia="Arial" w:hAnsi="Arial" w:cs="Arial"/>
          <w:b/>
          <w:bCs/>
          <w:color w:val="000000" w:themeColor="text1"/>
        </w:rPr>
        <w:t xml:space="preserve"> dostępowego </w:t>
      </w:r>
      <w:r w:rsidR="18CCC62B" w:rsidRPr="510A8E55">
        <w:rPr>
          <w:rFonts w:ascii="Arial" w:eastAsia="Arial" w:hAnsi="Arial" w:cs="Arial"/>
          <w:b/>
          <w:bCs/>
        </w:rPr>
        <w:t>–</w:t>
      </w:r>
      <w:r w:rsidRPr="510A8E55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Pr="510A8E55">
        <w:rPr>
          <w:rFonts w:ascii="Arial" w:eastAsia="Arial" w:hAnsi="Arial" w:cs="Arial"/>
          <w:color w:val="000000" w:themeColor="text1"/>
        </w:rPr>
        <w:t xml:space="preserve">uwierzytelnienie dostępu do systemu SGO poprzez Serwer autoryzacyjny dla usług Recepta na Ruch </w:t>
      </w:r>
      <w:proofErr w:type="spellStart"/>
      <w:r w:rsidRPr="510A8E55">
        <w:rPr>
          <w:rFonts w:ascii="Arial" w:eastAsia="Arial" w:hAnsi="Arial" w:cs="Arial"/>
          <w:color w:val="000000" w:themeColor="text1"/>
        </w:rPr>
        <w:t>CeZ</w:t>
      </w:r>
      <w:proofErr w:type="spellEnd"/>
      <w:r w:rsidRPr="510A8E55">
        <w:rPr>
          <w:rFonts w:ascii="Arial" w:eastAsia="Arial" w:hAnsi="Arial" w:cs="Arial"/>
          <w:color w:val="000000" w:themeColor="text1"/>
        </w:rPr>
        <w:t xml:space="preserve"> w przypadku, gdy nie posiadamy </w:t>
      </w:r>
      <w:proofErr w:type="spellStart"/>
      <w:r w:rsidRPr="510A8E55">
        <w:rPr>
          <w:rFonts w:ascii="Arial" w:eastAsia="Arial" w:hAnsi="Arial" w:cs="Arial"/>
          <w:color w:val="000000" w:themeColor="text1"/>
        </w:rPr>
        <w:t>token</w:t>
      </w:r>
      <w:r w:rsidR="00A3105B" w:rsidRPr="510A8E55">
        <w:rPr>
          <w:rFonts w:ascii="Arial" w:eastAsia="Arial" w:hAnsi="Arial" w:cs="Arial"/>
          <w:color w:val="000000" w:themeColor="text1"/>
        </w:rPr>
        <w:t>a</w:t>
      </w:r>
      <w:proofErr w:type="spellEnd"/>
      <w:r w:rsidRPr="510A8E55">
        <w:rPr>
          <w:rFonts w:ascii="Arial" w:eastAsia="Arial" w:hAnsi="Arial" w:cs="Arial"/>
          <w:color w:val="000000" w:themeColor="text1"/>
        </w:rPr>
        <w:t xml:space="preserve"> lub </w:t>
      </w:r>
      <w:proofErr w:type="spellStart"/>
      <w:r w:rsidRPr="510A8E55">
        <w:rPr>
          <w:rFonts w:ascii="Arial" w:eastAsia="Arial" w:hAnsi="Arial" w:cs="Arial"/>
          <w:color w:val="000000" w:themeColor="text1"/>
        </w:rPr>
        <w:t>token</w:t>
      </w:r>
      <w:proofErr w:type="spellEnd"/>
      <w:r w:rsidRPr="510A8E55">
        <w:rPr>
          <w:rFonts w:ascii="Arial" w:eastAsia="Arial" w:hAnsi="Arial" w:cs="Arial"/>
          <w:color w:val="000000" w:themeColor="text1"/>
        </w:rPr>
        <w:t xml:space="preserve"> stracił swoją ważność.</w:t>
      </w:r>
    </w:p>
    <w:p w14:paraId="3CC9563D" w14:textId="4BCD6DED" w:rsidR="00E46697" w:rsidRPr="00C93E94" w:rsidRDefault="307A86A0" w:rsidP="00CB18C8">
      <w:pPr>
        <w:pStyle w:val="Akapitzlist"/>
        <w:numPr>
          <w:ilvl w:val="1"/>
          <w:numId w:val="2"/>
        </w:numPr>
        <w:rPr>
          <w:szCs w:val="22"/>
        </w:rPr>
      </w:pPr>
      <w:r w:rsidRPr="510A8E55">
        <w:rPr>
          <w:rFonts w:ascii="Arial" w:eastAsia="Arial" w:hAnsi="Arial" w:cs="Arial"/>
          <w:b/>
          <w:bCs/>
        </w:rPr>
        <w:t xml:space="preserve">Operacja odczytu Recepty na Ruch po identyfikatorze recepty – </w:t>
      </w:r>
      <w:r w:rsidRPr="510A8E55">
        <w:rPr>
          <w:rFonts w:ascii="Arial" w:eastAsia="Arial" w:hAnsi="Arial" w:cs="Arial"/>
        </w:rPr>
        <w:t>odczytanie zapisanej w systemie SGO Recepty na Ruch podając identyfikator recepty</w:t>
      </w:r>
      <w:r w:rsidR="004E32A9">
        <w:rPr>
          <w:rFonts w:ascii="Arial" w:eastAsia="Arial" w:hAnsi="Arial" w:cs="Arial"/>
        </w:rPr>
        <w:t>.</w:t>
      </w:r>
    </w:p>
    <w:p w14:paraId="39E1627F" w14:textId="7979EE31" w:rsidR="00E46697" w:rsidRPr="00C93E94" w:rsidRDefault="307A86A0" w:rsidP="00CB18C8">
      <w:pPr>
        <w:pStyle w:val="Akapitzlist"/>
        <w:numPr>
          <w:ilvl w:val="0"/>
          <w:numId w:val="2"/>
        </w:numPr>
        <w:rPr>
          <w:rFonts w:ascii="Arial" w:hAnsi="Arial" w:cs="Arial"/>
          <w:szCs w:val="22"/>
          <w:u w:val="single"/>
        </w:rPr>
      </w:pPr>
      <w:r w:rsidRPr="1579D4A3">
        <w:rPr>
          <w:rFonts w:ascii="Arial" w:eastAsia="Arial" w:hAnsi="Arial" w:cs="Arial"/>
          <w:szCs w:val="22"/>
          <w:u w:val="single"/>
        </w:rPr>
        <w:t>Odczyt Recepty na Ruch po identyfikatorze pacjenta</w:t>
      </w:r>
      <w:r w:rsidR="0FAB6AB4" w:rsidRPr="1579D4A3">
        <w:rPr>
          <w:rFonts w:ascii="Arial" w:eastAsia="Arial" w:hAnsi="Arial" w:cs="Arial"/>
          <w:szCs w:val="22"/>
          <w:u w:val="single"/>
        </w:rPr>
        <w:t>:</w:t>
      </w:r>
    </w:p>
    <w:p w14:paraId="7CCE7AD0" w14:textId="5D7F9253" w:rsidR="00E46697" w:rsidRPr="00C93E94" w:rsidRDefault="0FAB6AB4" w:rsidP="510A8E55">
      <w:pPr>
        <w:pStyle w:val="Akapitzlist"/>
        <w:numPr>
          <w:ilvl w:val="1"/>
          <w:numId w:val="2"/>
        </w:numPr>
        <w:rPr>
          <w:rFonts w:ascii="Arial" w:eastAsia="Arial" w:hAnsi="Arial" w:cs="Arial"/>
        </w:rPr>
      </w:pPr>
      <w:r w:rsidRPr="510A8E55">
        <w:rPr>
          <w:rFonts w:ascii="Arial" w:eastAsia="Arial" w:hAnsi="Arial" w:cs="Arial"/>
          <w:b/>
          <w:bCs/>
          <w:color w:val="000000" w:themeColor="text1"/>
        </w:rPr>
        <w:t xml:space="preserve">Operacja pobrania </w:t>
      </w:r>
      <w:proofErr w:type="spellStart"/>
      <w:r w:rsidRPr="510A8E55">
        <w:rPr>
          <w:rFonts w:ascii="Arial" w:eastAsia="Arial" w:hAnsi="Arial" w:cs="Arial"/>
          <w:b/>
          <w:bCs/>
          <w:color w:val="000000" w:themeColor="text1"/>
        </w:rPr>
        <w:t>token</w:t>
      </w:r>
      <w:r w:rsidR="00A3105B" w:rsidRPr="510A8E55">
        <w:rPr>
          <w:rFonts w:ascii="Arial" w:eastAsia="Arial" w:hAnsi="Arial" w:cs="Arial"/>
          <w:b/>
          <w:bCs/>
          <w:color w:val="000000" w:themeColor="text1"/>
        </w:rPr>
        <w:t>a</w:t>
      </w:r>
      <w:proofErr w:type="spellEnd"/>
      <w:r w:rsidRPr="510A8E55">
        <w:rPr>
          <w:rFonts w:ascii="Arial" w:eastAsia="Arial" w:hAnsi="Arial" w:cs="Arial"/>
          <w:b/>
          <w:bCs/>
          <w:color w:val="000000" w:themeColor="text1"/>
        </w:rPr>
        <w:t xml:space="preserve"> dostępowego </w:t>
      </w:r>
      <w:r w:rsidR="60C7F60B" w:rsidRPr="510A8E55">
        <w:rPr>
          <w:rFonts w:ascii="Arial" w:eastAsia="Arial" w:hAnsi="Arial" w:cs="Arial"/>
          <w:b/>
          <w:bCs/>
        </w:rPr>
        <w:t>–</w:t>
      </w:r>
      <w:r w:rsidRPr="510A8E55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Pr="510A8E55">
        <w:rPr>
          <w:rFonts w:ascii="Arial" w:eastAsia="Arial" w:hAnsi="Arial" w:cs="Arial"/>
          <w:color w:val="000000" w:themeColor="text1"/>
        </w:rPr>
        <w:t xml:space="preserve">uwierzytelnienie dostępu do systemu SGO poprzez Serwer autoryzacyjny dla usług Recepta na Ruch </w:t>
      </w:r>
      <w:proofErr w:type="spellStart"/>
      <w:r w:rsidRPr="510A8E55">
        <w:rPr>
          <w:rFonts w:ascii="Arial" w:eastAsia="Arial" w:hAnsi="Arial" w:cs="Arial"/>
          <w:color w:val="000000" w:themeColor="text1"/>
        </w:rPr>
        <w:t>CeZ</w:t>
      </w:r>
      <w:proofErr w:type="spellEnd"/>
      <w:r w:rsidRPr="510A8E55">
        <w:rPr>
          <w:rFonts w:ascii="Arial" w:eastAsia="Arial" w:hAnsi="Arial" w:cs="Arial"/>
          <w:color w:val="000000" w:themeColor="text1"/>
        </w:rPr>
        <w:t xml:space="preserve"> w </w:t>
      </w:r>
      <w:r w:rsidR="075C3EF0" w:rsidRPr="510A8E55">
        <w:rPr>
          <w:rFonts w:ascii="Arial" w:eastAsia="Arial" w:hAnsi="Arial" w:cs="Arial"/>
          <w:color w:val="000000" w:themeColor="text1"/>
        </w:rPr>
        <w:t>przypadku,</w:t>
      </w:r>
      <w:r w:rsidRPr="510A8E55">
        <w:rPr>
          <w:rFonts w:ascii="Arial" w:eastAsia="Arial" w:hAnsi="Arial" w:cs="Arial"/>
          <w:color w:val="000000" w:themeColor="text1"/>
        </w:rPr>
        <w:t xml:space="preserve"> gdy nie posiadamy </w:t>
      </w:r>
      <w:proofErr w:type="spellStart"/>
      <w:r w:rsidRPr="510A8E55">
        <w:rPr>
          <w:rFonts w:ascii="Arial" w:eastAsia="Arial" w:hAnsi="Arial" w:cs="Arial"/>
          <w:color w:val="000000" w:themeColor="text1"/>
        </w:rPr>
        <w:t>token</w:t>
      </w:r>
      <w:r w:rsidR="00A3105B" w:rsidRPr="510A8E55">
        <w:rPr>
          <w:rFonts w:ascii="Arial" w:eastAsia="Arial" w:hAnsi="Arial" w:cs="Arial"/>
          <w:color w:val="000000" w:themeColor="text1"/>
        </w:rPr>
        <w:t>a</w:t>
      </w:r>
      <w:proofErr w:type="spellEnd"/>
      <w:r w:rsidRPr="510A8E55">
        <w:rPr>
          <w:rFonts w:ascii="Arial" w:eastAsia="Arial" w:hAnsi="Arial" w:cs="Arial"/>
          <w:color w:val="000000" w:themeColor="text1"/>
        </w:rPr>
        <w:t xml:space="preserve"> lub </w:t>
      </w:r>
      <w:proofErr w:type="spellStart"/>
      <w:r w:rsidRPr="510A8E55">
        <w:rPr>
          <w:rFonts w:ascii="Arial" w:eastAsia="Arial" w:hAnsi="Arial" w:cs="Arial"/>
          <w:color w:val="000000" w:themeColor="text1"/>
        </w:rPr>
        <w:t>token</w:t>
      </w:r>
      <w:proofErr w:type="spellEnd"/>
      <w:r w:rsidRPr="510A8E55">
        <w:rPr>
          <w:rFonts w:ascii="Arial" w:eastAsia="Arial" w:hAnsi="Arial" w:cs="Arial"/>
          <w:color w:val="000000" w:themeColor="text1"/>
        </w:rPr>
        <w:t xml:space="preserve"> stracił swoją ważność.</w:t>
      </w:r>
    </w:p>
    <w:p w14:paraId="1BEA594A" w14:textId="22FEF212" w:rsidR="00E46697" w:rsidRPr="00C93E94" w:rsidRDefault="0FAB6AB4" w:rsidP="510A8E55">
      <w:pPr>
        <w:pStyle w:val="Akapitzlist"/>
        <w:numPr>
          <w:ilvl w:val="1"/>
          <w:numId w:val="2"/>
        </w:numPr>
        <w:rPr>
          <w:rFonts w:ascii="Arial" w:eastAsia="Arial" w:hAnsi="Arial" w:cs="Arial"/>
        </w:rPr>
      </w:pPr>
      <w:r w:rsidRPr="510A8E55">
        <w:rPr>
          <w:rFonts w:ascii="Arial" w:eastAsia="Arial" w:hAnsi="Arial" w:cs="Arial"/>
          <w:b/>
          <w:bCs/>
        </w:rPr>
        <w:t>Operacja odczytu Recepty na Ruch po identyfikatorze pacjenta</w:t>
      </w:r>
      <w:r w:rsidR="185C7202" w:rsidRPr="510A8E55">
        <w:rPr>
          <w:rFonts w:ascii="Arial" w:eastAsia="Arial" w:hAnsi="Arial" w:cs="Arial"/>
          <w:b/>
          <w:bCs/>
        </w:rPr>
        <w:t xml:space="preserve"> </w:t>
      </w:r>
      <w:r w:rsidR="69C9F166" w:rsidRPr="510A8E55">
        <w:rPr>
          <w:rFonts w:ascii="Arial" w:eastAsia="Arial" w:hAnsi="Arial" w:cs="Arial"/>
          <w:b/>
          <w:bCs/>
        </w:rPr>
        <w:t>–</w:t>
      </w:r>
      <w:r w:rsidR="69C9F166" w:rsidRPr="510A8E55">
        <w:rPr>
          <w:rFonts w:ascii="Arial" w:eastAsia="Arial" w:hAnsi="Arial" w:cs="Arial"/>
        </w:rPr>
        <w:t xml:space="preserve"> </w:t>
      </w:r>
      <w:r w:rsidR="185C7202" w:rsidRPr="510A8E55">
        <w:rPr>
          <w:rFonts w:ascii="Arial" w:eastAsia="Arial" w:hAnsi="Arial" w:cs="Arial"/>
        </w:rPr>
        <w:t xml:space="preserve"> odczytanie zapisanej w systemie SGO Recepty na Ruch podając identyfikator pacjenta</w:t>
      </w:r>
      <w:r w:rsidR="004E32A9">
        <w:rPr>
          <w:rFonts w:ascii="Arial" w:eastAsia="Arial" w:hAnsi="Arial" w:cs="Arial"/>
        </w:rPr>
        <w:t>.</w:t>
      </w:r>
    </w:p>
    <w:p w14:paraId="610A5346" w14:textId="021001B4" w:rsidR="00E46697" w:rsidRPr="00C93E94" w:rsidRDefault="21D9628C" w:rsidP="00CB18C8">
      <w:pPr>
        <w:pStyle w:val="Akapitzlist"/>
        <w:numPr>
          <w:ilvl w:val="0"/>
          <w:numId w:val="2"/>
        </w:numPr>
        <w:rPr>
          <w:rFonts w:ascii="Arial" w:eastAsia="Arial" w:hAnsi="Arial" w:cs="Arial"/>
          <w:szCs w:val="22"/>
          <w:u w:val="single"/>
        </w:rPr>
      </w:pPr>
      <w:r w:rsidRPr="1579D4A3">
        <w:rPr>
          <w:rFonts w:ascii="Arial" w:eastAsia="Arial" w:hAnsi="Arial" w:cs="Arial"/>
          <w:szCs w:val="22"/>
          <w:u w:val="single"/>
        </w:rPr>
        <w:t xml:space="preserve">Pobranie listy </w:t>
      </w:r>
      <w:r w:rsidR="00C91EC5" w:rsidRPr="006E6DF9">
        <w:rPr>
          <w:rFonts w:ascii="Arial" w:eastAsia="Arial" w:hAnsi="Arial" w:cs="Arial"/>
          <w:szCs w:val="22"/>
          <w:u w:val="single"/>
        </w:rPr>
        <w:t>Recept Na Ruch</w:t>
      </w:r>
      <w:r w:rsidRPr="1579D4A3">
        <w:rPr>
          <w:rFonts w:ascii="Arial" w:eastAsia="Arial" w:hAnsi="Arial" w:cs="Arial"/>
          <w:szCs w:val="22"/>
          <w:u w:val="single"/>
        </w:rPr>
        <w:t>:</w:t>
      </w:r>
    </w:p>
    <w:p w14:paraId="06988860" w14:textId="5D1E1979" w:rsidR="00E46697" w:rsidRPr="00C93E94" w:rsidRDefault="75360B15" w:rsidP="00CB18C8">
      <w:pPr>
        <w:pStyle w:val="Akapitzlist"/>
        <w:numPr>
          <w:ilvl w:val="1"/>
          <w:numId w:val="2"/>
        </w:numPr>
        <w:rPr>
          <w:rFonts w:ascii="Arial" w:eastAsia="Arial" w:hAnsi="Arial" w:cs="Arial"/>
        </w:rPr>
      </w:pPr>
      <w:r w:rsidRPr="510A8E55">
        <w:rPr>
          <w:rFonts w:ascii="Arial" w:eastAsia="Arial" w:hAnsi="Arial" w:cs="Arial"/>
          <w:b/>
          <w:bCs/>
          <w:color w:val="000000" w:themeColor="text1"/>
        </w:rPr>
        <w:lastRenderedPageBreak/>
        <w:t xml:space="preserve">Operacja pobrania </w:t>
      </w:r>
      <w:proofErr w:type="spellStart"/>
      <w:r w:rsidRPr="510A8E55">
        <w:rPr>
          <w:rFonts w:ascii="Arial" w:eastAsia="Arial" w:hAnsi="Arial" w:cs="Arial"/>
          <w:b/>
          <w:bCs/>
          <w:color w:val="000000" w:themeColor="text1"/>
        </w:rPr>
        <w:t>token</w:t>
      </w:r>
      <w:r w:rsidR="00A3105B" w:rsidRPr="510A8E55">
        <w:rPr>
          <w:rFonts w:ascii="Arial" w:eastAsia="Arial" w:hAnsi="Arial" w:cs="Arial"/>
          <w:b/>
          <w:bCs/>
          <w:color w:val="000000" w:themeColor="text1"/>
        </w:rPr>
        <w:t>a</w:t>
      </w:r>
      <w:proofErr w:type="spellEnd"/>
      <w:r w:rsidRPr="510A8E55">
        <w:rPr>
          <w:rFonts w:ascii="Arial" w:eastAsia="Arial" w:hAnsi="Arial" w:cs="Arial"/>
          <w:b/>
          <w:bCs/>
          <w:color w:val="000000" w:themeColor="text1"/>
        </w:rPr>
        <w:t xml:space="preserve"> dostępowego</w:t>
      </w:r>
      <w:r w:rsidR="640C92E2" w:rsidRPr="510A8E55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="38937E77" w:rsidRPr="510A8E55">
        <w:rPr>
          <w:rFonts w:ascii="Arial" w:eastAsia="Arial" w:hAnsi="Arial" w:cs="Arial"/>
          <w:b/>
          <w:bCs/>
        </w:rPr>
        <w:t>–</w:t>
      </w:r>
      <w:r w:rsidR="640C92E2" w:rsidRPr="510A8E55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="640C92E2" w:rsidRPr="510A8E55">
        <w:rPr>
          <w:rFonts w:ascii="Arial" w:eastAsia="Arial" w:hAnsi="Arial" w:cs="Arial"/>
          <w:color w:val="000000" w:themeColor="text1"/>
        </w:rPr>
        <w:t xml:space="preserve">uwierzytelnienie dostępu do systemu SGO poprzez Serwer autoryzacyjny dla usług Recepta na Ruch </w:t>
      </w:r>
      <w:proofErr w:type="spellStart"/>
      <w:r w:rsidR="640C92E2" w:rsidRPr="510A8E55">
        <w:rPr>
          <w:rFonts w:ascii="Arial" w:eastAsia="Arial" w:hAnsi="Arial" w:cs="Arial"/>
          <w:color w:val="000000" w:themeColor="text1"/>
        </w:rPr>
        <w:t>CeZ</w:t>
      </w:r>
      <w:proofErr w:type="spellEnd"/>
      <w:r w:rsidR="640C92E2" w:rsidRPr="510A8E55">
        <w:rPr>
          <w:rFonts w:ascii="Arial" w:eastAsia="Arial" w:hAnsi="Arial" w:cs="Arial"/>
          <w:color w:val="000000" w:themeColor="text1"/>
        </w:rPr>
        <w:t xml:space="preserve"> w </w:t>
      </w:r>
      <w:r w:rsidR="2A4063A5" w:rsidRPr="510A8E55">
        <w:rPr>
          <w:rFonts w:ascii="Arial" w:eastAsia="Arial" w:hAnsi="Arial" w:cs="Arial"/>
          <w:color w:val="000000" w:themeColor="text1"/>
        </w:rPr>
        <w:t>przypadku,</w:t>
      </w:r>
      <w:r w:rsidR="640C92E2" w:rsidRPr="510A8E55">
        <w:rPr>
          <w:rFonts w:ascii="Arial" w:eastAsia="Arial" w:hAnsi="Arial" w:cs="Arial"/>
          <w:color w:val="000000" w:themeColor="text1"/>
        </w:rPr>
        <w:t xml:space="preserve"> gdy nie posiadamy </w:t>
      </w:r>
      <w:proofErr w:type="spellStart"/>
      <w:r w:rsidR="640C92E2" w:rsidRPr="510A8E55">
        <w:rPr>
          <w:rFonts w:ascii="Arial" w:eastAsia="Arial" w:hAnsi="Arial" w:cs="Arial"/>
          <w:color w:val="000000" w:themeColor="text1"/>
        </w:rPr>
        <w:t>token</w:t>
      </w:r>
      <w:r w:rsidR="00A3105B" w:rsidRPr="510A8E55">
        <w:rPr>
          <w:rFonts w:ascii="Arial" w:eastAsia="Arial" w:hAnsi="Arial" w:cs="Arial"/>
          <w:color w:val="000000" w:themeColor="text1"/>
        </w:rPr>
        <w:t>a</w:t>
      </w:r>
      <w:proofErr w:type="spellEnd"/>
      <w:r w:rsidR="640C92E2" w:rsidRPr="510A8E55">
        <w:rPr>
          <w:rFonts w:ascii="Arial" w:eastAsia="Arial" w:hAnsi="Arial" w:cs="Arial"/>
          <w:color w:val="000000" w:themeColor="text1"/>
        </w:rPr>
        <w:t xml:space="preserve"> lub </w:t>
      </w:r>
      <w:proofErr w:type="spellStart"/>
      <w:r w:rsidR="640C92E2" w:rsidRPr="510A8E55">
        <w:rPr>
          <w:rFonts w:ascii="Arial" w:eastAsia="Arial" w:hAnsi="Arial" w:cs="Arial"/>
          <w:color w:val="000000" w:themeColor="text1"/>
        </w:rPr>
        <w:t>token</w:t>
      </w:r>
      <w:proofErr w:type="spellEnd"/>
      <w:r w:rsidR="640C92E2" w:rsidRPr="510A8E55">
        <w:rPr>
          <w:rFonts w:ascii="Arial" w:eastAsia="Arial" w:hAnsi="Arial" w:cs="Arial"/>
          <w:color w:val="000000" w:themeColor="text1"/>
        </w:rPr>
        <w:t xml:space="preserve"> stracił swoją ważność.</w:t>
      </w:r>
    </w:p>
    <w:p w14:paraId="75ED6E0F" w14:textId="29994F44" w:rsidR="00E46697" w:rsidRPr="00C93E94" w:rsidRDefault="75360B15" w:rsidP="00CB18C8">
      <w:pPr>
        <w:pStyle w:val="Akapitzlist"/>
        <w:numPr>
          <w:ilvl w:val="1"/>
          <w:numId w:val="2"/>
        </w:numPr>
        <w:rPr>
          <w:rFonts w:ascii="Arial" w:eastAsia="Arial" w:hAnsi="Arial" w:cs="Arial"/>
          <w:b/>
          <w:bCs/>
          <w:szCs w:val="22"/>
        </w:rPr>
      </w:pPr>
      <w:r w:rsidRPr="510A8E55">
        <w:rPr>
          <w:rFonts w:ascii="Arial" w:eastAsia="Arial" w:hAnsi="Arial" w:cs="Arial"/>
          <w:b/>
          <w:bCs/>
        </w:rPr>
        <w:t xml:space="preserve">Operacja pobrania listy Recept </w:t>
      </w:r>
      <w:r w:rsidR="00C91EC5" w:rsidRPr="510A8E55">
        <w:rPr>
          <w:rFonts w:ascii="Arial" w:eastAsia="Arial" w:hAnsi="Arial" w:cs="Arial"/>
          <w:b/>
          <w:bCs/>
        </w:rPr>
        <w:t>N</w:t>
      </w:r>
      <w:r w:rsidRPr="510A8E55">
        <w:rPr>
          <w:rFonts w:ascii="Arial" w:eastAsia="Arial" w:hAnsi="Arial" w:cs="Arial"/>
          <w:b/>
          <w:bCs/>
        </w:rPr>
        <w:t>a Ruch</w:t>
      </w:r>
      <w:r w:rsidR="421CD395" w:rsidRPr="510A8E55">
        <w:rPr>
          <w:rFonts w:ascii="Arial" w:eastAsia="Arial" w:hAnsi="Arial" w:cs="Arial"/>
          <w:b/>
          <w:bCs/>
        </w:rPr>
        <w:t xml:space="preserve"> – </w:t>
      </w:r>
      <w:r w:rsidR="6F6C7362" w:rsidRPr="510A8E55">
        <w:rPr>
          <w:rFonts w:ascii="Arial" w:eastAsia="Arial" w:hAnsi="Arial" w:cs="Arial"/>
        </w:rPr>
        <w:t xml:space="preserve">pobranie listy Recept </w:t>
      </w:r>
      <w:r w:rsidR="00C91EC5" w:rsidRPr="510A8E55">
        <w:rPr>
          <w:rFonts w:ascii="Arial" w:eastAsia="Arial" w:hAnsi="Arial" w:cs="Arial"/>
        </w:rPr>
        <w:t>N</w:t>
      </w:r>
      <w:r w:rsidR="6F6C7362" w:rsidRPr="510A8E55">
        <w:rPr>
          <w:rFonts w:ascii="Arial" w:eastAsia="Arial" w:hAnsi="Arial" w:cs="Arial"/>
        </w:rPr>
        <w:t>a Ruch wystawionych w danym podmiocie zawierającej podstawowe dane recept</w:t>
      </w:r>
      <w:r w:rsidR="004E32A9">
        <w:rPr>
          <w:rFonts w:ascii="Arial" w:eastAsia="Arial" w:hAnsi="Arial" w:cs="Arial"/>
        </w:rPr>
        <w:t>.</w:t>
      </w:r>
    </w:p>
    <w:p w14:paraId="781ABBC8" w14:textId="4D6A3F53" w:rsidR="1ABE5CFF" w:rsidRDefault="1ABE5CFF" w:rsidP="510A8E55">
      <w:pPr>
        <w:pStyle w:val="Akapitzlist"/>
        <w:numPr>
          <w:ilvl w:val="0"/>
          <w:numId w:val="2"/>
        </w:numPr>
        <w:rPr>
          <w:rFonts w:ascii="Arial" w:eastAsia="Arial" w:hAnsi="Arial" w:cs="Arial"/>
          <w:u w:val="single"/>
        </w:rPr>
      </w:pPr>
      <w:r w:rsidRPr="510A8E55">
        <w:rPr>
          <w:rFonts w:ascii="Arial" w:eastAsia="Arial" w:hAnsi="Arial" w:cs="Arial"/>
          <w:u w:val="single"/>
        </w:rPr>
        <w:t>Edycja treningu Recepty Na Ruch:</w:t>
      </w:r>
    </w:p>
    <w:p w14:paraId="09A537D2" w14:textId="396E2171" w:rsidR="1ABE5CFF" w:rsidRDefault="1ABE5CFF" w:rsidP="510A8E55">
      <w:pPr>
        <w:pStyle w:val="Akapitzlist"/>
        <w:numPr>
          <w:ilvl w:val="1"/>
          <w:numId w:val="2"/>
        </w:numPr>
        <w:rPr>
          <w:rFonts w:ascii="Arial" w:eastAsia="Arial" w:hAnsi="Arial" w:cs="Arial"/>
        </w:rPr>
      </w:pPr>
      <w:r w:rsidRPr="510A8E55">
        <w:rPr>
          <w:rFonts w:ascii="Arial" w:eastAsia="Arial" w:hAnsi="Arial" w:cs="Arial"/>
          <w:b/>
          <w:bCs/>
          <w:color w:val="000000" w:themeColor="text1"/>
        </w:rPr>
        <w:t xml:space="preserve">Operacja pobrania </w:t>
      </w:r>
      <w:proofErr w:type="spellStart"/>
      <w:r w:rsidRPr="510A8E55">
        <w:rPr>
          <w:rFonts w:ascii="Arial" w:eastAsia="Arial" w:hAnsi="Arial" w:cs="Arial"/>
          <w:b/>
          <w:bCs/>
          <w:color w:val="000000" w:themeColor="text1"/>
        </w:rPr>
        <w:t>tokena</w:t>
      </w:r>
      <w:proofErr w:type="spellEnd"/>
      <w:r w:rsidRPr="510A8E55">
        <w:rPr>
          <w:rFonts w:ascii="Arial" w:eastAsia="Arial" w:hAnsi="Arial" w:cs="Arial"/>
          <w:b/>
          <w:bCs/>
          <w:color w:val="000000" w:themeColor="text1"/>
        </w:rPr>
        <w:t xml:space="preserve"> dostępowego </w:t>
      </w:r>
      <w:r w:rsidR="77AC57C6" w:rsidRPr="510A8E55">
        <w:rPr>
          <w:rFonts w:ascii="Arial" w:eastAsia="Arial" w:hAnsi="Arial" w:cs="Arial"/>
          <w:b/>
          <w:bCs/>
        </w:rPr>
        <w:t>–</w:t>
      </w:r>
      <w:r w:rsidRPr="510A8E55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Pr="510A8E55">
        <w:rPr>
          <w:rFonts w:ascii="Arial" w:eastAsia="Arial" w:hAnsi="Arial" w:cs="Arial"/>
          <w:color w:val="000000" w:themeColor="text1"/>
        </w:rPr>
        <w:t xml:space="preserve">uwierzytelnienie dostępu do systemu SGO poprzez Serwer autoryzacyjny dla usług Recepta na Ruch </w:t>
      </w:r>
      <w:proofErr w:type="spellStart"/>
      <w:r w:rsidRPr="510A8E55">
        <w:rPr>
          <w:rFonts w:ascii="Arial" w:eastAsia="Arial" w:hAnsi="Arial" w:cs="Arial"/>
          <w:color w:val="000000" w:themeColor="text1"/>
        </w:rPr>
        <w:t>CeZ</w:t>
      </w:r>
      <w:proofErr w:type="spellEnd"/>
      <w:r w:rsidRPr="510A8E55">
        <w:rPr>
          <w:rFonts w:ascii="Arial" w:eastAsia="Arial" w:hAnsi="Arial" w:cs="Arial"/>
          <w:color w:val="000000" w:themeColor="text1"/>
        </w:rPr>
        <w:t xml:space="preserve"> w przypadku, gdy nie posiadamy </w:t>
      </w:r>
      <w:proofErr w:type="spellStart"/>
      <w:r w:rsidRPr="510A8E55">
        <w:rPr>
          <w:rFonts w:ascii="Arial" w:eastAsia="Arial" w:hAnsi="Arial" w:cs="Arial"/>
          <w:color w:val="000000" w:themeColor="text1"/>
        </w:rPr>
        <w:t>tokena</w:t>
      </w:r>
      <w:proofErr w:type="spellEnd"/>
      <w:r w:rsidRPr="510A8E55">
        <w:rPr>
          <w:rFonts w:ascii="Arial" w:eastAsia="Arial" w:hAnsi="Arial" w:cs="Arial"/>
          <w:color w:val="000000" w:themeColor="text1"/>
        </w:rPr>
        <w:t xml:space="preserve"> lub </w:t>
      </w:r>
      <w:proofErr w:type="spellStart"/>
      <w:r w:rsidRPr="510A8E55">
        <w:rPr>
          <w:rFonts w:ascii="Arial" w:eastAsia="Arial" w:hAnsi="Arial" w:cs="Arial"/>
          <w:color w:val="000000" w:themeColor="text1"/>
        </w:rPr>
        <w:t>token</w:t>
      </w:r>
      <w:proofErr w:type="spellEnd"/>
      <w:r w:rsidRPr="510A8E55">
        <w:rPr>
          <w:rFonts w:ascii="Arial" w:eastAsia="Arial" w:hAnsi="Arial" w:cs="Arial"/>
          <w:color w:val="000000" w:themeColor="text1"/>
        </w:rPr>
        <w:t xml:space="preserve"> stracił swoją ważność.</w:t>
      </w:r>
    </w:p>
    <w:p w14:paraId="6E54A34A" w14:textId="7982BC6A" w:rsidR="1ABE5CFF" w:rsidRDefault="1ABE5CFF" w:rsidP="510A8E55">
      <w:pPr>
        <w:pStyle w:val="Akapitzlist"/>
        <w:numPr>
          <w:ilvl w:val="1"/>
          <w:numId w:val="2"/>
        </w:numPr>
        <w:rPr>
          <w:rFonts w:ascii="Arial" w:eastAsia="Arial" w:hAnsi="Arial" w:cs="Arial"/>
        </w:rPr>
      </w:pPr>
      <w:r w:rsidRPr="510A8E55">
        <w:rPr>
          <w:rFonts w:ascii="Arial" w:eastAsia="Arial" w:hAnsi="Arial" w:cs="Arial"/>
          <w:b/>
          <w:bCs/>
        </w:rPr>
        <w:t xml:space="preserve">Operacja edycji treningu Recepty Na Ruch – </w:t>
      </w:r>
      <w:r w:rsidR="5380DDEE" w:rsidRPr="510A8E55">
        <w:rPr>
          <w:rFonts w:ascii="Arial" w:eastAsia="Arial" w:hAnsi="Arial" w:cs="Arial"/>
        </w:rPr>
        <w:t>edycja</w:t>
      </w:r>
      <w:r w:rsidRPr="510A8E55">
        <w:rPr>
          <w:rFonts w:ascii="Arial" w:eastAsia="Arial" w:hAnsi="Arial" w:cs="Arial"/>
        </w:rPr>
        <w:t xml:space="preserve"> </w:t>
      </w:r>
      <w:r w:rsidR="5380DDEE" w:rsidRPr="510A8E55">
        <w:rPr>
          <w:rFonts w:ascii="Arial" w:eastAsia="Arial" w:hAnsi="Arial" w:cs="Arial"/>
        </w:rPr>
        <w:t>treningu</w:t>
      </w:r>
      <w:r w:rsidR="76B7BC50" w:rsidRPr="510A8E55">
        <w:rPr>
          <w:rFonts w:ascii="Arial" w:eastAsia="Arial" w:hAnsi="Arial" w:cs="Arial"/>
        </w:rPr>
        <w:t>/-ów</w:t>
      </w:r>
      <w:r w:rsidR="5380DDEE" w:rsidRPr="510A8E55">
        <w:rPr>
          <w:rFonts w:ascii="Arial" w:eastAsia="Arial" w:hAnsi="Arial" w:cs="Arial"/>
        </w:rPr>
        <w:t xml:space="preserve"> </w:t>
      </w:r>
      <w:r w:rsidRPr="510A8E55">
        <w:rPr>
          <w:rFonts w:ascii="Arial" w:eastAsia="Arial" w:hAnsi="Arial" w:cs="Arial"/>
        </w:rPr>
        <w:t>Recept</w:t>
      </w:r>
      <w:r w:rsidR="7CD4352E" w:rsidRPr="510A8E55">
        <w:rPr>
          <w:rFonts w:ascii="Arial" w:eastAsia="Arial" w:hAnsi="Arial" w:cs="Arial"/>
        </w:rPr>
        <w:t>y</w:t>
      </w:r>
      <w:r w:rsidRPr="510A8E55">
        <w:rPr>
          <w:rFonts w:ascii="Arial" w:eastAsia="Arial" w:hAnsi="Arial" w:cs="Arial"/>
        </w:rPr>
        <w:t xml:space="preserve"> Na Ruch</w:t>
      </w:r>
      <w:r w:rsidR="004E32A9">
        <w:rPr>
          <w:rFonts w:ascii="Arial" w:eastAsia="Arial" w:hAnsi="Arial" w:cs="Arial"/>
        </w:rPr>
        <w:t>.</w:t>
      </w:r>
    </w:p>
    <w:p w14:paraId="1D69BEEE" w14:textId="4EDE9D8B" w:rsidR="1ABE5CFF" w:rsidRDefault="1ABE5CFF" w:rsidP="510A8E55">
      <w:pPr>
        <w:pStyle w:val="Akapitzlist"/>
        <w:numPr>
          <w:ilvl w:val="0"/>
          <w:numId w:val="2"/>
        </w:numPr>
        <w:rPr>
          <w:rFonts w:ascii="Arial" w:eastAsia="Arial" w:hAnsi="Arial" w:cs="Arial"/>
          <w:u w:val="single"/>
        </w:rPr>
      </w:pPr>
      <w:proofErr w:type="spellStart"/>
      <w:r w:rsidRPr="510A8E55">
        <w:rPr>
          <w:rFonts w:ascii="Arial" w:eastAsia="Arial" w:hAnsi="Arial" w:cs="Arial"/>
          <w:u w:val="single"/>
        </w:rPr>
        <w:t>Usunicie</w:t>
      </w:r>
      <w:proofErr w:type="spellEnd"/>
      <w:r w:rsidRPr="510A8E55">
        <w:rPr>
          <w:rFonts w:ascii="Arial" w:eastAsia="Arial" w:hAnsi="Arial" w:cs="Arial"/>
          <w:u w:val="single"/>
        </w:rPr>
        <w:t xml:space="preserve"> treningu Recept Na Ruch:</w:t>
      </w:r>
    </w:p>
    <w:p w14:paraId="30DF255D" w14:textId="6F1AD954" w:rsidR="1ABE5CFF" w:rsidRDefault="1ABE5CFF" w:rsidP="510A8E55">
      <w:pPr>
        <w:pStyle w:val="Akapitzlist"/>
        <w:numPr>
          <w:ilvl w:val="1"/>
          <w:numId w:val="2"/>
        </w:numPr>
        <w:rPr>
          <w:rFonts w:ascii="Arial" w:eastAsia="Arial" w:hAnsi="Arial" w:cs="Arial"/>
        </w:rPr>
      </w:pPr>
      <w:r w:rsidRPr="510A8E55">
        <w:rPr>
          <w:rFonts w:ascii="Arial" w:eastAsia="Arial" w:hAnsi="Arial" w:cs="Arial"/>
          <w:b/>
          <w:bCs/>
          <w:color w:val="000000" w:themeColor="text1"/>
        </w:rPr>
        <w:t xml:space="preserve">Operacja pobrania </w:t>
      </w:r>
      <w:proofErr w:type="spellStart"/>
      <w:r w:rsidRPr="510A8E55">
        <w:rPr>
          <w:rFonts w:ascii="Arial" w:eastAsia="Arial" w:hAnsi="Arial" w:cs="Arial"/>
          <w:b/>
          <w:bCs/>
          <w:color w:val="000000" w:themeColor="text1"/>
        </w:rPr>
        <w:t>tokena</w:t>
      </w:r>
      <w:proofErr w:type="spellEnd"/>
      <w:r w:rsidRPr="510A8E55">
        <w:rPr>
          <w:rFonts w:ascii="Arial" w:eastAsia="Arial" w:hAnsi="Arial" w:cs="Arial"/>
          <w:b/>
          <w:bCs/>
          <w:color w:val="000000" w:themeColor="text1"/>
        </w:rPr>
        <w:t xml:space="preserve"> dostępowego </w:t>
      </w:r>
      <w:r w:rsidR="6E7CD3ED" w:rsidRPr="510A8E55">
        <w:rPr>
          <w:rFonts w:ascii="Arial" w:eastAsia="Arial" w:hAnsi="Arial" w:cs="Arial"/>
          <w:b/>
          <w:bCs/>
        </w:rPr>
        <w:t>–</w:t>
      </w:r>
      <w:r w:rsidRPr="510A8E55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Pr="510A8E55">
        <w:rPr>
          <w:rFonts w:ascii="Arial" w:eastAsia="Arial" w:hAnsi="Arial" w:cs="Arial"/>
          <w:color w:val="000000" w:themeColor="text1"/>
        </w:rPr>
        <w:t xml:space="preserve">uwierzytelnienie dostępu do systemu SGO poprzez Serwer autoryzacyjny dla usług Recepta na Ruch </w:t>
      </w:r>
      <w:proofErr w:type="spellStart"/>
      <w:r w:rsidRPr="510A8E55">
        <w:rPr>
          <w:rFonts w:ascii="Arial" w:eastAsia="Arial" w:hAnsi="Arial" w:cs="Arial"/>
          <w:color w:val="000000" w:themeColor="text1"/>
        </w:rPr>
        <w:t>CeZ</w:t>
      </w:r>
      <w:proofErr w:type="spellEnd"/>
      <w:r w:rsidRPr="510A8E55">
        <w:rPr>
          <w:rFonts w:ascii="Arial" w:eastAsia="Arial" w:hAnsi="Arial" w:cs="Arial"/>
          <w:color w:val="000000" w:themeColor="text1"/>
        </w:rPr>
        <w:t xml:space="preserve"> w przypadku, gdy nie posiadamy </w:t>
      </w:r>
      <w:proofErr w:type="spellStart"/>
      <w:r w:rsidRPr="510A8E55">
        <w:rPr>
          <w:rFonts w:ascii="Arial" w:eastAsia="Arial" w:hAnsi="Arial" w:cs="Arial"/>
          <w:color w:val="000000" w:themeColor="text1"/>
        </w:rPr>
        <w:t>tokena</w:t>
      </w:r>
      <w:proofErr w:type="spellEnd"/>
      <w:r w:rsidRPr="510A8E55">
        <w:rPr>
          <w:rFonts w:ascii="Arial" w:eastAsia="Arial" w:hAnsi="Arial" w:cs="Arial"/>
          <w:color w:val="000000" w:themeColor="text1"/>
        </w:rPr>
        <w:t xml:space="preserve"> lub </w:t>
      </w:r>
      <w:proofErr w:type="spellStart"/>
      <w:r w:rsidRPr="510A8E55">
        <w:rPr>
          <w:rFonts w:ascii="Arial" w:eastAsia="Arial" w:hAnsi="Arial" w:cs="Arial"/>
          <w:color w:val="000000" w:themeColor="text1"/>
        </w:rPr>
        <w:t>token</w:t>
      </w:r>
      <w:proofErr w:type="spellEnd"/>
      <w:r w:rsidRPr="510A8E55">
        <w:rPr>
          <w:rFonts w:ascii="Arial" w:eastAsia="Arial" w:hAnsi="Arial" w:cs="Arial"/>
          <w:color w:val="000000" w:themeColor="text1"/>
        </w:rPr>
        <w:t xml:space="preserve"> stracił swoją ważność.</w:t>
      </w:r>
    </w:p>
    <w:p w14:paraId="3A7DEEB5" w14:textId="2783311C" w:rsidR="1ABE5CFF" w:rsidRDefault="1ABE5CFF" w:rsidP="510A8E55">
      <w:pPr>
        <w:pStyle w:val="Akapitzlist"/>
        <w:numPr>
          <w:ilvl w:val="1"/>
          <w:numId w:val="2"/>
        </w:numPr>
        <w:rPr>
          <w:ins w:id="48" w:author="Autor"/>
          <w:rFonts w:ascii="Arial" w:eastAsia="Arial" w:hAnsi="Arial" w:cs="Arial"/>
        </w:rPr>
      </w:pPr>
      <w:r w:rsidRPr="3383AEA8">
        <w:rPr>
          <w:rFonts w:ascii="Arial" w:eastAsia="Arial" w:hAnsi="Arial" w:cs="Arial"/>
          <w:b/>
          <w:bCs/>
        </w:rPr>
        <w:t xml:space="preserve">Operacja usunięcia treningu Recepty Na Ruch – </w:t>
      </w:r>
      <w:r w:rsidR="67C6C527" w:rsidRPr="3383AEA8">
        <w:rPr>
          <w:rFonts w:ascii="Arial" w:eastAsia="Arial" w:hAnsi="Arial" w:cs="Arial"/>
        </w:rPr>
        <w:t xml:space="preserve">usunięcie </w:t>
      </w:r>
      <w:r w:rsidR="7F57868D" w:rsidRPr="3383AEA8">
        <w:rPr>
          <w:rFonts w:ascii="Arial" w:eastAsia="Arial" w:hAnsi="Arial" w:cs="Arial"/>
        </w:rPr>
        <w:t xml:space="preserve">wskazanego </w:t>
      </w:r>
      <w:r w:rsidR="67C6C527" w:rsidRPr="3383AEA8">
        <w:rPr>
          <w:rFonts w:ascii="Arial" w:eastAsia="Arial" w:hAnsi="Arial" w:cs="Arial"/>
        </w:rPr>
        <w:t>treningu Recepty Na Ruch</w:t>
      </w:r>
      <w:r w:rsidR="004E32A9" w:rsidRPr="3383AEA8">
        <w:rPr>
          <w:rFonts w:ascii="Arial" w:eastAsia="Arial" w:hAnsi="Arial" w:cs="Arial"/>
        </w:rPr>
        <w:t>.</w:t>
      </w:r>
    </w:p>
    <w:p w14:paraId="73CD8E39" w14:textId="30B2DC61" w:rsidR="70BF471A" w:rsidRDefault="70BF471A">
      <w:pPr>
        <w:pStyle w:val="Akapitzlist"/>
        <w:numPr>
          <w:ilvl w:val="0"/>
          <w:numId w:val="2"/>
        </w:numPr>
        <w:rPr>
          <w:ins w:id="49" w:author="Autor"/>
          <w:rFonts w:ascii="Arial" w:eastAsia="Arial" w:hAnsi="Arial" w:cs="Arial"/>
        </w:rPr>
        <w:pPrChange w:id="50" w:author="Autor">
          <w:pPr>
            <w:pStyle w:val="Akapitzlist"/>
            <w:numPr>
              <w:ilvl w:val="1"/>
              <w:numId w:val="2"/>
            </w:numPr>
            <w:ind w:left="1440" w:hanging="360"/>
          </w:pPr>
        </w:pPrChange>
      </w:pPr>
      <w:ins w:id="51" w:author="Autor">
        <w:r w:rsidRPr="3383AEA8">
          <w:rPr>
            <w:rFonts w:ascii="Arial" w:eastAsia="Arial" w:hAnsi="Arial" w:cs="Arial"/>
          </w:rPr>
          <w:t>Anulowanie Recepty Na Ruch</w:t>
        </w:r>
      </w:ins>
    </w:p>
    <w:p w14:paraId="55FDB11B" w14:textId="33F4AC8C" w:rsidR="70BF471A" w:rsidRDefault="70BF471A">
      <w:pPr>
        <w:pStyle w:val="Akapitzlist"/>
        <w:numPr>
          <w:ilvl w:val="1"/>
          <w:numId w:val="2"/>
        </w:numPr>
        <w:rPr>
          <w:ins w:id="52" w:author="Autor"/>
          <w:rFonts w:ascii="Arial" w:eastAsia="Arial" w:hAnsi="Arial" w:cs="Arial"/>
        </w:rPr>
        <w:pPrChange w:id="53" w:author="Autor">
          <w:pPr>
            <w:pStyle w:val="Akapitzlist"/>
            <w:numPr>
              <w:numId w:val="2"/>
            </w:numPr>
            <w:ind w:hanging="360"/>
          </w:pPr>
        </w:pPrChange>
      </w:pPr>
      <w:ins w:id="54" w:author="Autor">
        <w:r w:rsidRPr="3383AEA8">
          <w:rPr>
            <w:rFonts w:ascii="Arial" w:eastAsia="Arial" w:hAnsi="Arial" w:cs="Arial"/>
            <w:b/>
            <w:bCs/>
            <w:color w:val="000000" w:themeColor="text1"/>
          </w:rPr>
          <w:t xml:space="preserve">Operacja pobrania </w:t>
        </w:r>
        <w:proofErr w:type="spellStart"/>
        <w:r w:rsidRPr="3383AEA8">
          <w:rPr>
            <w:rFonts w:ascii="Arial" w:eastAsia="Arial" w:hAnsi="Arial" w:cs="Arial"/>
            <w:b/>
            <w:bCs/>
            <w:color w:val="000000" w:themeColor="text1"/>
          </w:rPr>
          <w:t>tokena</w:t>
        </w:r>
        <w:proofErr w:type="spellEnd"/>
        <w:r w:rsidRPr="3383AEA8">
          <w:rPr>
            <w:rFonts w:ascii="Arial" w:eastAsia="Arial" w:hAnsi="Arial" w:cs="Arial"/>
            <w:b/>
            <w:bCs/>
            <w:color w:val="000000" w:themeColor="text1"/>
          </w:rPr>
          <w:t xml:space="preserve"> dostępowego </w:t>
        </w:r>
        <w:r w:rsidRPr="3383AEA8">
          <w:rPr>
            <w:rFonts w:ascii="Arial" w:eastAsia="Arial" w:hAnsi="Arial" w:cs="Arial"/>
            <w:b/>
            <w:bCs/>
          </w:rPr>
          <w:t>–</w:t>
        </w:r>
        <w:r w:rsidRPr="3383AEA8">
          <w:rPr>
            <w:rFonts w:ascii="Arial" w:eastAsia="Arial" w:hAnsi="Arial" w:cs="Arial"/>
            <w:b/>
            <w:bCs/>
            <w:color w:val="000000" w:themeColor="text1"/>
          </w:rPr>
          <w:t xml:space="preserve"> </w:t>
        </w:r>
        <w:r w:rsidRPr="3383AEA8">
          <w:rPr>
            <w:rFonts w:ascii="Arial" w:eastAsia="Arial" w:hAnsi="Arial" w:cs="Arial"/>
            <w:color w:val="000000" w:themeColor="text1"/>
          </w:rPr>
          <w:t xml:space="preserve">uwierzytelnienie dostępu do systemu SGO poprzez Serwer autoryzacyjny dla usług Recepta na Ruch </w:t>
        </w:r>
        <w:proofErr w:type="spellStart"/>
        <w:r w:rsidRPr="3383AEA8">
          <w:rPr>
            <w:rFonts w:ascii="Arial" w:eastAsia="Arial" w:hAnsi="Arial" w:cs="Arial"/>
            <w:color w:val="000000" w:themeColor="text1"/>
          </w:rPr>
          <w:t>CeZ</w:t>
        </w:r>
        <w:proofErr w:type="spellEnd"/>
        <w:r w:rsidRPr="3383AEA8">
          <w:rPr>
            <w:rFonts w:ascii="Arial" w:eastAsia="Arial" w:hAnsi="Arial" w:cs="Arial"/>
            <w:color w:val="000000" w:themeColor="text1"/>
          </w:rPr>
          <w:t xml:space="preserve"> w przypadku, gdy nie posiadamy </w:t>
        </w:r>
        <w:proofErr w:type="spellStart"/>
        <w:r w:rsidRPr="3383AEA8">
          <w:rPr>
            <w:rFonts w:ascii="Arial" w:eastAsia="Arial" w:hAnsi="Arial" w:cs="Arial"/>
            <w:color w:val="000000" w:themeColor="text1"/>
          </w:rPr>
          <w:t>tokena</w:t>
        </w:r>
        <w:proofErr w:type="spellEnd"/>
        <w:r w:rsidRPr="3383AEA8">
          <w:rPr>
            <w:rFonts w:ascii="Arial" w:eastAsia="Arial" w:hAnsi="Arial" w:cs="Arial"/>
            <w:color w:val="000000" w:themeColor="text1"/>
          </w:rPr>
          <w:t xml:space="preserve"> lub </w:t>
        </w:r>
        <w:proofErr w:type="spellStart"/>
        <w:r w:rsidRPr="3383AEA8">
          <w:rPr>
            <w:rFonts w:ascii="Arial" w:eastAsia="Arial" w:hAnsi="Arial" w:cs="Arial"/>
            <w:color w:val="000000" w:themeColor="text1"/>
          </w:rPr>
          <w:t>token</w:t>
        </w:r>
        <w:proofErr w:type="spellEnd"/>
        <w:r w:rsidRPr="3383AEA8">
          <w:rPr>
            <w:rFonts w:ascii="Arial" w:eastAsia="Arial" w:hAnsi="Arial" w:cs="Arial"/>
            <w:color w:val="000000" w:themeColor="text1"/>
          </w:rPr>
          <w:t xml:space="preserve"> stracił swoją ważność.</w:t>
        </w:r>
      </w:ins>
    </w:p>
    <w:p w14:paraId="4E54402F" w14:textId="4E685251" w:rsidR="70BF471A" w:rsidRDefault="70BF471A" w:rsidP="3383AEA8">
      <w:pPr>
        <w:pStyle w:val="Akapitzlist"/>
        <w:numPr>
          <w:ilvl w:val="1"/>
          <w:numId w:val="2"/>
        </w:numPr>
        <w:rPr>
          <w:rFonts w:ascii="Arial" w:eastAsia="Arial" w:hAnsi="Arial" w:cs="Arial"/>
        </w:rPr>
      </w:pPr>
      <w:ins w:id="55" w:author="Autor">
        <w:r w:rsidRPr="3383AEA8">
          <w:rPr>
            <w:rFonts w:ascii="Arial" w:eastAsia="Arial" w:hAnsi="Arial" w:cs="Arial"/>
            <w:b/>
            <w:bCs/>
            <w:rPrChange w:id="56" w:author="Autor">
              <w:rPr>
                <w:rFonts w:ascii="Arial" w:eastAsia="Arial" w:hAnsi="Arial" w:cs="Arial"/>
              </w:rPr>
            </w:rPrChange>
          </w:rPr>
          <w:t>Operacja anulowania Recepty Na Ruch</w:t>
        </w:r>
        <w:r w:rsidRPr="3383AEA8">
          <w:rPr>
            <w:rFonts w:ascii="Arial" w:eastAsia="Arial" w:hAnsi="Arial" w:cs="Arial"/>
            <w:b/>
            <w:bCs/>
          </w:rPr>
          <w:t xml:space="preserve"> – </w:t>
        </w:r>
        <w:r w:rsidRPr="3383AEA8">
          <w:rPr>
            <w:rFonts w:ascii="Arial" w:eastAsia="Arial" w:hAnsi="Arial" w:cs="Arial"/>
          </w:rPr>
          <w:t>anulowanie przez wystawcę wskazanej Recepty Na Ruch.</w:t>
        </w:r>
      </w:ins>
    </w:p>
    <w:p w14:paraId="03966F4A" w14:textId="4128C094" w:rsidR="00E46697" w:rsidRPr="00C93E94" w:rsidRDefault="110A9F5F" w:rsidP="4811E045">
      <w:pPr>
        <w:pStyle w:val="Nagwek2"/>
        <w:rPr>
          <w:rFonts w:eastAsia="Arial"/>
        </w:rPr>
      </w:pPr>
      <w:bookmarkStart w:id="57" w:name="_Toc170820881"/>
      <w:r w:rsidRPr="5963FAEB">
        <w:rPr>
          <w:rFonts w:eastAsia="Arial"/>
        </w:rPr>
        <w:t>Wykaz operacji</w:t>
      </w:r>
      <w:bookmarkEnd w:id="57"/>
    </w:p>
    <w:p w14:paraId="68D1ECA5" w14:textId="4B960146" w:rsidR="00BD0FFF" w:rsidRPr="00AF6E22" w:rsidRDefault="77C0E367" w:rsidP="00AF6E22">
      <w:pPr>
        <w:pStyle w:val="Legenda"/>
      </w:pPr>
      <w:bookmarkStart w:id="58" w:name="_Toc170820908"/>
      <w:r>
        <w:t xml:space="preserve">Tabela </w:t>
      </w:r>
      <w:r w:rsidR="00BD0FFF">
        <w:fldChar w:fldCharType="begin"/>
      </w:r>
      <w:r w:rsidR="00BD0FFF">
        <w:instrText>SEQ Tabela \* ARABIC</w:instrText>
      </w:r>
      <w:r w:rsidR="00BD0FFF">
        <w:fldChar w:fldCharType="separate"/>
      </w:r>
      <w:r w:rsidR="004D4679">
        <w:rPr>
          <w:noProof/>
        </w:rPr>
        <w:t>3</w:t>
      </w:r>
      <w:r w:rsidR="00BD0FFF">
        <w:fldChar w:fldCharType="end"/>
      </w:r>
      <w:r>
        <w:t xml:space="preserve"> Wykaz operacji</w:t>
      </w:r>
      <w:bookmarkEnd w:id="58"/>
    </w:p>
    <w:tbl>
      <w:tblPr>
        <w:tblW w:w="91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2"/>
        <w:gridCol w:w="3949"/>
      </w:tblGrid>
      <w:tr w:rsidR="4811E045" w14:paraId="0B4F45B1" w14:textId="77777777" w:rsidTr="008C52A4">
        <w:trPr>
          <w:trHeight w:val="300"/>
        </w:trPr>
        <w:tc>
          <w:tcPr>
            <w:tcW w:w="5222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17365D" w:themeFill="text2" w:themeFillShade="BF"/>
            <w:tcMar>
              <w:left w:w="105" w:type="dxa"/>
              <w:right w:w="105" w:type="dxa"/>
            </w:tcMar>
            <w:vAlign w:val="center"/>
          </w:tcPr>
          <w:p w14:paraId="421708DB" w14:textId="094B3BCC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Nazwa operacji</w:t>
            </w:r>
          </w:p>
        </w:tc>
        <w:tc>
          <w:tcPr>
            <w:tcW w:w="3949" w:type="dxa"/>
            <w:tcBorders>
              <w:top w:val="single" w:sz="18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shd w:val="clear" w:color="auto" w:fill="17365D" w:themeFill="text2" w:themeFillShade="BF"/>
            <w:tcMar>
              <w:left w:w="105" w:type="dxa"/>
              <w:right w:w="105" w:type="dxa"/>
            </w:tcMar>
            <w:vAlign w:val="center"/>
          </w:tcPr>
          <w:p w14:paraId="07785086" w14:textId="2E92BE03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Metoda</w:t>
            </w:r>
          </w:p>
        </w:tc>
      </w:tr>
      <w:tr w:rsidR="4811E045" w14:paraId="6C4CCD84" w14:textId="77777777" w:rsidTr="008C52A4">
        <w:trPr>
          <w:trHeight w:val="300"/>
        </w:trPr>
        <w:tc>
          <w:tcPr>
            <w:tcW w:w="5222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44A4C4A1" w14:textId="751AF347" w:rsidR="4811E045" w:rsidRPr="007C0155" w:rsidRDefault="4811E045" w:rsidP="007C0155">
            <w:pPr>
              <w:pStyle w:val="tabelanormalny"/>
              <w:rPr>
                <w:rFonts w:asciiTheme="minorHAnsi" w:hAnsiTheme="minorHAnsi" w:cstheme="minorHAnsi"/>
              </w:rPr>
            </w:pPr>
            <w:r w:rsidRPr="007C0155">
              <w:rPr>
                <w:rFonts w:asciiTheme="minorHAnsi" w:hAnsiTheme="minorHAnsi" w:cstheme="minorHAnsi"/>
              </w:rPr>
              <w:t xml:space="preserve">Operacja pobrania </w:t>
            </w:r>
            <w:proofErr w:type="spellStart"/>
            <w:r w:rsidRPr="007C0155">
              <w:rPr>
                <w:rFonts w:asciiTheme="minorHAnsi" w:hAnsiTheme="minorHAnsi" w:cstheme="minorHAnsi"/>
              </w:rPr>
              <w:t>token</w:t>
            </w:r>
            <w:r w:rsidR="00A3105B" w:rsidRPr="007C0155">
              <w:rPr>
                <w:rFonts w:asciiTheme="minorHAnsi" w:hAnsiTheme="minorHAnsi" w:cstheme="minorHAnsi"/>
              </w:rPr>
              <w:t>a</w:t>
            </w:r>
            <w:proofErr w:type="spellEnd"/>
            <w:r w:rsidRPr="007C0155">
              <w:rPr>
                <w:rFonts w:asciiTheme="minorHAnsi" w:hAnsiTheme="minorHAnsi" w:cstheme="minorHAnsi"/>
              </w:rPr>
              <w:t xml:space="preserve"> dostępowego</w:t>
            </w:r>
          </w:p>
        </w:tc>
        <w:tc>
          <w:tcPr>
            <w:tcW w:w="3949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06090B78" w14:textId="77777777" w:rsidR="00BA78EF" w:rsidRPr="007C0155" w:rsidRDefault="00BA78EF" w:rsidP="00BA78EF">
            <w:pPr>
              <w:spacing w:line="0" w:lineRule="atLeast"/>
              <w:jc w:val="left"/>
              <w:rPr>
                <w:rStyle w:val="normaltextrun"/>
                <w:rFonts w:asciiTheme="minorHAnsi" w:eastAsia="Arial" w:hAnsiTheme="minorHAnsi" w:cstheme="minorHAnsi"/>
                <w:b/>
                <w:bCs/>
                <w:color w:val="D13438"/>
                <w:szCs w:val="22"/>
                <w:u w:val="single"/>
              </w:rPr>
            </w:pPr>
            <w:r w:rsidRPr="007C0155">
              <w:rPr>
                <w:rStyle w:val="normaltextrun"/>
                <w:rFonts w:asciiTheme="minorHAnsi" w:eastAsia="Arial" w:hAnsiTheme="minorHAnsi" w:cstheme="minorHAnsi"/>
                <w:b/>
                <w:bCs/>
                <w:color w:val="D13438"/>
                <w:szCs w:val="22"/>
                <w:u w:val="single"/>
              </w:rPr>
              <w:t>POST</w:t>
            </w:r>
          </w:p>
          <w:p w14:paraId="59688854" w14:textId="10F7299D" w:rsidR="4811E045" w:rsidRPr="007C0155" w:rsidRDefault="004A4403" w:rsidP="00BA78EF">
            <w:pPr>
              <w:spacing w:line="0" w:lineRule="atLeast"/>
              <w:jc w:val="left"/>
              <w:rPr>
                <w:rStyle w:val="normaltextrun"/>
                <w:rFonts w:asciiTheme="minorHAnsi" w:eastAsia="Arial" w:hAnsiTheme="minorHAnsi" w:cstheme="minorHAnsi"/>
                <w:szCs w:val="22"/>
              </w:rPr>
            </w:pPr>
            <w:r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/</w:t>
            </w:r>
            <w:proofErr w:type="spellStart"/>
            <w:r w:rsidR="4811E045"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token</w:t>
            </w:r>
            <w:proofErr w:type="spellEnd"/>
          </w:p>
        </w:tc>
      </w:tr>
      <w:tr w:rsidR="4811E045" w14:paraId="519AC16D" w14:textId="77777777" w:rsidTr="008C52A4">
        <w:trPr>
          <w:trHeight w:val="300"/>
        </w:trPr>
        <w:tc>
          <w:tcPr>
            <w:tcW w:w="5222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50BB0D6D" w14:textId="306092DC" w:rsidR="4811E045" w:rsidRPr="007C0155" w:rsidRDefault="4811E045" w:rsidP="007C0155">
            <w:pPr>
              <w:pStyle w:val="tabelanormalny"/>
              <w:rPr>
                <w:rFonts w:asciiTheme="minorHAnsi" w:hAnsiTheme="minorHAnsi" w:cstheme="minorHAnsi"/>
              </w:rPr>
            </w:pPr>
            <w:r w:rsidRPr="007C0155">
              <w:rPr>
                <w:rFonts w:asciiTheme="minorHAnsi" w:hAnsiTheme="minorHAnsi" w:cstheme="minorHAnsi"/>
              </w:rPr>
              <w:t xml:space="preserve">Operacja </w:t>
            </w:r>
            <w:r w:rsidR="06D26DB1" w:rsidRPr="007C0155">
              <w:rPr>
                <w:rFonts w:asciiTheme="minorHAnsi" w:hAnsiTheme="minorHAnsi" w:cstheme="minorHAnsi"/>
              </w:rPr>
              <w:t>zapisu Recepty na Ruch w systemie SGO</w:t>
            </w:r>
          </w:p>
        </w:tc>
        <w:tc>
          <w:tcPr>
            <w:tcW w:w="3949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57FFE469" w14:textId="77777777" w:rsidR="00BA78EF" w:rsidRPr="007C0155" w:rsidRDefault="00BA78EF" w:rsidP="00BA78EF">
            <w:pPr>
              <w:spacing w:line="0" w:lineRule="atLeast"/>
              <w:jc w:val="left"/>
              <w:rPr>
                <w:rStyle w:val="normaltextrun"/>
                <w:rFonts w:asciiTheme="minorHAnsi" w:eastAsia="Arial" w:hAnsiTheme="minorHAnsi" w:cstheme="minorHAnsi"/>
                <w:b/>
                <w:bCs/>
                <w:color w:val="D13438"/>
                <w:szCs w:val="22"/>
                <w:u w:val="single"/>
              </w:rPr>
            </w:pPr>
            <w:r w:rsidRPr="007C0155">
              <w:rPr>
                <w:rStyle w:val="normaltextrun"/>
                <w:rFonts w:asciiTheme="minorHAnsi" w:eastAsia="Arial" w:hAnsiTheme="minorHAnsi" w:cstheme="minorHAnsi"/>
                <w:b/>
                <w:bCs/>
                <w:color w:val="D13438"/>
                <w:szCs w:val="22"/>
                <w:u w:val="single"/>
              </w:rPr>
              <w:t>POST</w:t>
            </w:r>
          </w:p>
          <w:p w14:paraId="45437D81" w14:textId="6A85C685" w:rsidR="4811E045" w:rsidRPr="007C0155" w:rsidRDefault="58F6795C" w:rsidP="00BA78EF">
            <w:pPr>
              <w:spacing w:line="0" w:lineRule="atLeast"/>
              <w:jc w:val="left"/>
              <w:rPr>
                <w:rStyle w:val="normaltextrun"/>
                <w:rFonts w:asciiTheme="minorHAnsi" w:eastAsia="Arial" w:hAnsiTheme="minorHAnsi" w:cstheme="minorHAnsi"/>
                <w:szCs w:val="22"/>
              </w:rPr>
            </w:pPr>
            <w:r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/</w:t>
            </w:r>
            <w:proofErr w:type="spellStart"/>
            <w:r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rnr</w:t>
            </w:r>
            <w:proofErr w:type="spellEnd"/>
            <w:r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/recepta</w:t>
            </w:r>
          </w:p>
        </w:tc>
      </w:tr>
      <w:tr w:rsidR="4811E045" w14:paraId="02BAF298" w14:textId="77777777" w:rsidTr="008C52A4">
        <w:trPr>
          <w:trHeight w:val="300"/>
        </w:trPr>
        <w:tc>
          <w:tcPr>
            <w:tcW w:w="5222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64FCCA0C" w14:textId="50FCF786" w:rsidR="58F6795C" w:rsidRPr="007C0155" w:rsidRDefault="58F6795C" w:rsidP="007C0155">
            <w:pPr>
              <w:pStyle w:val="tabelanormalny"/>
              <w:rPr>
                <w:rFonts w:asciiTheme="minorHAnsi" w:hAnsiTheme="minorHAnsi" w:cstheme="minorHAnsi"/>
              </w:rPr>
            </w:pPr>
            <w:r w:rsidRPr="007C0155">
              <w:rPr>
                <w:rFonts w:asciiTheme="minorHAnsi" w:hAnsiTheme="minorHAnsi" w:cstheme="minorHAnsi"/>
              </w:rPr>
              <w:t>Operacja dodania treningu do Recepty na Ruch</w:t>
            </w:r>
          </w:p>
        </w:tc>
        <w:tc>
          <w:tcPr>
            <w:tcW w:w="3949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3A044397" w14:textId="77777777" w:rsidR="00E23600" w:rsidRPr="007C0155" w:rsidRDefault="58F6795C" w:rsidP="4811E045">
            <w:pPr>
              <w:spacing w:line="0" w:lineRule="atLeast"/>
              <w:jc w:val="left"/>
              <w:rPr>
                <w:rStyle w:val="normaltextrun"/>
                <w:rFonts w:asciiTheme="minorHAnsi" w:eastAsia="Arial" w:hAnsiTheme="minorHAnsi" w:cstheme="minorHAnsi"/>
                <w:b/>
                <w:bCs/>
                <w:color w:val="D13438"/>
                <w:szCs w:val="22"/>
                <w:u w:val="single"/>
              </w:rPr>
            </w:pPr>
            <w:r w:rsidRPr="007C0155">
              <w:rPr>
                <w:rStyle w:val="normaltextrun"/>
                <w:rFonts w:asciiTheme="minorHAnsi" w:eastAsia="Arial" w:hAnsiTheme="minorHAnsi" w:cstheme="minorHAnsi"/>
                <w:b/>
                <w:bCs/>
                <w:color w:val="D13438"/>
                <w:szCs w:val="22"/>
                <w:u w:val="single"/>
              </w:rPr>
              <w:t>POST</w:t>
            </w:r>
          </w:p>
          <w:p w14:paraId="20ABBF17" w14:textId="2C0AEBC9" w:rsidR="58F6795C" w:rsidRPr="007C0155" w:rsidRDefault="58F6795C" w:rsidP="4811E045">
            <w:pPr>
              <w:spacing w:line="0" w:lineRule="atLeast"/>
              <w:jc w:val="left"/>
              <w:rPr>
                <w:rStyle w:val="normaltextrun"/>
                <w:rFonts w:asciiTheme="minorHAnsi" w:eastAsia="Arial" w:hAnsiTheme="minorHAnsi" w:cstheme="minorHAnsi"/>
                <w:b/>
                <w:bCs/>
                <w:color w:val="D13438"/>
                <w:szCs w:val="22"/>
                <w:u w:val="single"/>
              </w:rPr>
            </w:pPr>
            <w:r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/</w:t>
            </w:r>
            <w:proofErr w:type="spellStart"/>
            <w:r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rnr</w:t>
            </w:r>
            <w:proofErr w:type="spellEnd"/>
            <w:r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/recepta/{</w:t>
            </w:r>
            <w:proofErr w:type="spellStart"/>
            <w:r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idRecepty</w:t>
            </w:r>
            <w:proofErr w:type="spellEnd"/>
            <w:r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}/trening</w:t>
            </w:r>
          </w:p>
        </w:tc>
      </w:tr>
      <w:tr w:rsidR="4811E045" w14:paraId="5ADB38D7" w14:textId="77777777" w:rsidTr="008C52A4">
        <w:trPr>
          <w:trHeight w:val="300"/>
        </w:trPr>
        <w:tc>
          <w:tcPr>
            <w:tcW w:w="5222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646D004A" w14:textId="13254E26" w:rsidR="24C9C57B" w:rsidRPr="007C0155" w:rsidRDefault="24C9C57B" w:rsidP="007C0155">
            <w:pPr>
              <w:pStyle w:val="tabelanormalny"/>
              <w:rPr>
                <w:rFonts w:asciiTheme="minorHAnsi" w:hAnsiTheme="minorHAnsi" w:cstheme="minorHAnsi"/>
              </w:rPr>
            </w:pPr>
            <w:r w:rsidRPr="007C0155">
              <w:rPr>
                <w:rFonts w:asciiTheme="minorHAnsi" w:hAnsiTheme="minorHAnsi" w:cstheme="minorHAnsi"/>
              </w:rPr>
              <w:lastRenderedPageBreak/>
              <w:t>Operacja odczytu Recepty na Ruch po identyfikatorze recepty</w:t>
            </w:r>
          </w:p>
        </w:tc>
        <w:tc>
          <w:tcPr>
            <w:tcW w:w="3949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57BC348C" w14:textId="77777777" w:rsidR="002B71EB" w:rsidRPr="007C0155" w:rsidRDefault="287A2642" w:rsidP="4811E045">
            <w:pPr>
              <w:spacing w:line="0" w:lineRule="atLeast"/>
              <w:jc w:val="left"/>
              <w:rPr>
                <w:rStyle w:val="normaltextrun"/>
                <w:rFonts w:asciiTheme="minorHAnsi" w:eastAsia="Arial" w:hAnsiTheme="minorHAnsi" w:cstheme="minorHAnsi"/>
                <w:b/>
                <w:bCs/>
                <w:color w:val="D13438"/>
                <w:szCs w:val="22"/>
                <w:u w:val="single"/>
              </w:rPr>
            </w:pPr>
            <w:r w:rsidRPr="007C0155">
              <w:rPr>
                <w:rStyle w:val="normaltextrun"/>
                <w:rFonts w:asciiTheme="minorHAnsi" w:eastAsia="Arial" w:hAnsiTheme="minorHAnsi" w:cstheme="minorHAnsi"/>
                <w:b/>
                <w:bCs/>
                <w:color w:val="D13438"/>
                <w:szCs w:val="22"/>
                <w:u w:val="single"/>
              </w:rPr>
              <w:t>GET</w:t>
            </w:r>
          </w:p>
          <w:p w14:paraId="754BCB3A" w14:textId="6A38C9B4" w:rsidR="4811E045" w:rsidRPr="007C0155" w:rsidRDefault="004A4403" w:rsidP="4811E045">
            <w:pPr>
              <w:spacing w:line="0" w:lineRule="atLeast"/>
              <w:jc w:val="left"/>
              <w:rPr>
                <w:rStyle w:val="normaltextrun"/>
                <w:rFonts w:asciiTheme="minorHAnsi" w:eastAsia="Arial" w:hAnsiTheme="minorHAnsi" w:cstheme="minorHAnsi"/>
                <w:szCs w:val="22"/>
              </w:rPr>
            </w:pPr>
            <w:r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/</w:t>
            </w:r>
            <w:proofErr w:type="spellStart"/>
            <w:r w:rsidR="287A2642"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rnr</w:t>
            </w:r>
            <w:proofErr w:type="spellEnd"/>
            <w:r w:rsidR="287A2642"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/recepta/id/{</w:t>
            </w:r>
            <w:proofErr w:type="spellStart"/>
            <w:r w:rsidR="287A2642"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idRecepty</w:t>
            </w:r>
            <w:proofErr w:type="spellEnd"/>
            <w:r w:rsidR="287A2642"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}</w:t>
            </w:r>
          </w:p>
        </w:tc>
      </w:tr>
      <w:tr w:rsidR="4811E045" w14:paraId="4001977D" w14:textId="77777777" w:rsidTr="008C52A4">
        <w:trPr>
          <w:trHeight w:val="300"/>
        </w:trPr>
        <w:tc>
          <w:tcPr>
            <w:tcW w:w="5222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5D0692D6" w14:textId="5DD3E4C9" w:rsidR="4811E045" w:rsidRPr="007C0155" w:rsidRDefault="24C9C57B" w:rsidP="007C0155">
            <w:pPr>
              <w:pStyle w:val="tabelanormalny"/>
              <w:rPr>
                <w:rFonts w:asciiTheme="minorHAnsi" w:hAnsiTheme="minorHAnsi" w:cstheme="minorHAnsi"/>
              </w:rPr>
            </w:pPr>
            <w:r w:rsidRPr="007C0155">
              <w:rPr>
                <w:rFonts w:asciiTheme="minorHAnsi" w:hAnsiTheme="minorHAnsi" w:cstheme="minorHAnsi"/>
              </w:rPr>
              <w:t>Operacja odczytu Recepty na Ruch po identyfikatorze pacjenta</w:t>
            </w:r>
          </w:p>
        </w:tc>
        <w:tc>
          <w:tcPr>
            <w:tcW w:w="3949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45C8CD20" w14:textId="77777777" w:rsidR="002B71EB" w:rsidRPr="007C0155" w:rsidRDefault="55867D1D" w:rsidP="4811E045">
            <w:pPr>
              <w:spacing w:line="0" w:lineRule="atLeast"/>
              <w:jc w:val="left"/>
              <w:rPr>
                <w:rStyle w:val="normaltextrun"/>
                <w:rFonts w:asciiTheme="minorHAnsi" w:eastAsia="Arial" w:hAnsiTheme="minorHAnsi" w:cstheme="minorHAnsi"/>
                <w:szCs w:val="22"/>
              </w:rPr>
            </w:pPr>
            <w:r w:rsidRPr="007C0155">
              <w:rPr>
                <w:rStyle w:val="normaltextrun"/>
                <w:rFonts w:asciiTheme="minorHAnsi" w:eastAsia="Arial" w:hAnsiTheme="minorHAnsi" w:cstheme="minorHAnsi"/>
                <w:b/>
                <w:bCs/>
                <w:color w:val="D13438"/>
                <w:szCs w:val="22"/>
                <w:u w:val="single"/>
              </w:rPr>
              <w:t>GET</w:t>
            </w:r>
          </w:p>
          <w:p w14:paraId="75345576" w14:textId="31B69D99" w:rsidR="55867D1D" w:rsidRPr="007C0155" w:rsidRDefault="55867D1D" w:rsidP="4811E045">
            <w:pPr>
              <w:spacing w:line="0" w:lineRule="atLeast"/>
              <w:jc w:val="left"/>
              <w:rPr>
                <w:rStyle w:val="normaltextrun"/>
                <w:rFonts w:asciiTheme="minorHAnsi" w:eastAsia="Arial" w:hAnsiTheme="minorHAnsi" w:cstheme="minorHAnsi"/>
                <w:szCs w:val="22"/>
              </w:rPr>
            </w:pPr>
            <w:r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/</w:t>
            </w:r>
            <w:proofErr w:type="spellStart"/>
            <w:r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rnr</w:t>
            </w:r>
            <w:proofErr w:type="spellEnd"/>
            <w:r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/recepta</w:t>
            </w:r>
          </w:p>
        </w:tc>
      </w:tr>
      <w:tr w:rsidR="4811E045" w14:paraId="0D781465" w14:textId="77777777" w:rsidTr="008C52A4">
        <w:trPr>
          <w:trHeight w:val="300"/>
        </w:trPr>
        <w:tc>
          <w:tcPr>
            <w:tcW w:w="5222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2ADB8B90" w14:textId="5A170C98" w:rsidR="24C9C57B" w:rsidRPr="007C0155" w:rsidRDefault="24C9C57B" w:rsidP="007C0155">
            <w:pPr>
              <w:pStyle w:val="tabelanormalny"/>
              <w:rPr>
                <w:rFonts w:asciiTheme="minorHAnsi" w:hAnsiTheme="minorHAnsi" w:cstheme="minorHAnsi"/>
              </w:rPr>
            </w:pPr>
            <w:r w:rsidRPr="007C0155">
              <w:rPr>
                <w:rFonts w:asciiTheme="minorHAnsi" w:hAnsiTheme="minorHAnsi" w:cstheme="minorHAnsi"/>
              </w:rPr>
              <w:t xml:space="preserve">Operacja pobrania listy Recept </w:t>
            </w:r>
            <w:r w:rsidR="00DE764D" w:rsidRPr="007C0155">
              <w:rPr>
                <w:rFonts w:asciiTheme="minorHAnsi" w:hAnsiTheme="minorHAnsi" w:cstheme="minorHAnsi"/>
              </w:rPr>
              <w:t>N</w:t>
            </w:r>
            <w:r w:rsidRPr="007C0155">
              <w:rPr>
                <w:rFonts w:asciiTheme="minorHAnsi" w:hAnsiTheme="minorHAnsi" w:cstheme="minorHAnsi"/>
              </w:rPr>
              <w:t>a Ruch – podstawowe dane</w:t>
            </w:r>
          </w:p>
        </w:tc>
        <w:tc>
          <w:tcPr>
            <w:tcW w:w="3949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24C9147E" w14:textId="77777777" w:rsidR="002B71EB" w:rsidRPr="007C0155" w:rsidRDefault="18095E15" w:rsidP="4811E045">
            <w:pPr>
              <w:spacing w:line="0" w:lineRule="atLeast"/>
              <w:jc w:val="left"/>
              <w:rPr>
                <w:rStyle w:val="normaltextrun"/>
                <w:rFonts w:asciiTheme="minorHAnsi" w:eastAsia="Arial" w:hAnsiTheme="minorHAnsi" w:cstheme="minorHAnsi"/>
                <w:b/>
                <w:bCs/>
                <w:color w:val="D13438"/>
                <w:szCs w:val="22"/>
                <w:u w:val="single"/>
              </w:rPr>
            </w:pPr>
            <w:r w:rsidRPr="007C0155">
              <w:rPr>
                <w:rStyle w:val="normaltextrun"/>
                <w:rFonts w:asciiTheme="minorHAnsi" w:eastAsia="Arial" w:hAnsiTheme="minorHAnsi" w:cstheme="minorHAnsi"/>
                <w:b/>
                <w:bCs/>
                <w:color w:val="D13438"/>
                <w:szCs w:val="22"/>
                <w:u w:val="single"/>
              </w:rPr>
              <w:t>GET</w:t>
            </w:r>
          </w:p>
          <w:p w14:paraId="2900445E" w14:textId="1AC5793F" w:rsidR="4811E045" w:rsidRPr="007C0155" w:rsidRDefault="18095E15" w:rsidP="4811E045">
            <w:pPr>
              <w:spacing w:line="0" w:lineRule="atLeast"/>
              <w:jc w:val="left"/>
              <w:rPr>
                <w:rStyle w:val="normaltextrun"/>
                <w:rFonts w:asciiTheme="minorHAnsi" w:eastAsia="Arial" w:hAnsiTheme="minorHAnsi" w:cstheme="minorHAnsi"/>
                <w:szCs w:val="22"/>
              </w:rPr>
            </w:pPr>
            <w:r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/</w:t>
            </w:r>
            <w:proofErr w:type="spellStart"/>
            <w:r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rnr</w:t>
            </w:r>
            <w:proofErr w:type="spellEnd"/>
            <w:r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/recepta/lista/</w:t>
            </w:r>
            <w:proofErr w:type="spellStart"/>
            <w:r w:rsidRPr="007C0155">
              <w:rPr>
                <w:rStyle w:val="normaltextrun"/>
                <w:rFonts w:asciiTheme="minorHAnsi" w:eastAsia="Arial" w:hAnsiTheme="minorHAnsi" w:cstheme="minorHAnsi"/>
                <w:szCs w:val="22"/>
              </w:rPr>
              <w:t>podstawowe-dane</w:t>
            </w:r>
            <w:proofErr w:type="spellEnd"/>
          </w:p>
        </w:tc>
      </w:tr>
      <w:tr w:rsidR="6DB2A9B8" w14:paraId="414E0B44" w14:textId="77777777" w:rsidTr="008C52A4">
        <w:trPr>
          <w:trHeight w:val="300"/>
        </w:trPr>
        <w:tc>
          <w:tcPr>
            <w:tcW w:w="5222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328FFC84" w14:textId="7D7A02A3" w:rsidR="0C8BBC57" w:rsidRPr="007C0155" w:rsidRDefault="0C8BBC57" w:rsidP="007C0155">
            <w:pPr>
              <w:pStyle w:val="tabelanormalny"/>
              <w:rPr>
                <w:rFonts w:asciiTheme="minorHAnsi" w:hAnsiTheme="minorHAnsi" w:cstheme="minorHAnsi"/>
              </w:rPr>
            </w:pPr>
            <w:r w:rsidRPr="007C0155">
              <w:rPr>
                <w:rFonts w:asciiTheme="minorHAnsi" w:hAnsiTheme="minorHAnsi" w:cstheme="minorHAnsi"/>
              </w:rPr>
              <w:t xml:space="preserve">Operacja edycji </w:t>
            </w:r>
            <w:r w:rsidR="1A7DFDFD" w:rsidRPr="007C0155">
              <w:rPr>
                <w:rFonts w:asciiTheme="minorHAnsi" w:hAnsiTheme="minorHAnsi" w:cstheme="minorHAnsi"/>
              </w:rPr>
              <w:t xml:space="preserve">treningu </w:t>
            </w:r>
            <w:r w:rsidRPr="007C0155">
              <w:rPr>
                <w:rFonts w:asciiTheme="minorHAnsi" w:hAnsiTheme="minorHAnsi" w:cstheme="minorHAnsi"/>
              </w:rPr>
              <w:t>Recepty na Ruch</w:t>
            </w:r>
          </w:p>
        </w:tc>
        <w:tc>
          <w:tcPr>
            <w:tcW w:w="3949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4C33C8FD" w14:textId="1880505E" w:rsidR="0C8BBC57" w:rsidRPr="007C0155" w:rsidRDefault="0C8BBC57" w:rsidP="6DB2A9B8">
            <w:pPr>
              <w:spacing w:line="0" w:lineRule="atLeast"/>
              <w:jc w:val="left"/>
              <w:rPr>
                <w:rStyle w:val="normaltextrun"/>
                <w:rFonts w:asciiTheme="minorHAnsi" w:eastAsia="Arial" w:hAnsiTheme="minorHAnsi" w:cstheme="minorHAnsi"/>
                <w:b/>
                <w:bCs/>
                <w:color w:val="D13438"/>
                <w:u w:val="single"/>
              </w:rPr>
            </w:pPr>
            <w:r w:rsidRPr="007C0155">
              <w:rPr>
                <w:rStyle w:val="normaltextrun"/>
                <w:rFonts w:asciiTheme="minorHAnsi" w:eastAsia="Arial" w:hAnsiTheme="minorHAnsi" w:cstheme="minorHAnsi"/>
                <w:b/>
                <w:bCs/>
                <w:color w:val="D13438"/>
                <w:u w:val="single"/>
              </w:rPr>
              <w:t>PUT</w:t>
            </w:r>
          </w:p>
          <w:p w14:paraId="14622926" w14:textId="11016F42" w:rsidR="47B41594" w:rsidRPr="007C0155" w:rsidRDefault="47B41594" w:rsidP="6DB2A9B8">
            <w:pPr>
              <w:spacing w:line="0" w:lineRule="atLeast"/>
              <w:jc w:val="left"/>
              <w:rPr>
                <w:rStyle w:val="normaltextrun"/>
                <w:rFonts w:asciiTheme="minorHAnsi" w:eastAsia="Arial" w:hAnsiTheme="minorHAnsi" w:cstheme="minorHAnsi"/>
              </w:rPr>
            </w:pPr>
            <w:r w:rsidRPr="007C0155">
              <w:rPr>
                <w:rStyle w:val="normaltextrun"/>
                <w:rFonts w:asciiTheme="minorHAnsi" w:eastAsia="Arial" w:hAnsiTheme="minorHAnsi" w:cstheme="minorHAnsi"/>
              </w:rPr>
              <w:t>/</w:t>
            </w:r>
            <w:proofErr w:type="spellStart"/>
            <w:r w:rsidRPr="007C0155">
              <w:rPr>
                <w:rStyle w:val="normaltextrun"/>
                <w:rFonts w:asciiTheme="minorHAnsi" w:eastAsia="Arial" w:hAnsiTheme="minorHAnsi" w:cstheme="minorHAnsi"/>
              </w:rPr>
              <w:t>rnr</w:t>
            </w:r>
            <w:proofErr w:type="spellEnd"/>
            <w:r w:rsidRPr="007C0155">
              <w:rPr>
                <w:rStyle w:val="normaltextrun"/>
                <w:rFonts w:asciiTheme="minorHAnsi" w:eastAsia="Arial" w:hAnsiTheme="minorHAnsi" w:cstheme="minorHAnsi"/>
              </w:rPr>
              <w:t>/recepta/{</w:t>
            </w:r>
            <w:proofErr w:type="spellStart"/>
            <w:r w:rsidRPr="007C0155">
              <w:rPr>
                <w:rStyle w:val="normaltextrun"/>
                <w:rFonts w:asciiTheme="minorHAnsi" w:eastAsia="Arial" w:hAnsiTheme="minorHAnsi" w:cstheme="minorHAnsi"/>
              </w:rPr>
              <w:t>idRecepty</w:t>
            </w:r>
            <w:proofErr w:type="spellEnd"/>
            <w:r w:rsidRPr="007C0155">
              <w:rPr>
                <w:rStyle w:val="normaltextrun"/>
                <w:rFonts w:asciiTheme="minorHAnsi" w:eastAsia="Arial" w:hAnsiTheme="minorHAnsi" w:cstheme="minorHAnsi"/>
              </w:rPr>
              <w:t>}/trening</w:t>
            </w:r>
          </w:p>
        </w:tc>
      </w:tr>
      <w:tr w:rsidR="4EDE3E03" w14:paraId="01162D30" w14:textId="77777777" w:rsidTr="008C52A4">
        <w:trPr>
          <w:trHeight w:val="300"/>
        </w:trPr>
        <w:tc>
          <w:tcPr>
            <w:tcW w:w="5222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0D81FB78" w14:textId="671F8802" w:rsidR="55F6B489" w:rsidRPr="007C0155" w:rsidRDefault="55F6B489" w:rsidP="007C0155">
            <w:pPr>
              <w:pStyle w:val="tabelanormalny"/>
              <w:rPr>
                <w:rFonts w:asciiTheme="minorHAnsi" w:hAnsiTheme="minorHAnsi" w:cstheme="minorHAnsi"/>
              </w:rPr>
            </w:pPr>
            <w:r w:rsidRPr="007C0155">
              <w:rPr>
                <w:rFonts w:asciiTheme="minorHAnsi" w:hAnsiTheme="minorHAnsi" w:cstheme="minorHAnsi"/>
              </w:rPr>
              <w:t>Operacja usunięcia treningu Recepty na Ruch</w:t>
            </w:r>
          </w:p>
        </w:tc>
        <w:tc>
          <w:tcPr>
            <w:tcW w:w="3949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60D85A4A" w14:textId="6E3364ED" w:rsidR="55F6B489" w:rsidRPr="007C0155" w:rsidRDefault="55F6B489" w:rsidP="4EDE3E03">
            <w:pPr>
              <w:spacing w:line="0" w:lineRule="atLeast"/>
              <w:jc w:val="left"/>
              <w:rPr>
                <w:rStyle w:val="normaltextrun"/>
                <w:rFonts w:asciiTheme="minorHAnsi" w:eastAsia="Arial" w:hAnsiTheme="minorHAnsi" w:cstheme="minorHAnsi"/>
                <w:b/>
                <w:bCs/>
                <w:color w:val="D13438"/>
                <w:u w:val="single"/>
              </w:rPr>
            </w:pPr>
            <w:r w:rsidRPr="007C0155">
              <w:rPr>
                <w:rStyle w:val="normaltextrun"/>
                <w:rFonts w:asciiTheme="minorHAnsi" w:eastAsia="Arial" w:hAnsiTheme="minorHAnsi" w:cstheme="minorHAnsi"/>
                <w:b/>
                <w:bCs/>
                <w:color w:val="D13438"/>
                <w:u w:val="single"/>
              </w:rPr>
              <w:t>DELETE</w:t>
            </w:r>
          </w:p>
          <w:p w14:paraId="78D1712E" w14:textId="2A06CF2B" w:rsidR="55F6B489" w:rsidRPr="007C0155" w:rsidRDefault="25D40CCA" w:rsidP="510A8E55">
            <w:pPr>
              <w:spacing w:line="0" w:lineRule="atLeast"/>
              <w:jc w:val="left"/>
              <w:rPr>
                <w:rStyle w:val="normaltextrun"/>
                <w:rFonts w:asciiTheme="minorHAnsi" w:eastAsia="Arial" w:hAnsiTheme="minorHAnsi" w:cstheme="minorHAnsi"/>
              </w:rPr>
            </w:pPr>
            <w:r w:rsidRPr="007C0155">
              <w:rPr>
                <w:rStyle w:val="normaltextrun"/>
                <w:rFonts w:asciiTheme="minorHAnsi" w:eastAsia="Arial" w:hAnsiTheme="minorHAnsi" w:cstheme="minorHAnsi"/>
              </w:rPr>
              <w:t>/</w:t>
            </w:r>
            <w:proofErr w:type="spellStart"/>
            <w:r w:rsidRPr="007C0155">
              <w:rPr>
                <w:rStyle w:val="normaltextrun"/>
                <w:rFonts w:asciiTheme="minorHAnsi" w:eastAsia="Arial" w:hAnsiTheme="minorHAnsi" w:cstheme="minorHAnsi"/>
              </w:rPr>
              <w:t>rnr</w:t>
            </w:r>
            <w:proofErr w:type="spellEnd"/>
            <w:r w:rsidRPr="007C0155">
              <w:rPr>
                <w:rStyle w:val="normaltextrun"/>
                <w:rFonts w:asciiTheme="minorHAnsi" w:eastAsia="Arial" w:hAnsiTheme="minorHAnsi" w:cstheme="minorHAnsi"/>
              </w:rPr>
              <w:t>/recepta/trening/{</w:t>
            </w:r>
            <w:proofErr w:type="spellStart"/>
            <w:r w:rsidRPr="007C0155">
              <w:rPr>
                <w:rStyle w:val="normaltextrun"/>
                <w:rFonts w:asciiTheme="minorHAnsi" w:eastAsia="Arial" w:hAnsiTheme="minorHAnsi" w:cstheme="minorHAnsi"/>
              </w:rPr>
              <w:t>idTreningu</w:t>
            </w:r>
            <w:proofErr w:type="spellEnd"/>
            <w:r w:rsidRPr="007C0155">
              <w:rPr>
                <w:rStyle w:val="normaltextrun"/>
                <w:rFonts w:asciiTheme="minorHAnsi" w:eastAsia="Arial" w:hAnsiTheme="minorHAnsi" w:cstheme="minorHAnsi"/>
              </w:rPr>
              <w:t>}</w:t>
            </w:r>
          </w:p>
        </w:tc>
      </w:tr>
    </w:tbl>
    <w:p w14:paraId="4CF6CB50" w14:textId="46C980E1" w:rsidR="00E46697" w:rsidRPr="00C93E94" w:rsidRDefault="00E46697" w:rsidP="4811E045">
      <w:pPr>
        <w:rPr>
          <w:rFonts w:eastAsia="Arial"/>
        </w:rPr>
      </w:pPr>
    </w:p>
    <w:p w14:paraId="47384CCC" w14:textId="08B8AAA0" w:rsidR="00E46697" w:rsidRPr="00C93E94" w:rsidRDefault="659329DC" w:rsidP="00A651BA">
      <w:pPr>
        <w:pStyle w:val="Nagwek3"/>
        <w:rPr>
          <w:rFonts w:eastAsia="Arial"/>
        </w:rPr>
      </w:pPr>
      <w:bookmarkStart w:id="59" w:name="_Toc170820882"/>
      <w:r w:rsidRPr="5963FAEB">
        <w:rPr>
          <w:rFonts w:eastAsia="Arial"/>
        </w:rPr>
        <w:t xml:space="preserve">Operacja pobrania </w:t>
      </w:r>
      <w:proofErr w:type="spellStart"/>
      <w:r w:rsidRPr="5963FAEB">
        <w:rPr>
          <w:rFonts w:eastAsia="Arial"/>
        </w:rPr>
        <w:t>token</w:t>
      </w:r>
      <w:r w:rsidR="113B28A2" w:rsidRPr="5963FAEB">
        <w:rPr>
          <w:rFonts w:eastAsia="Arial"/>
        </w:rPr>
        <w:t>a</w:t>
      </w:r>
      <w:proofErr w:type="spellEnd"/>
      <w:r w:rsidRPr="5963FAEB">
        <w:rPr>
          <w:rFonts w:eastAsia="Arial"/>
        </w:rPr>
        <w:t xml:space="preserve"> dostępowego</w:t>
      </w:r>
      <w:bookmarkEnd w:id="59"/>
    </w:p>
    <w:p w14:paraId="63B88F8E" w14:textId="6EFFC9B9" w:rsidR="00E46697" w:rsidRPr="00C93E94" w:rsidRDefault="6D85A1D7" w:rsidP="777206FB">
      <w:pPr>
        <w:spacing w:line="312" w:lineRule="auto"/>
        <w:rPr>
          <w:rFonts w:eastAsia="Arial"/>
          <w:color w:val="000000" w:themeColor="text1"/>
          <w:szCs w:val="22"/>
        </w:rPr>
      </w:pPr>
      <w:r w:rsidRPr="777206FB">
        <w:rPr>
          <w:rFonts w:eastAsia="Arial"/>
          <w:color w:val="000000" w:themeColor="text1"/>
          <w:szCs w:val="22"/>
        </w:rPr>
        <w:t xml:space="preserve">Operacja pobrania </w:t>
      </w:r>
      <w:proofErr w:type="spellStart"/>
      <w:r w:rsidRPr="777206FB">
        <w:rPr>
          <w:rFonts w:eastAsia="Arial"/>
          <w:color w:val="000000" w:themeColor="text1"/>
          <w:szCs w:val="22"/>
        </w:rPr>
        <w:t>token</w:t>
      </w:r>
      <w:r w:rsidR="00083FAF">
        <w:rPr>
          <w:rFonts w:eastAsia="Arial"/>
          <w:color w:val="000000" w:themeColor="text1"/>
          <w:szCs w:val="22"/>
        </w:rPr>
        <w:t>a</w:t>
      </w:r>
      <w:proofErr w:type="spellEnd"/>
      <w:r w:rsidRPr="777206FB">
        <w:rPr>
          <w:rFonts w:eastAsia="Arial"/>
          <w:color w:val="000000" w:themeColor="text1"/>
          <w:szCs w:val="22"/>
        </w:rPr>
        <w:t xml:space="preserve"> dostępowego polega na wywołaniu metody </w:t>
      </w:r>
      <w:r w:rsidR="00BD0FFF" w:rsidRPr="00BD0FFF">
        <w:rPr>
          <w:rFonts w:eastAsia="Arial"/>
          <w:b/>
          <w:bCs/>
          <w:color w:val="000000" w:themeColor="text1"/>
          <w:szCs w:val="22"/>
        </w:rPr>
        <w:t>POST</w:t>
      </w:r>
      <w:r w:rsidR="00BD0FFF">
        <w:rPr>
          <w:rFonts w:eastAsia="Arial"/>
          <w:color w:val="000000" w:themeColor="text1"/>
          <w:szCs w:val="22"/>
        </w:rPr>
        <w:t xml:space="preserve"> </w:t>
      </w:r>
      <w:r w:rsidRPr="777206FB">
        <w:rPr>
          <w:rFonts w:eastAsia="Arial"/>
          <w:b/>
          <w:bCs/>
          <w:color w:val="000000" w:themeColor="text1"/>
          <w:szCs w:val="22"/>
        </w:rPr>
        <w:t>/</w:t>
      </w:r>
      <w:proofErr w:type="spellStart"/>
      <w:r w:rsidRPr="777206FB">
        <w:rPr>
          <w:rFonts w:eastAsia="Arial"/>
          <w:b/>
          <w:bCs/>
          <w:color w:val="000000" w:themeColor="text1"/>
          <w:szCs w:val="22"/>
        </w:rPr>
        <w:t>token</w:t>
      </w:r>
      <w:proofErr w:type="spellEnd"/>
      <w:r w:rsidRPr="777206FB">
        <w:rPr>
          <w:rFonts w:eastAsia="Arial"/>
          <w:color w:val="000000" w:themeColor="text1"/>
          <w:szCs w:val="22"/>
        </w:rPr>
        <w:t xml:space="preserve"> podając w żądaniu odpowiednie dane dotyczące </w:t>
      </w:r>
      <w:proofErr w:type="spellStart"/>
      <w:r w:rsidRPr="777206FB">
        <w:rPr>
          <w:rFonts w:eastAsia="Arial"/>
          <w:color w:val="000000" w:themeColor="text1"/>
          <w:szCs w:val="22"/>
        </w:rPr>
        <w:t>tokena</w:t>
      </w:r>
      <w:proofErr w:type="spellEnd"/>
      <w:r w:rsidRPr="777206FB">
        <w:rPr>
          <w:rFonts w:eastAsia="Arial"/>
          <w:color w:val="000000" w:themeColor="text1"/>
          <w:szCs w:val="22"/>
        </w:rPr>
        <w:t xml:space="preserve"> opisane w rozdziale 3. Sekcja Przygotowanie </w:t>
      </w:r>
      <w:proofErr w:type="spellStart"/>
      <w:r w:rsidRPr="777206FB">
        <w:rPr>
          <w:rFonts w:eastAsia="Arial"/>
          <w:color w:val="000000" w:themeColor="text1"/>
          <w:szCs w:val="22"/>
        </w:rPr>
        <w:t>token</w:t>
      </w:r>
      <w:r w:rsidR="00083FAF">
        <w:rPr>
          <w:rFonts w:eastAsia="Arial"/>
          <w:color w:val="000000" w:themeColor="text1"/>
          <w:szCs w:val="22"/>
        </w:rPr>
        <w:t>a</w:t>
      </w:r>
      <w:proofErr w:type="spellEnd"/>
      <w:r w:rsidRPr="777206FB">
        <w:rPr>
          <w:rFonts w:eastAsia="Arial"/>
          <w:color w:val="000000" w:themeColor="text1"/>
          <w:szCs w:val="22"/>
        </w:rPr>
        <w:t xml:space="preserve"> uwierzytelniającego</w:t>
      </w:r>
      <w:r w:rsidR="004E32A9">
        <w:rPr>
          <w:rFonts w:eastAsia="Arial"/>
          <w:color w:val="000000" w:themeColor="text1"/>
          <w:szCs w:val="22"/>
        </w:rPr>
        <w:t>.</w:t>
      </w:r>
    </w:p>
    <w:p w14:paraId="24F0D656" w14:textId="65EAB424" w:rsidR="00E46697" w:rsidRPr="00C93E94" w:rsidRDefault="6D85A1D7" w:rsidP="4811E045">
      <w:pPr>
        <w:spacing w:line="312" w:lineRule="auto"/>
        <w:rPr>
          <w:rFonts w:eastAsia="Arial"/>
          <w:color w:val="000000" w:themeColor="text1"/>
          <w:szCs w:val="22"/>
        </w:rPr>
      </w:pPr>
      <w:r w:rsidRPr="4811E045">
        <w:rPr>
          <w:rFonts w:eastAsia="Arial"/>
          <w:color w:val="000000" w:themeColor="text1"/>
          <w:szCs w:val="22"/>
        </w:rPr>
        <w:t xml:space="preserve">W odpowiedzi zwracany jest </w:t>
      </w:r>
      <w:proofErr w:type="spellStart"/>
      <w:r w:rsidRPr="4811E045">
        <w:rPr>
          <w:rFonts w:eastAsia="Arial"/>
          <w:color w:val="000000" w:themeColor="text1"/>
          <w:szCs w:val="22"/>
        </w:rPr>
        <w:t>token</w:t>
      </w:r>
      <w:proofErr w:type="spellEnd"/>
      <w:r w:rsidRPr="4811E045">
        <w:rPr>
          <w:rFonts w:eastAsia="Arial"/>
          <w:color w:val="000000" w:themeColor="text1"/>
          <w:szCs w:val="22"/>
        </w:rPr>
        <w:t xml:space="preserve"> dostępowy, którego należy używać w następnych operacjach.</w:t>
      </w:r>
    </w:p>
    <w:p w14:paraId="058BBF3F" w14:textId="2C1F41E6" w:rsidR="00E46697" w:rsidRPr="00C93E94" w:rsidRDefault="6D85A1D7" w:rsidP="4811E045">
      <w:pPr>
        <w:spacing w:line="312" w:lineRule="auto"/>
        <w:rPr>
          <w:rFonts w:eastAsia="Arial"/>
          <w:color w:val="000000" w:themeColor="text1"/>
          <w:szCs w:val="22"/>
        </w:rPr>
      </w:pPr>
      <w:r w:rsidRPr="4811E045">
        <w:rPr>
          <w:rFonts w:eastAsia="Arial"/>
          <w:color w:val="000000" w:themeColor="text1"/>
          <w:szCs w:val="22"/>
        </w:rPr>
        <w:t xml:space="preserve">Operacja pobierania </w:t>
      </w:r>
      <w:proofErr w:type="spellStart"/>
      <w:r w:rsidRPr="4811E045">
        <w:rPr>
          <w:rFonts w:eastAsia="Arial"/>
          <w:color w:val="000000" w:themeColor="text1"/>
          <w:szCs w:val="22"/>
        </w:rPr>
        <w:t>token</w:t>
      </w:r>
      <w:r w:rsidR="00083FAF">
        <w:rPr>
          <w:rFonts w:eastAsia="Arial"/>
          <w:color w:val="000000" w:themeColor="text1"/>
          <w:szCs w:val="22"/>
        </w:rPr>
        <w:t>a</w:t>
      </w:r>
      <w:proofErr w:type="spellEnd"/>
      <w:r w:rsidRPr="4811E045">
        <w:rPr>
          <w:rFonts w:eastAsia="Arial"/>
          <w:color w:val="000000" w:themeColor="text1"/>
          <w:szCs w:val="22"/>
        </w:rPr>
        <w:t xml:space="preserve"> dostępowego działa w analogiczny sposób jak przy wymianie </w:t>
      </w:r>
      <w:r w:rsidRPr="4811E045">
        <w:rPr>
          <w:rFonts w:eastAsia="Arial"/>
          <w:b/>
          <w:bCs/>
          <w:color w:val="000000" w:themeColor="text1"/>
          <w:szCs w:val="22"/>
        </w:rPr>
        <w:t>Zdarzeń Medycznych</w:t>
      </w:r>
      <w:r w:rsidRPr="4811E045">
        <w:rPr>
          <w:rFonts w:eastAsia="Arial"/>
          <w:color w:val="000000" w:themeColor="text1"/>
          <w:szCs w:val="22"/>
        </w:rPr>
        <w:t xml:space="preserve">. Możliwe jest wykorzystanie implementacji procesu uwierzytelniania zwracając uwagę na wartość parametru </w:t>
      </w:r>
      <w:proofErr w:type="spellStart"/>
      <w:r w:rsidRPr="4811E045">
        <w:rPr>
          <w:rFonts w:eastAsia="Arial"/>
          <w:b/>
          <w:bCs/>
          <w:color w:val="000000" w:themeColor="text1"/>
          <w:szCs w:val="22"/>
        </w:rPr>
        <w:t>scope</w:t>
      </w:r>
      <w:proofErr w:type="spellEnd"/>
      <w:r w:rsidRPr="4811E045">
        <w:rPr>
          <w:rFonts w:eastAsia="Arial"/>
          <w:color w:val="000000" w:themeColor="text1"/>
          <w:szCs w:val="22"/>
        </w:rPr>
        <w:t xml:space="preserve"> w żądaniu.</w:t>
      </w:r>
    </w:p>
    <w:p w14:paraId="7BA234C3" w14:textId="0CA0D94E" w:rsidR="00E46697" w:rsidRDefault="6D85A1D7" w:rsidP="4811E045">
      <w:pPr>
        <w:spacing w:line="312" w:lineRule="auto"/>
        <w:rPr>
          <w:rFonts w:eastAsia="Arial"/>
          <w:color w:val="000000" w:themeColor="text1"/>
          <w:szCs w:val="22"/>
        </w:rPr>
      </w:pPr>
      <w:r w:rsidRPr="4811E045">
        <w:rPr>
          <w:rFonts w:eastAsia="Arial"/>
          <w:color w:val="000000" w:themeColor="text1"/>
          <w:szCs w:val="22"/>
        </w:rPr>
        <w:t>Opis parametrów żądania pokazany jest w rozdziale 3 dokumentu w sekcji Przygotowanie i przekazanie żądania autoryzacji</w:t>
      </w:r>
      <w:r w:rsidR="008C52A4">
        <w:rPr>
          <w:rFonts w:eastAsia="Arial"/>
          <w:color w:val="000000" w:themeColor="text1"/>
          <w:szCs w:val="22"/>
        </w:rPr>
        <w:t>.</w:t>
      </w:r>
    </w:p>
    <w:p w14:paraId="214DCB5A" w14:textId="77777777" w:rsidR="008C52A4" w:rsidRPr="00C93E94" w:rsidRDefault="008C52A4" w:rsidP="4811E045">
      <w:pPr>
        <w:spacing w:line="312" w:lineRule="auto"/>
        <w:rPr>
          <w:rFonts w:eastAsia="Arial"/>
          <w:color w:val="000000" w:themeColor="text1"/>
          <w:szCs w:val="22"/>
        </w:rPr>
      </w:pPr>
    </w:p>
    <w:p w14:paraId="2BFBDD7A" w14:textId="72E47F1D" w:rsidR="00E46697" w:rsidRPr="00C93E94" w:rsidRDefault="6D85A1D7" w:rsidP="4811E045">
      <w:pPr>
        <w:spacing w:line="312" w:lineRule="auto"/>
        <w:rPr>
          <w:rFonts w:eastAsia="Arial"/>
          <w:color w:val="000000" w:themeColor="text1"/>
          <w:szCs w:val="22"/>
        </w:rPr>
      </w:pPr>
      <w:r w:rsidRPr="02F5BC69">
        <w:rPr>
          <w:rFonts w:eastAsia="Arial"/>
          <w:b/>
          <w:color w:val="000000" w:themeColor="text1"/>
          <w:u w:val="single"/>
        </w:rPr>
        <w:t>Przykładowe żądanie:</w:t>
      </w:r>
    </w:p>
    <w:p w14:paraId="7F9343C4" w14:textId="69CE7DE4" w:rsidR="76755DF8" w:rsidRDefault="2C830ECF" w:rsidP="02F5BC69">
      <w:pPr>
        <w:spacing w:line="312" w:lineRule="auto"/>
        <w:rPr>
          <w:rFonts w:eastAsia="Arial"/>
          <w:color w:val="000000" w:themeColor="text1"/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 wp14:anchorId="2F7138BD" wp14:editId="7E346314">
                <wp:extent cx="5728335" cy="567055"/>
                <wp:effectExtent l="0" t="0" r="24765" b="23495"/>
                <wp:docPr id="1287790319" name="Prostokąt 1287790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8335" cy="567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6441E96C" w14:textId="77777777" w:rsidR="00F76BD5" w:rsidRDefault="00F76BD5" w:rsidP="00F76BD5">
                            <w:pPr>
                              <w:spacing w:line="256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POST /token HTTP/1.1 </w:t>
                            </w:r>
                          </w:p>
                          <w:p w14:paraId="4FA4AF6C" w14:textId="77777777" w:rsidR="00F76BD5" w:rsidRDefault="00F76BD5" w:rsidP="00F76BD5">
                            <w:pPr>
                              <w:spacing w:line="256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Content-Type: application/x-www-form-urlencoded </w:t>
                            </w:r>
                          </w:p>
                        </w:txbxContent>
                      </wps:txbx>
                      <wps:bodyPr anchor="t"/>
                    </wps:wsp>
                  </a:graphicData>
                </a:graphic>
              </wp:inline>
            </w:drawing>
          </mc:Choice>
          <mc:Fallback>
            <w:pict>
              <v:rect w14:anchorId="2F7138BD" id="Prostokąt 1287790319" o:spid="_x0000_s1026" style="width:451.05pt;height:4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" fillcolor="#f2f2f2 [3052]" strokecolor="#a5a5a5 [2092]">
                <v:textbox>
                  <w:txbxContent>
                    <w:p w14:paraId="6441E96C" w14:textId="77777777" w:rsidR="00F76BD5" w:rsidRDefault="00F76BD5" w:rsidP="00F76BD5">
                      <w:pPr>
                        <w:spacing w:line="256" w:lineRule="auto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POST /token HTTP/1.1 </w:t>
                      </w:r>
                    </w:p>
                    <w:p w14:paraId="4FA4AF6C" w14:textId="77777777" w:rsidR="00F76BD5" w:rsidRDefault="00F76BD5" w:rsidP="00F76BD5">
                      <w:pPr>
                        <w:spacing w:line="256" w:lineRule="auto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Content-Type: application/x-www-form-urlencoded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2B844FD" w14:textId="77777777" w:rsidR="008C52A4" w:rsidRDefault="008C52A4">
      <w:pPr>
        <w:spacing w:before="0" w:after="0" w:line="240" w:lineRule="auto"/>
        <w:jc w:val="left"/>
        <w:rPr>
          <w:rFonts w:eastAsia="Arial"/>
          <w:b/>
          <w:color w:val="000000" w:themeColor="text1"/>
          <w:u w:val="single"/>
          <w:lang w:val="en-US"/>
        </w:rPr>
      </w:pPr>
      <w:r>
        <w:rPr>
          <w:rFonts w:eastAsia="Arial"/>
          <w:b/>
          <w:color w:val="000000" w:themeColor="text1"/>
          <w:u w:val="single"/>
          <w:lang w:val="en-US"/>
        </w:rPr>
        <w:lastRenderedPageBreak/>
        <w:br w:type="page"/>
      </w:r>
    </w:p>
    <w:p w14:paraId="6D741C36" w14:textId="407EFCE2" w:rsidR="00E46697" w:rsidRPr="00C93E94" w:rsidRDefault="6D85A1D7" w:rsidP="4811E045">
      <w:pPr>
        <w:spacing w:line="312" w:lineRule="auto"/>
        <w:rPr>
          <w:rFonts w:eastAsia="Arial"/>
          <w:color w:val="000000" w:themeColor="text1"/>
          <w:szCs w:val="22"/>
        </w:rPr>
      </w:pPr>
      <w:proofErr w:type="spellStart"/>
      <w:r w:rsidRPr="59DEA835">
        <w:rPr>
          <w:rFonts w:eastAsia="Arial"/>
          <w:b/>
          <w:color w:val="000000" w:themeColor="text1"/>
          <w:u w:val="single"/>
          <w:lang w:val="en-US"/>
        </w:rPr>
        <w:lastRenderedPageBreak/>
        <w:t>Parametry</w:t>
      </w:r>
      <w:proofErr w:type="spellEnd"/>
      <w:r w:rsidRPr="59DEA835">
        <w:rPr>
          <w:rFonts w:eastAsia="Arial"/>
          <w:b/>
          <w:color w:val="000000" w:themeColor="text1"/>
          <w:u w:val="single"/>
          <w:lang w:val="en-US"/>
        </w:rPr>
        <w:t xml:space="preserve"> </w:t>
      </w:r>
      <w:proofErr w:type="spellStart"/>
      <w:r w:rsidRPr="59DEA835">
        <w:rPr>
          <w:rFonts w:eastAsia="Arial"/>
          <w:b/>
          <w:color w:val="000000" w:themeColor="text1"/>
          <w:u w:val="single"/>
          <w:lang w:val="en-US"/>
        </w:rPr>
        <w:t>wywołania</w:t>
      </w:r>
      <w:proofErr w:type="spellEnd"/>
      <w:r w:rsidRPr="59DEA835">
        <w:rPr>
          <w:rFonts w:eastAsia="Arial"/>
          <w:b/>
          <w:color w:val="000000" w:themeColor="text1"/>
          <w:u w:val="single"/>
          <w:lang w:val="en-US"/>
        </w:rPr>
        <w:t>:</w:t>
      </w:r>
    </w:p>
    <w:p w14:paraId="3D203D81" w14:textId="6C2F8C1B" w:rsidR="02A6BA62" w:rsidRDefault="2CC07796" w:rsidP="59DEA835">
      <w:pPr>
        <w:spacing w:line="312" w:lineRule="auto"/>
        <w:rPr>
          <w:rFonts w:eastAsia="Arial"/>
          <w:color w:val="000000" w:themeColor="text1"/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 wp14:anchorId="542A6CFB" wp14:editId="4FAC623C">
                <wp:extent cx="6058535" cy="2980690"/>
                <wp:effectExtent l="0" t="0" r="18415" b="10160"/>
                <wp:docPr id="432513969" name="Prostokąt 4325139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8535" cy="2980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69859628" w14:textId="77777777" w:rsidR="002039A0" w:rsidRDefault="002039A0" w:rsidP="004F31DC">
                            <w:pPr>
                              <w:spacing w:line="252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US"/>
                              </w:rPr>
                              <w:t xml:space="preserve">client_assertion_type=urn:ietf:params:oauth:client-assertion-type:jwt-bearer&amp; </w:t>
                            </w:r>
                          </w:p>
                          <w:p w14:paraId="44DE7252" w14:textId="77777777" w:rsidR="002039A0" w:rsidRDefault="002039A0" w:rsidP="004F31DC">
                            <w:pPr>
                              <w:spacing w:line="252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US"/>
                              </w:rPr>
                              <w:t xml:space="preserve">grant_type=client_credentials&amp;  </w:t>
                            </w:r>
                          </w:p>
                          <w:p w14:paraId="24D47BF2" w14:textId="0A6E38A8" w:rsidR="002B107C" w:rsidRDefault="002B107C" w:rsidP="002B107C">
                            <w:pPr>
                              <w:spacing w:line="252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US"/>
                              </w:rPr>
                              <w:t xml:space="preserve">client_assertion= </w:t>
                            </w:r>
                            <w:r w:rsidR="003C27CD" w:rsidRPr="003C27CD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US"/>
                              </w:rPr>
                              <w:t>eyJ0eXAiOiJKV1QiLCJhbGciOiJSUzI1NiJ9.eyJzdWIiOiIyLjE2Ljg0MC4xLjExMzg4My4zLjQ0MjQuMi45LjE6MDAwMDAwMTc2Mjk1IiwiYXVkIjoiaHR0cHM6Ly9lemRyb3dpZS5nb3YucGwvdG9rZW4iLCJ1c2VyX3JvbGUiOiJGSVpKTyIsInVzZXJfaWQiOiIyLjE2Ljg0MC4xLjExMzg4My4zLjQ0MjQuMS42LjU6NzcyMDczNSIsImlzcyI6IjIuMTYuODQwLjEuMTEzODgzLjMuNDQyNC4yLjkuMTowMDAwMDAxNzYyOTUiLCJleHAiOiIxNjkxNzU4NjE4IiwiY2hpbGRfb3JnYW5pemF0aW9uIjoiMi4xNi44NDAuMS4xMTM4ODMuMy40NDI0LjIuOS4xLjE6MDAwMDAwMTc2Mjk1LTAwMSIsImp0aSI6ImFlNTIxYTUxLTcxMTctNDRjNi04OTViLTc1YmE0Y2JhYWMxNSJ9.iblMEN1tnV-aaNlUkOhjX9BOE0acB1ODSPdEHDtcoo1HcH5f5XFtTZVlSpupl9fu4sAGOq3RfxUC15Vhse-HmcdqdTgBcVc2mG0dgFzTfSB_0NXfny7AdrGIVXHbLmuIUYLWkmyhXj0H4ofg-REoeG1jWM0S-Z9l48dtmpZUwsDf8u4cc0lP6SHPs2GpZj8-QEnQUPjPs-tY7HNX_toHGjAxYJbyRLIRBiKwBSviEq_b1AcLinVO7AkNfvXlZCe670AXGgT7E7XqWn6Bc27drBFniksTkYlg7_qqq258iw8UsFCZxvp8WpXL_aGH6K1bst0VTgSg_vPN9kc8tkc-QQ</w:t>
                            </w:r>
                          </w:p>
                          <w:p w14:paraId="06A3C9AF" w14:textId="77777777" w:rsidR="002039A0" w:rsidRDefault="002B107C" w:rsidP="004F31DC">
                            <w:pPr>
                              <w:spacing w:line="252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US"/>
                              </w:rPr>
                              <w:t xml:space="preserve">scope=https://ezdrowie.gov.pl/rnr </w:t>
                            </w:r>
                          </w:p>
                        </w:txbxContent>
                      </wps:txbx>
                      <wps:bodyPr anchor="t"/>
                    </wps:wsp>
                  </a:graphicData>
                </a:graphic>
              </wp:inline>
            </w:drawing>
          </mc:Choice>
          <mc:Fallback>
            <w:pict>
              <v:rect w14:anchorId="542A6CFB" id="Prostokąt 432513969" o:spid="_x0000_s1027" style="width:477.05pt;height:234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" fillcolor="#f2f2f2 [3052]" strokecolor="#a5a5a5 [2092]">
                <v:textbox>
                  <w:txbxContent>
                    <w:p w14:paraId="69859628" w14:textId="77777777" w:rsidR="002039A0" w:rsidRDefault="002039A0" w:rsidP="004F31DC">
                      <w:pPr>
                        <w:spacing w:line="252" w:lineRule="auto"/>
                        <w:rPr>
                          <w:rFonts w:ascii="Calibri" w:hAnsi="Calibri" w:cs="Calibri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alibri" w:hAnsi="Calibri" w:cs="Calibri"/>
                          <w:sz w:val="20"/>
                          <w:szCs w:val="20"/>
                          <w:lang w:val="en-US"/>
                        </w:rPr>
                        <w:t xml:space="preserve">client_assertion_type=urn:ietf:params:oauth:client-assertion-type:jwt-bearer&amp; </w:t>
                      </w:r>
                    </w:p>
                    <w:p w14:paraId="44DE7252" w14:textId="77777777" w:rsidR="002039A0" w:rsidRDefault="002039A0" w:rsidP="004F31DC">
                      <w:pPr>
                        <w:spacing w:line="252" w:lineRule="auto"/>
                        <w:rPr>
                          <w:rFonts w:ascii="Calibri" w:hAnsi="Calibri" w:cs="Calibri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alibri" w:hAnsi="Calibri" w:cs="Calibri"/>
                          <w:sz w:val="20"/>
                          <w:szCs w:val="20"/>
                          <w:lang w:val="en-US"/>
                        </w:rPr>
                        <w:t xml:space="preserve">grant_type=client_credentials&amp;  </w:t>
                      </w:r>
                    </w:p>
                    <w:p w14:paraId="24D47BF2" w14:textId="0A6E38A8" w:rsidR="002B107C" w:rsidRDefault="002B107C" w:rsidP="002B107C">
                      <w:pPr>
                        <w:spacing w:line="252" w:lineRule="auto"/>
                        <w:rPr>
                          <w:rFonts w:ascii="Calibri" w:hAnsi="Calibri" w:cs="Calibri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alibri" w:hAnsi="Calibri" w:cs="Calibri"/>
                          <w:sz w:val="20"/>
                          <w:szCs w:val="20"/>
                          <w:lang w:val="en-US"/>
                        </w:rPr>
                        <w:t xml:space="preserve">client_assertion= </w:t>
                      </w:r>
                      <w:r w:rsidR="003C27CD" w:rsidRPr="003C27CD">
                        <w:rPr>
                          <w:rFonts w:ascii="Calibri" w:hAnsi="Calibri" w:cs="Calibri"/>
                          <w:sz w:val="20"/>
                          <w:szCs w:val="20"/>
                          <w:lang w:val="en-US"/>
                        </w:rPr>
                        <w:t>eyJ0eXAiOiJKV1QiLCJhbGciOiJSUzI1NiJ9.eyJzdWIiOiIyLjE2Ljg0MC4xLjExMzg4My4zLjQ0MjQuMi45LjE6MDAwMDAwMTc2Mjk1IiwiYXVkIjoiaHR0cHM6Ly9lemRyb3dpZS5nb3YucGwvdG9rZW4iLCJ1c2VyX3JvbGUiOiJGSVpKTyIsInVzZXJfaWQiOiIyLjE2Ljg0MC4xLjExMzg4My4zLjQ0MjQuMS42LjU6NzcyMDczNSIsImlzcyI6IjIuMTYuODQwLjEuMTEzODgzLjMuNDQyNC4yLjkuMTowMDAwMDAxNzYyOTUiLCJleHAiOiIxNjkxNzU4NjE4IiwiY2hpbGRfb3JnYW5pemF0aW9uIjoiMi4xNi44NDAuMS4xMTM4ODMuMy40NDI0LjIuOS4xLjE6MDAwMDAwMTc2Mjk1LTAwMSIsImp0aSI6ImFlNTIxYTUxLTcxMTctNDRjNi04OTViLTc1YmE0Y2JhYWMxNSJ9.iblMEN1tnV-aaNlUkOhjX9BOE0acB1ODSPdEHDtcoo1HcH5f5XFtTZVlSpupl9fu4sAGOq3RfxUC15Vhse-HmcdqdTgBcVc2mG0dgFzTfSB_0NXfny7AdrGIVXHbLmuIUYLWkmyhXj0H4ofg-REoeG1jWM0S-Z9l48dtmpZUwsDf8u4cc0lP6SHPs2GpZj8-QEnQUPjPs-tY7HNX_toHGjAxYJbyRLIRBiKwBSviEq_b1AcLinVO7AkNfvXlZCe670AXGgT7E7XqWn6Bc27drBFniksTkYlg7_qqq258iw8UsFCZxvp8WpXL_aGH6K1bst0VTgSg_vPN9kc8tkc-QQ</w:t>
                      </w:r>
                    </w:p>
                    <w:p w14:paraId="06A3C9AF" w14:textId="77777777" w:rsidR="002039A0" w:rsidRDefault="002B107C" w:rsidP="004F31DC">
                      <w:pPr>
                        <w:spacing w:line="252" w:lineRule="auto"/>
                        <w:rPr>
                          <w:rFonts w:ascii="Calibri" w:hAnsi="Calibri" w:cs="Calibri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alibri" w:hAnsi="Calibri" w:cs="Calibri"/>
                          <w:sz w:val="20"/>
                          <w:szCs w:val="20"/>
                          <w:lang w:val="en-US"/>
                        </w:rPr>
                        <w:t xml:space="preserve">scope=https://ezdrowie.gov.pl/rnr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5AEECD2" w14:textId="642D68B4" w:rsidR="00E46697" w:rsidRPr="008C52A4" w:rsidRDefault="6D85A1D7" w:rsidP="4811E045">
      <w:pPr>
        <w:spacing w:line="312" w:lineRule="auto"/>
        <w:rPr>
          <w:rFonts w:eastAsia="Arial"/>
          <w:b/>
          <w:bCs/>
          <w:color w:val="000000" w:themeColor="text1"/>
        </w:rPr>
      </w:pPr>
      <w:r w:rsidRPr="008C52A4">
        <w:rPr>
          <w:rFonts w:eastAsia="Arial"/>
          <w:b/>
          <w:bCs/>
          <w:color w:val="000000" w:themeColor="text1"/>
          <w:u w:val="single"/>
        </w:rPr>
        <w:t>Przykładowa odpowiedź:</w:t>
      </w:r>
    </w:p>
    <w:p w14:paraId="12177370" w14:textId="3CBF2CB9" w:rsidR="777206FB" w:rsidRPr="00A651BA" w:rsidRDefault="5B3BBAEE" w:rsidP="00A651BA">
      <w:pPr>
        <w:spacing w:line="312" w:lineRule="auto"/>
        <w:rPr>
          <w:rFonts w:eastAsia="Arial"/>
          <w:color w:val="000000" w:themeColor="text1"/>
        </w:rPr>
      </w:pPr>
      <w:r>
        <w:rPr>
          <w:noProof/>
        </w:rPr>
        <mc:AlternateContent>
          <mc:Choice Requires="wps">
            <w:drawing>
              <wp:inline distT="0" distB="0" distL="0" distR="0" wp14:anchorId="354C31FE" wp14:editId="08666A1D">
                <wp:extent cx="6082030" cy="1158240"/>
                <wp:effectExtent l="0" t="0" r="13970" b="22860"/>
                <wp:docPr id="1744130120" name="Prostokąt 1744130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2030" cy="11582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6C815FB7" w14:textId="77777777" w:rsidR="00B44D10" w:rsidRDefault="00B44D10" w:rsidP="008F6168">
                            <w:pPr>
                              <w:spacing w:line="252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{ </w:t>
                            </w:r>
                          </w:p>
                          <w:p w14:paraId="3A41EB56" w14:textId="77777777" w:rsidR="00B44D10" w:rsidRDefault="00B44D10" w:rsidP="008F6168">
                            <w:pPr>
                              <w:spacing w:line="252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  "error": null, </w:t>
                            </w:r>
                          </w:p>
                          <w:p w14:paraId="0DEE25D3" w14:textId="77777777" w:rsidR="00B44D10" w:rsidRDefault="00B44D10" w:rsidP="008F6168">
                            <w:pPr>
                              <w:spacing w:line="252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  "accessToken": "TOKEN_DOSTEPOWY" </w:t>
                            </w:r>
                          </w:p>
                          <w:p w14:paraId="042DD27E" w14:textId="77777777" w:rsidR="00B44D10" w:rsidRDefault="00B44D10" w:rsidP="008F6168">
                            <w:pPr>
                              <w:spacing w:line="252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} </w:t>
                            </w:r>
                          </w:p>
                        </w:txbxContent>
                      </wps:txbx>
                      <wps:bodyPr anchor="t"/>
                    </wps:wsp>
                  </a:graphicData>
                </a:graphic>
              </wp:inline>
            </w:drawing>
          </mc:Choice>
          <mc:Fallback>
            <w:pict>
              <v:rect w14:anchorId="354C31FE" id="Prostokąt 1744130120" o:spid="_x0000_s1028" style="width:478.9pt;height:9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" fillcolor="#f2f2f2 [3052]" strokecolor="#a5a5a5 [2092]">
                <v:textbox>
                  <w:txbxContent>
                    <w:p w14:paraId="6C815FB7" w14:textId="77777777" w:rsidR="00B44D10" w:rsidRDefault="00B44D10" w:rsidP="008F6168">
                      <w:pPr>
                        <w:spacing w:line="252" w:lineRule="auto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{ </w:t>
                      </w:r>
                    </w:p>
                    <w:p w14:paraId="3A41EB56" w14:textId="77777777" w:rsidR="00B44D10" w:rsidRDefault="00B44D10" w:rsidP="008F6168">
                      <w:pPr>
                        <w:spacing w:line="252" w:lineRule="auto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   "error": null, </w:t>
                      </w:r>
                    </w:p>
                    <w:p w14:paraId="0DEE25D3" w14:textId="77777777" w:rsidR="00B44D10" w:rsidRDefault="00B44D10" w:rsidP="008F6168">
                      <w:pPr>
                        <w:spacing w:line="252" w:lineRule="auto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   "accessToken": "TOKEN_DOSTEPOWY" </w:t>
                      </w:r>
                    </w:p>
                    <w:p w14:paraId="042DD27E" w14:textId="77777777" w:rsidR="00B44D10" w:rsidRDefault="00B44D10" w:rsidP="008F6168">
                      <w:pPr>
                        <w:spacing w:line="252" w:lineRule="auto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}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DF2B53B" w14:textId="1227528F" w:rsidR="00E46697" w:rsidRPr="00C93E94" w:rsidRDefault="659329DC" w:rsidP="00A651BA">
      <w:pPr>
        <w:pStyle w:val="Nagwek3"/>
        <w:rPr>
          <w:rFonts w:eastAsia="Arial"/>
          <w:sz w:val="22"/>
          <w:szCs w:val="22"/>
        </w:rPr>
      </w:pPr>
      <w:bookmarkStart w:id="60" w:name="_Toc170820883"/>
      <w:r w:rsidRPr="5963FAEB">
        <w:rPr>
          <w:rFonts w:eastAsia="Arial"/>
        </w:rPr>
        <w:t>Operacja zapisu Recepty na Ruch</w:t>
      </w:r>
      <w:bookmarkEnd w:id="60"/>
    </w:p>
    <w:p w14:paraId="63AA08EA" w14:textId="1E7CB2CB" w:rsidR="00E46697" w:rsidRPr="00C93E94" w:rsidRDefault="7DD74D09" w:rsidP="4811E045">
      <w:pPr>
        <w:rPr>
          <w:rFonts w:eastAsia="Arial"/>
        </w:rPr>
      </w:pPr>
      <w:r w:rsidRPr="777206FB">
        <w:rPr>
          <w:rFonts w:eastAsia="Arial"/>
        </w:rPr>
        <w:t>Operacja zapisu Recepty na Ruch w systemi</w:t>
      </w:r>
      <w:r w:rsidR="1AFD0F35" w:rsidRPr="777206FB">
        <w:rPr>
          <w:rFonts w:eastAsia="Arial"/>
        </w:rPr>
        <w:t>e</w:t>
      </w:r>
      <w:r w:rsidRPr="777206FB">
        <w:rPr>
          <w:rFonts w:eastAsia="Arial"/>
        </w:rPr>
        <w:t xml:space="preserve"> SGO służy do zapisania wystawionej Recepty na Ruch w systemie P1</w:t>
      </w:r>
      <w:r w:rsidR="043DE36E" w:rsidRPr="777206FB">
        <w:rPr>
          <w:rFonts w:eastAsia="Arial"/>
        </w:rPr>
        <w:t xml:space="preserve"> przy wykorzystaniu metody</w:t>
      </w:r>
      <w:r w:rsidR="00095D1C">
        <w:rPr>
          <w:rFonts w:eastAsia="Arial"/>
        </w:rPr>
        <w:t xml:space="preserve"> </w:t>
      </w:r>
      <w:r w:rsidR="00095D1C" w:rsidRPr="00095D1C">
        <w:rPr>
          <w:rFonts w:eastAsia="Arial"/>
          <w:b/>
          <w:bCs/>
        </w:rPr>
        <w:t>POST</w:t>
      </w:r>
      <w:r w:rsidR="043DE36E" w:rsidRPr="777206FB">
        <w:rPr>
          <w:rFonts w:eastAsia="Arial"/>
        </w:rPr>
        <w:t xml:space="preserve"> </w:t>
      </w:r>
      <w:r w:rsidR="043DE36E" w:rsidRPr="777206FB">
        <w:rPr>
          <w:rFonts w:eastAsia="Arial"/>
          <w:b/>
          <w:bCs/>
        </w:rPr>
        <w:t>/</w:t>
      </w:r>
      <w:proofErr w:type="spellStart"/>
      <w:r w:rsidR="043DE36E" w:rsidRPr="777206FB">
        <w:rPr>
          <w:rFonts w:eastAsia="Arial"/>
          <w:b/>
          <w:bCs/>
        </w:rPr>
        <w:t>rnr</w:t>
      </w:r>
      <w:proofErr w:type="spellEnd"/>
      <w:r w:rsidR="043DE36E" w:rsidRPr="777206FB">
        <w:rPr>
          <w:rFonts w:eastAsia="Arial"/>
          <w:b/>
          <w:bCs/>
        </w:rPr>
        <w:t>/recepta</w:t>
      </w:r>
      <w:r w:rsidRPr="777206FB">
        <w:rPr>
          <w:rFonts w:eastAsia="Arial"/>
        </w:rPr>
        <w:t>. Podczas zapisu</w:t>
      </w:r>
      <w:r w:rsidR="061CD04A" w:rsidRPr="777206FB">
        <w:rPr>
          <w:rFonts w:eastAsia="Arial"/>
        </w:rPr>
        <w:t xml:space="preserve"> </w:t>
      </w:r>
      <w:r w:rsidR="76D2DD1A" w:rsidRPr="777206FB">
        <w:rPr>
          <w:rFonts w:eastAsia="Arial"/>
        </w:rPr>
        <w:t>R</w:t>
      </w:r>
      <w:r w:rsidRPr="777206FB">
        <w:rPr>
          <w:rFonts w:eastAsia="Arial"/>
        </w:rPr>
        <w:t>ecept</w:t>
      </w:r>
      <w:r w:rsidR="3930CC2A" w:rsidRPr="777206FB">
        <w:rPr>
          <w:rFonts w:eastAsia="Arial"/>
        </w:rPr>
        <w:t>y na Ruch</w:t>
      </w:r>
      <w:r w:rsidRPr="777206FB">
        <w:rPr>
          <w:rFonts w:eastAsia="Arial"/>
        </w:rPr>
        <w:t xml:space="preserve"> system P1 wykonuje szereg weryfikacji danych zawartych w dokumen</w:t>
      </w:r>
      <w:r w:rsidR="5BAE4FEA" w:rsidRPr="777206FB">
        <w:rPr>
          <w:rFonts w:eastAsia="Arial"/>
        </w:rPr>
        <w:t>cie</w:t>
      </w:r>
      <w:r w:rsidRPr="777206FB">
        <w:rPr>
          <w:rFonts w:eastAsia="Arial"/>
        </w:rPr>
        <w:t xml:space="preserve"> </w:t>
      </w:r>
      <w:r w:rsidR="68BDCA06" w:rsidRPr="777206FB">
        <w:rPr>
          <w:rFonts w:eastAsia="Arial"/>
        </w:rPr>
        <w:t>R</w:t>
      </w:r>
      <w:r w:rsidRPr="777206FB">
        <w:rPr>
          <w:rFonts w:eastAsia="Arial"/>
        </w:rPr>
        <w:t>ecept</w:t>
      </w:r>
      <w:r w:rsidR="7B83A032" w:rsidRPr="777206FB">
        <w:rPr>
          <w:rFonts w:eastAsia="Arial"/>
        </w:rPr>
        <w:t>y</w:t>
      </w:r>
      <w:r w:rsidRPr="777206FB">
        <w:rPr>
          <w:rFonts w:eastAsia="Arial"/>
        </w:rPr>
        <w:t xml:space="preserve"> na </w:t>
      </w:r>
      <w:r w:rsidR="50748792" w:rsidRPr="777206FB">
        <w:rPr>
          <w:rFonts w:eastAsia="Arial"/>
        </w:rPr>
        <w:t>R</w:t>
      </w:r>
      <w:r w:rsidRPr="777206FB">
        <w:rPr>
          <w:rFonts w:eastAsia="Arial"/>
        </w:rPr>
        <w:t>uch.</w:t>
      </w:r>
      <w:r w:rsidR="30333795" w:rsidRPr="777206FB">
        <w:rPr>
          <w:rFonts w:eastAsia="Arial"/>
        </w:rPr>
        <w:t xml:space="preserve"> </w:t>
      </w:r>
      <w:r w:rsidR="054B7332" w:rsidRPr="777206FB">
        <w:rPr>
          <w:rFonts w:eastAsia="Arial"/>
        </w:rPr>
        <w:t xml:space="preserve">Do wywołania operacji niezbędny jest </w:t>
      </w:r>
      <w:proofErr w:type="spellStart"/>
      <w:r w:rsidR="054B7332" w:rsidRPr="777206FB">
        <w:rPr>
          <w:rFonts w:eastAsia="Arial"/>
        </w:rPr>
        <w:t>token</w:t>
      </w:r>
      <w:proofErr w:type="spellEnd"/>
      <w:r w:rsidR="054B7332" w:rsidRPr="777206FB">
        <w:rPr>
          <w:rFonts w:eastAsia="Arial"/>
        </w:rPr>
        <w:t xml:space="preserve"> uwierzytelniający uzyskany z metody /</w:t>
      </w:r>
      <w:proofErr w:type="spellStart"/>
      <w:r w:rsidR="054B7332" w:rsidRPr="777206FB">
        <w:rPr>
          <w:rFonts w:eastAsia="Arial"/>
        </w:rPr>
        <w:t>token</w:t>
      </w:r>
      <w:proofErr w:type="spellEnd"/>
      <w:r w:rsidR="054B7332" w:rsidRPr="777206FB">
        <w:rPr>
          <w:rFonts w:eastAsia="Arial"/>
        </w:rPr>
        <w:t>.</w:t>
      </w:r>
    </w:p>
    <w:p w14:paraId="395FFEBD" w14:textId="65D5A9A8" w:rsidR="2DB6C82D" w:rsidRDefault="2DB6C82D" w:rsidP="777206FB">
      <w:pPr>
        <w:rPr>
          <w:rFonts w:eastAsia="Arial"/>
        </w:rPr>
      </w:pPr>
      <w:r w:rsidRPr="777206FB">
        <w:rPr>
          <w:rFonts w:eastAsia="Arial"/>
        </w:rPr>
        <w:lastRenderedPageBreak/>
        <w:t xml:space="preserve">W żądaniu parametr </w:t>
      </w:r>
      <w:r w:rsidR="04675A6C" w:rsidRPr="777206FB">
        <w:rPr>
          <w:rFonts w:eastAsia="Arial"/>
        </w:rPr>
        <w:t xml:space="preserve">zawarty w </w:t>
      </w:r>
      <w:proofErr w:type="spellStart"/>
      <w:r w:rsidR="04675A6C" w:rsidRPr="777206FB">
        <w:rPr>
          <w:rFonts w:eastAsia="Arial"/>
          <w:b/>
          <w:bCs/>
        </w:rPr>
        <w:t>danePacjenta</w:t>
      </w:r>
      <w:proofErr w:type="spellEnd"/>
      <w:r w:rsidR="04675A6C" w:rsidRPr="777206FB">
        <w:rPr>
          <w:rFonts w:eastAsia="Arial"/>
          <w:b/>
          <w:bCs/>
        </w:rPr>
        <w:t xml:space="preserve">, </w:t>
      </w:r>
      <w:proofErr w:type="spellStart"/>
      <w:r w:rsidR="04675A6C" w:rsidRPr="777206FB">
        <w:rPr>
          <w:rFonts w:eastAsia="Arial"/>
          <w:b/>
          <w:bCs/>
        </w:rPr>
        <w:t>identyfikatorRoot</w:t>
      </w:r>
      <w:proofErr w:type="spellEnd"/>
      <w:r w:rsidR="04675A6C" w:rsidRPr="777206FB">
        <w:rPr>
          <w:rFonts w:eastAsia="Arial"/>
          <w:b/>
          <w:bCs/>
        </w:rPr>
        <w:t xml:space="preserve"> </w:t>
      </w:r>
      <w:r w:rsidR="04675A6C" w:rsidRPr="777206FB">
        <w:rPr>
          <w:rFonts w:eastAsia="Arial"/>
        </w:rPr>
        <w:t>jest zgodny z wartościami drzewa OID stosowanego w dokumentach w standardzie HL7 CDA.</w:t>
      </w:r>
      <w:r w:rsidR="128327AE" w:rsidRPr="777206FB">
        <w:rPr>
          <w:rFonts w:eastAsia="Arial"/>
        </w:rPr>
        <w:t xml:space="preserve"> Parametr </w:t>
      </w:r>
      <w:proofErr w:type="spellStart"/>
      <w:r w:rsidR="128327AE" w:rsidRPr="777206FB">
        <w:rPr>
          <w:rFonts w:eastAsia="Arial"/>
          <w:b/>
          <w:bCs/>
        </w:rPr>
        <w:t>identyfikatorRoot</w:t>
      </w:r>
      <w:proofErr w:type="spellEnd"/>
      <w:r w:rsidR="128327AE" w:rsidRPr="777206FB">
        <w:rPr>
          <w:rFonts w:eastAsia="Arial"/>
        </w:rPr>
        <w:t xml:space="preserve"> jest numerem PESEL</w:t>
      </w:r>
      <w:r w:rsidR="1058AAA8" w:rsidRPr="777206FB">
        <w:rPr>
          <w:rFonts w:eastAsia="Arial"/>
        </w:rPr>
        <w:t xml:space="preserve"> </w:t>
      </w:r>
      <w:r w:rsidR="20A54456" w:rsidRPr="777206FB">
        <w:rPr>
          <w:rFonts w:eastAsia="Arial"/>
        </w:rPr>
        <w:t>lub innym identyfikatorem</w:t>
      </w:r>
      <w:r w:rsidR="1FAD4036" w:rsidRPr="777206FB">
        <w:rPr>
          <w:rFonts w:eastAsia="Arial"/>
        </w:rPr>
        <w:t xml:space="preserve"> przypisanym do pacjenta.</w:t>
      </w:r>
    </w:p>
    <w:p w14:paraId="19E9128F" w14:textId="052934E4" w:rsidR="777206FB" w:rsidRDefault="30333795" w:rsidP="777206FB">
      <w:pPr>
        <w:rPr>
          <w:rFonts w:eastAsia="Arial"/>
        </w:rPr>
      </w:pPr>
      <w:r w:rsidRPr="777206FB">
        <w:rPr>
          <w:rFonts w:eastAsia="Arial"/>
        </w:rPr>
        <w:t>W przypadku poprawnej odpowiedzi z kodem odpowiedzi 20</w:t>
      </w:r>
      <w:r w:rsidR="2E7E35DE" w:rsidRPr="777206FB">
        <w:rPr>
          <w:rFonts w:eastAsia="Arial"/>
        </w:rPr>
        <w:t>1</w:t>
      </w:r>
      <w:r w:rsidRPr="777206FB">
        <w:rPr>
          <w:rFonts w:eastAsia="Arial"/>
        </w:rPr>
        <w:t xml:space="preserve"> otrzymamy odpowiedź, w której zawarta będzie informacja o poprawnym zapisaniu Recepty na Ruch w systemi</w:t>
      </w:r>
      <w:r w:rsidR="3B072C45" w:rsidRPr="777206FB">
        <w:rPr>
          <w:rFonts w:eastAsia="Arial"/>
        </w:rPr>
        <w:t>e</w:t>
      </w:r>
      <w:r w:rsidRPr="777206FB">
        <w:rPr>
          <w:rFonts w:eastAsia="Arial"/>
        </w:rPr>
        <w:t xml:space="preserve"> P1</w:t>
      </w:r>
      <w:r w:rsidR="6D4253B9" w:rsidRPr="777206FB">
        <w:rPr>
          <w:rFonts w:eastAsia="Arial"/>
        </w:rPr>
        <w:t xml:space="preserve"> SGO</w:t>
      </w:r>
      <w:r w:rsidRPr="777206FB">
        <w:rPr>
          <w:rFonts w:eastAsia="Arial"/>
        </w:rPr>
        <w:t>.</w:t>
      </w:r>
    </w:p>
    <w:p w14:paraId="5BA50300" w14:textId="64244F16" w:rsidR="00425667" w:rsidRDefault="516F3CDA" w:rsidP="00AF6E22">
      <w:pPr>
        <w:pStyle w:val="Legenda"/>
      </w:pPr>
      <w:bookmarkStart w:id="61" w:name="_Toc170820909"/>
      <w:r>
        <w:t xml:space="preserve">Tabela </w:t>
      </w:r>
      <w:r w:rsidR="00425667">
        <w:fldChar w:fldCharType="begin"/>
      </w:r>
      <w:r w:rsidR="00425667">
        <w:instrText>SEQ Tabela \* ARABIC</w:instrText>
      </w:r>
      <w:r w:rsidR="00425667">
        <w:fldChar w:fldCharType="separate"/>
      </w:r>
      <w:r w:rsidR="004D4679">
        <w:rPr>
          <w:noProof/>
        </w:rPr>
        <w:t>4</w:t>
      </w:r>
      <w:r w:rsidR="00425667">
        <w:fldChar w:fldCharType="end"/>
      </w:r>
      <w:r>
        <w:t xml:space="preserve"> </w:t>
      </w:r>
      <w:r w:rsidR="71A33AB8">
        <w:t>P</w:t>
      </w:r>
      <w:r>
        <w:t>arametr</w:t>
      </w:r>
      <w:r w:rsidR="71A33AB8">
        <w:t>y</w:t>
      </w:r>
      <w:r>
        <w:t xml:space="preserve"> </w:t>
      </w:r>
      <w:r w:rsidR="66ED9D9E">
        <w:t xml:space="preserve">body </w:t>
      </w:r>
      <w:r>
        <w:t xml:space="preserve">żądania </w:t>
      </w:r>
      <w:r w:rsidR="71A33AB8">
        <w:t xml:space="preserve">przekazywane </w:t>
      </w:r>
      <w:r>
        <w:t>w metodzie</w:t>
      </w:r>
      <w:r w:rsidR="185C5205">
        <w:t xml:space="preserve"> POST</w:t>
      </w:r>
      <w:r>
        <w:t xml:space="preserve"> /</w:t>
      </w:r>
      <w:proofErr w:type="spellStart"/>
      <w:r>
        <w:t>rnr</w:t>
      </w:r>
      <w:proofErr w:type="spellEnd"/>
      <w:r>
        <w:t>/recepta</w:t>
      </w:r>
      <w:bookmarkEnd w:id="61"/>
    </w:p>
    <w:tbl>
      <w:tblPr>
        <w:tblStyle w:val="Tabela-Siatka"/>
        <w:tblW w:w="9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9"/>
        <w:gridCol w:w="992"/>
        <w:gridCol w:w="1559"/>
        <w:gridCol w:w="1843"/>
        <w:gridCol w:w="2547"/>
      </w:tblGrid>
      <w:tr w:rsidR="4811E045" w14:paraId="0D1A67A9" w14:textId="77777777" w:rsidTr="008C52A4">
        <w:trPr>
          <w:cantSplit/>
          <w:trHeight w:val="300"/>
        </w:trPr>
        <w:tc>
          <w:tcPr>
            <w:tcW w:w="2119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1F2E0D5B" w14:textId="79B8FFD8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Nazwa parametru</w:t>
            </w:r>
          </w:p>
        </w:tc>
        <w:tc>
          <w:tcPr>
            <w:tcW w:w="992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7C44C659" w14:textId="5949B387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Typ</w:t>
            </w:r>
          </w:p>
        </w:tc>
        <w:tc>
          <w:tcPr>
            <w:tcW w:w="1559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26DD3A4B" w14:textId="36EB0E65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Wymagalność</w:t>
            </w:r>
          </w:p>
        </w:tc>
        <w:tc>
          <w:tcPr>
            <w:tcW w:w="1843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5C334DBC" w14:textId="5A9D00C1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Przykładowa wartość</w:t>
            </w:r>
          </w:p>
        </w:tc>
        <w:tc>
          <w:tcPr>
            <w:tcW w:w="2547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61CA156D" w14:textId="516C261E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Opis</w:t>
            </w:r>
          </w:p>
        </w:tc>
      </w:tr>
      <w:tr w:rsidR="4811E045" w14:paraId="2437F64B" w14:textId="77777777" w:rsidTr="008C52A4">
        <w:trPr>
          <w:cantSplit/>
          <w:trHeight w:val="300"/>
        </w:trPr>
        <w:tc>
          <w:tcPr>
            <w:tcW w:w="211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722D7A41" w14:textId="3BB1FBE3" w:rsidR="27FE2D18" w:rsidRPr="00CD5F84" w:rsidRDefault="00CD5F84" w:rsidP="007C0155">
            <w:pPr>
              <w:pStyle w:val="tabelanormalny"/>
            </w:pPr>
            <w:proofErr w:type="spellStart"/>
            <w:r w:rsidRPr="00CD5F84">
              <w:t>daneReceptyNaRuch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62585D59" w14:textId="64761256" w:rsidR="13A31131" w:rsidRDefault="00CD5F84" w:rsidP="007C0155">
            <w:pPr>
              <w:pStyle w:val="tabelanormalny"/>
            </w:pPr>
            <w:r>
              <w:t>N/D</w:t>
            </w:r>
          </w:p>
        </w:tc>
        <w:tc>
          <w:tcPr>
            <w:tcW w:w="155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40F3A6C7" w14:textId="27825AE4" w:rsidR="4811E045" w:rsidRDefault="4811E045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6C760293" w14:textId="2032D67F" w:rsidR="4811E045" w:rsidRDefault="00CD5F84" w:rsidP="007C0155">
            <w:pPr>
              <w:pStyle w:val="tabelanormalny"/>
            </w:pPr>
            <w:r>
              <w:t>N/D</w:t>
            </w:r>
          </w:p>
        </w:tc>
        <w:tc>
          <w:tcPr>
            <w:tcW w:w="254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343B0979" w14:textId="66CDE42D" w:rsidR="7D73A880" w:rsidRDefault="00CD5F84" w:rsidP="007C0155">
            <w:pPr>
              <w:pStyle w:val="tabelanormalny"/>
            </w:pPr>
            <w:r w:rsidRPr="777206FB">
              <w:t>Sekcja, która zawiera wszystkie dane dotyczące Recept</w:t>
            </w:r>
            <w:r>
              <w:t>y</w:t>
            </w:r>
            <w:r w:rsidRPr="777206FB">
              <w:t xml:space="preserve"> na Ruch</w:t>
            </w:r>
          </w:p>
        </w:tc>
      </w:tr>
      <w:tr w:rsidR="00CD5F84" w14:paraId="5B1D993C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6364A1A0" w14:textId="384EFA73" w:rsidR="00CD5F84" w:rsidRPr="4811E045" w:rsidRDefault="00CD5F84" w:rsidP="007C0155">
            <w:pPr>
              <w:pStyle w:val="tabelanormalny"/>
            </w:pPr>
            <w:proofErr w:type="spellStart"/>
            <w:r w:rsidRPr="4811E045">
              <w:t>dataStartuReceptyNaRuch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26995D54" w14:textId="48EAD5EF" w:rsidR="00CD5F84" w:rsidRPr="4811E045" w:rsidRDefault="00CD5F84" w:rsidP="007C0155">
            <w:pPr>
              <w:pStyle w:val="tabelanormalny"/>
            </w:pPr>
            <w:proofErr w:type="spellStart"/>
            <w:r w:rsidRPr="4811E045">
              <w:t>date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649E3010" w14:textId="741E0897" w:rsidR="00CD5F84" w:rsidRPr="4811E045" w:rsidRDefault="00CD5F84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23A6B9C5" w14:textId="3F3C6FBB" w:rsidR="00CD5F84" w:rsidRPr="777206FB" w:rsidRDefault="00CD5F84" w:rsidP="007C0155">
            <w:pPr>
              <w:pStyle w:val="tabelanormalny"/>
            </w:pPr>
            <w:r w:rsidRPr="777206FB">
              <w:t>2023-07-27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4E3179E1" w14:textId="0C9741E9" w:rsidR="00CD5F84" w:rsidRPr="4811E045" w:rsidRDefault="00CD5F84" w:rsidP="007C0155">
            <w:pPr>
              <w:pStyle w:val="tabelanormalny"/>
            </w:pPr>
            <w:r w:rsidRPr="4811E045">
              <w:t>Data rozpoczęcia pierwszego cyklu ćwiczeń.</w:t>
            </w:r>
          </w:p>
        </w:tc>
      </w:tr>
      <w:tr w:rsidR="00CD5F84" w14:paraId="6F1FBFE9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786CB8C9" w14:textId="1AC301C9" w:rsidR="00CD5F84" w:rsidRDefault="00CD5F84" w:rsidP="007C0155">
            <w:pPr>
              <w:pStyle w:val="tabelanormalny"/>
            </w:pPr>
            <w:proofErr w:type="spellStart"/>
            <w:r w:rsidRPr="4811E045">
              <w:t>dataWystawieniaReceptyNaRuch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63B948F0" w14:textId="1DC4B2CB" w:rsidR="00CD5F84" w:rsidRDefault="00CD5F84" w:rsidP="007C0155">
            <w:pPr>
              <w:pStyle w:val="tabelanormalny"/>
            </w:pPr>
            <w:proofErr w:type="spellStart"/>
            <w:r w:rsidRPr="4811E045">
              <w:t>datetime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52D66123" w14:textId="1C30A55C" w:rsidR="00CD5F84" w:rsidRDefault="00CD5F84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275F8EAA" w14:textId="5AE6A6A2" w:rsidR="00CD5F84" w:rsidRDefault="00CD5F84" w:rsidP="007C0155">
            <w:pPr>
              <w:pStyle w:val="tabelanormalny"/>
            </w:pPr>
            <w:r w:rsidRPr="777206FB">
              <w:t>2023-07-27 12:30:24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2333B6AD" w14:textId="53A7E468" w:rsidR="00CD5F84" w:rsidRDefault="00CD5F84" w:rsidP="007C0155">
            <w:pPr>
              <w:pStyle w:val="tabelanormalny"/>
            </w:pPr>
            <w:r w:rsidRPr="4811E045">
              <w:t xml:space="preserve">Data wystawienia </w:t>
            </w:r>
            <w:r>
              <w:t>R</w:t>
            </w:r>
            <w:r w:rsidRPr="4811E045">
              <w:t xml:space="preserve">ecepty na </w:t>
            </w:r>
            <w:r>
              <w:t>R</w:t>
            </w:r>
            <w:r w:rsidRPr="4811E045">
              <w:t>uch.</w:t>
            </w:r>
          </w:p>
        </w:tc>
      </w:tr>
      <w:tr w:rsidR="00CD5F84" w14:paraId="6AF848BA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616FF255" w14:textId="4B031463" w:rsidR="00CD5F84" w:rsidRDefault="00CD5F84" w:rsidP="007C0155">
            <w:pPr>
              <w:pStyle w:val="tabelanormalny"/>
            </w:pPr>
            <w:proofErr w:type="spellStart"/>
            <w:r w:rsidRPr="4811E045">
              <w:t>identyfikatorReceptyNaRuch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0FEED170" w14:textId="64C38004" w:rsidR="00CD5F84" w:rsidRDefault="00CD5F84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0EF79697" w14:textId="36327605" w:rsidR="00CD5F84" w:rsidRDefault="00CD5F84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44A013F2" w14:textId="76620F62" w:rsidR="00CD5F84" w:rsidRDefault="00CD5F84" w:rsidP="007C0155">
            <w:pPr>
              <w:pStyle w:val="tabelanormalny"/>
            </w:pPr>
            <w:r w:rsidRPr="777206FB">
              <w:t>bdb1cb4b-54a4-4a70-b1c9-728853e25629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3B6B98B7" w14:textId="07E5459F" w:rsidR="00CD5F84" w:rsidRDefault="00CD5F84" w:rsidP="007C0155">
            <w:pPr>
              <w:pStyle w:val="tabelanormalny"/>
            </w:pPr>
            <w:r w:rsidRPr="777206FB">
              <w:t xml:space="preserve">Identyfikator w postaci </w:t>
            </w:r>
            <w:proofErr w:type="spellStart"/>
            <w:r w:rsidRPr="777206FB">
              <w:t>uuid</w:t>
            </w:r>
            <w:proofErr w:type="spellEnd"/>
            <w:r w:rsidRPr="777206FB">
              <w:t>/</w:t>
            </w:r>
            <w:proofErr w:type="spellStart"/>
            <w:r w:rsidRPr="777206FB">
              <w:t>gui</w:t>
            </w:r>
            <w:proofErr w:type="spellEnd"/>
            <w:r w:rsidRPr="777206FB">
              <w:t>.</w:t>
            </w:r>
          </w:p>
        </w:tc>
      </w:tr>
      <w:tr w:rsidR="00CD5F84" w14:paraId="4B6AAFF2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110C6400" w14:textId="23C06897" w:rsidR="00CD5F84" w:rsidRDefault="00CD5F84" w:rsidP="007C0155">
            <w:pPr>
              <w:pStyle w:val="tabelanormalny"/>
            </w:pPr>
            <w:r w:rsidRPr="4811E045">
              <w:t>status</w:t>
            </w:r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5B7FC830" w14:textId="42CB1DC3" w:rsidR="00CD5F84" w:rsidRDefault="00CD5F84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79A5B3B0" w14:textId="7F1B1AE7" w:rsidR="00CD5F84" w:rsidRDefault="00CD5F84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500E4FAF" w14:textId="5A8EDAA3" w:rsidR="00CD5F84" w:rsidRDefault="00CD5F84" w:rsidP="007C0155">
            <w:pPr>
              <w:pStyle w:val="tabelanormalny"/>
            </w:pPr>
            <w:r w:rsidRPr="777206FB">
              <w:t>WYSTAWIONA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64A6F135" w14:textId="4C7D3069" w:rsidR="00CD5F84" w:rsidRDefault="00CD5F84" w:rsidP="007C0155">
            <w:pPr>
              <w:pStyle w:val="tabelanormalny"/>
            </w:pPr>
            <w:r w:rsidRPr="777206FB">
              <w:t xml:space="preserve">Status recepty - parametr przyjmuje wartość zgodnie z </w:t>
            </w:r>
            <w:r w:rsidRPr="777206FB">
              <w:rPr>
                <w:i/>
                <w:iCs/>
              </w:rPr>
              <w:t xml:space="preserve">"Słownik statusów recepty” </w:t>
            </w:r>
            <w:r w:rsidRPr="777206FB">
              <w:t>(patrz pkt. 5.1). Dla nowych recept wartość ta jest zawsze równa WYSTAWIONA</w:t>
            </w:r>
          </w:p>
        </w:tc>
      </w:tr>
      <w:tr w:rsidR="00C46788" w14:paraId="229F3F00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01C7E825" w14:textId="180D19B0" w:rsidR="00C46788" w:rsidRPr="4811E045" w:rsidRDefault="00255982" w:rsidP="007C0155">
            <w:pPr>
              <w:pStyle w:val="tabelanormalny"/>
            </w:pPr>
            <w:proofErr w:type="spellStart"/>
            <w:r>
              <w:t>danePacjenta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6D218245" w14:textId="27A55344" w:rsidR="00C46788" w:rsidRPr="4811E045" w:rsidRDefault="00255982" w:rsidP="007C0155">
            <w:pPr>
              <w:pStyle w:val="tabelanormalny"/>
            </w:pPr>
            <w:r>
              <w:t>element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398F7F10" w14:textId="129416B2" w:rsidR="00C46788" w:rsidRPr="4811E045" w:rsidRDefault="00255982" w:rsidP="007C0155">
            <w:pPr>
              <w:pStyle w:val="tabelanormalny"/>
            </w:pPr>
            <w:r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510A6C3E" w14:textId="0BC91D6B" w:rsidR="00C46788" w:rsidRPr="777206FB" w:rsidRDefault="0097388A" w:rsidP="007C0155">
            <w:pPr>
              <w:pStyle w:val="tabelanormalny"/>
            </w:pPr>
            <w:r>
              <w:t>N/D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17E761CA" w14:textId="7D122059" w:rsidR="00C46788" w:rsidRPr="777206FB" w:rsidRDefault="001A70D7" w:rsidP="007C0155">
            <w:pPr>
              <w:pStyle w:val="tabelanormalny"/>
            </w:pPr>
            <w:r>
              <w:t xml:space="preserve">Patrz </w:t>
            </w:r>
            <w:r w:rsidR="006058B7">
              <w:t xml:space="preserve">sekcja </w:t>
            </w:r>
            <w:proofErr w:type="spellStart"/>
            <w:r w:rsidR="006058B7" w:rsidRPr="006058B7">
              <w:rPr>
                <w:b/>
              </w:rPr>
              <w:t>danePacjenta</w:t>
            </w:r>
            <w:proofErr w:type="spellEnd"/>
          </w:p>
        </w:tc>
      </w:tr>
      <w:tr w:rsidR="00A42BE8" w14:paraId="0EB9F6AC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60B22713" w14:textId="6AD6418B" w:rsidR="00A42BE8" w:rsidRDefault="00A42BE8" w:rsidP="007C0155">
            <w:pPr>
              <w:pStyle w:val="tabelanormalny"/>
            </w:pPr>
            <w:proofErr w:type="spellStart"/>
            <w:r w:rsidRPr="00080B55">
              <w:t>daneSkierowania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2D91F3D9" w14:textId="512EABBD" w:rsidR="00A42BE8" w:rsidRDefault="00A42BE8" w:rsidP="007C0155">
            <w:pPr>
              <w:pStyle w:val="tabelanormalny"/>
            </w:pPr>
            <w:r>
              <w:t>element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53448D8B" w14:textId="067F4642" w:rsidR="00A42BE8" w:rsidRDefault="00A42BE8" w:rsidP="007C0155">
            <w:pPr>
              <w:pStyle w:val="tabelanormalny"/>
            </w:pPr>
            <w:r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07F6F2CE" w14:textId="5BB70839" w:rsidR="00A42BE8" w:rsidRDefault="00A42BE8" w:rsidP="007C0155">
            <w:pPr>
              <w:pStyle w:val="tabelanormalny"/>
            </w:pPr>
            <w:r>
              <w:t>N/D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27CD6C21" w14:textId="2C945F18" w:rsidR="00A42BE8" w:rsidRDefault="00A42BE8" w:rsidP="007C0155">
            <w:pPr>
              <w:pStyle w:val="tabelanormalny"/>
            </w:pPr>
            <w:r>
              <w:t xml:space="preserve">Patrz sekcja </w:t>
            </w:r>
            <w:proofErr w:type="spellStart"/>
            <w:r w:rsidRPr="00A42BE8">
              <w:t>daneSkierowania</w:t>
            </w:r>
            <w:proofErr w:type="spellEnd"/>
          </w:p>
        </w:tc>
      </w:tr>
      <w:tr w:rsidR="00A42BE8" w14:paraId="0009C33B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4CF632E0" w14:textId="03AE5ACA" w:rsidR="00A42BE8" w:rsidRPr="00080B55" w:rsidRDefault="00A42BE8" w:rsidP="007C0155">
            <w:pPr>
              <w:pStyle w:val="tabelanormalny"/>
            </w:pPr>
            <w:proofErr w:type="spellStart"/>
            <w:r w:rsidRPr="00F8717A">
              <w:t>daneWystawiajacego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1C0A8D6D" w14:textId="022B92D7" w:rsidR="00A42BE8" w:rsidRDefault="00A42BE8" w:rsidP="007C0155">
            <w:pPr>
              <w:pStyle w:val="tabelanormalny"/>
            </w:pPr>
            <w:r>
              <w:t>element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5BE03E1A" w14:textId="5CACF475" w:rsidR="00A42BE8" w:rsidRDefault="00A42BE8" w:rsidP="007C0155">
            <w:pPr>
              <w:pStyle w:val="tabelanormalny"/>
            </w:pPr>
            <w:r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44BB4B6E" w14:textId="722B08BE" w:rsidR="00A42BE8" w:rsidRDefault="00A42BE8" w:rsidP="007C0155">
            <w:pPr>
              <w:pStyle w:val="tabelanormalny"/>
            </w:pPr>
            <w:r>
              <w:t>N/D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60498896" w14:textId="210105CB" w:rsidR="00A42BE8" w:rsidRDefault="00A42BE8" w:rsidP="007C0155">
            <w:pPr>
              <w:pStyle w:val="tabelanormalny"/>
            </w:pPr>
            <w:r>
              <w:t xml:space="preserve">Patrz sekcja </w:t>
            </w:r>
            <w:proofErr w:type="spellStart"/>
            <w:r w:rsidRPr="00A42BE8">
              <w:t>daneWystawiajacego</w:t>
            </w:r>
            <w:proofErr w:type="spellEnd"/>
          </w:p>
        </w:tc>
      </w:tr>
      <w:tr w:rsidR="00A42BE8" w14:paraId="1AA72C34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613CFE98" w14:textId="22BAF08B" w:rsidR="00A42BE8" w:rsidRPr="00F8717A" w:rsidRDefault="00A42BE8" w:rsidP="007C0155">
            <w:pPr>
              <w:pStyle w:val="tabelanormalny"/>
            </w:pPr>
            <w:proofErr w:type="spellStart"/>
            <w:r w:rsidRPr="00A42BE8">
              <w:t>daneTreningow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7BFFE75B" w14:textId="457A73BF" w:rsidR="00A42BE8" w:rsidRDefault="00A42BE8" w:rsidP="007C0155">
            <w:pPr>
              <w:pStyle w:val="tabelanormalny"/>
            </w:pPr>
            <w:r>
              <w:t>element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235B7B9B" w14:textId="05B73943" w:rsidR="00A42BE8" w:rsidRDefault="00A42BE8" w:rsidP="007C0155">
            <w:pPr>
              <w:pStyle w:val="tabelanormalny"/>
            </w:pPr>
            <w:r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07A1B25E" w14:textId="611C6EC5" w:rsidR="00A42BE8" w:rsidRDefault="00A42BE8" w:rsidP="007C0155">
            <w:pPr>
              <w:pStyle w:val="tabelanormalny"/>
            </w:pPr>
            <w:r>
              <w:t>N/D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61447772" w14:textId="3F8EEDE4" w:rsidR="00A42BE8" w:rsidRDefault="00962D3D" w:rsidP="007C0155">
            <w:pPr>
              <w:pStyle w:val="tabelanormalny"/>
            </w:pPr>
            <w:r>
              <w:t>L</w:t>
            </w:r>
            <w:r w:rsidR="004B06B2">
              <w:t xml:space="preserve">ista treningów. </w:t>
            </w:r>
            <w:r w:rsidR="00A42BE8">
              <w:t xml:space="preserve">Patrz sekcja </w:t>
            </w:r>
            <w:proofErr w:type="spellStart"/>
            <w:r w:rsidR="00A42BE8" w:rsidRPr="00A42BE8">
              <w:rPr>
                <w:b/>
              </w:rPr>
              <w:t>daneTreningow</w:t>
            </w:r>
            <w:proofErr w:type="spellEnd"/>
          </w:p>
        </w:tc>
      </w:tr>
      <w:tr w:rsidR="00130C0C" w14:paraId="4E305193" w14:textId="77777777" w:rsidTr="008C52A4">
        <w:trPr>
          <w:cantSplit/>
          <w:trHeight w:val="300"/>
        </w:trPr>
        <w:tc>
          <w:tcPr>
            <w:tcW w:w="2119" w:type="dxa"/>
            <w:shd w:val="clear" w:color="auto" w:fill="D9D9D9" w:themeFill="background1" w:themeFillShade="D9"/>
          </w:tcPr>
          <w:p w14:paraId="5E8D9EC8" w14:textId="7E33352E" w:rsidR="00A42BE8" w:rsidRPr="007C0155" w:rsidRDefault="00A42BE8" w:rsidP="00A42BE8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C0155">
              <w:rPr>
                <w:rFonts w:asciiTheme="minorHAnsi" w:hAnsiTheme="minorHAnsi" w:cstheme="minorHAnsi"/>
                <w:b/>
                <w:bCs/>
              </w:rPr>
              <w:lastRenderedPageBreak/>
              <w:t>danePacjenta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7FC17754" w14:textId="4615DBE3" w:rsidR="00A42BE8" w:rsidRDefault="00A42BE8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155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5CAC2A1D" w14:textId="46DCC24C" w:rsidR="00A42BE8" w:rsidRDefault="00A42BE8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5F7BB99E" w14:textId="52CCCEE5" w:rsidR="00A42BE8" w:rsidRDefault="00A42BE8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254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72CF359C" w14:textId="41D0FB7B" w:rsidR="00A42BE8" w:rsidRDefault="00A42BE8" w:rsidP="007C0155">
            <w:pPr>
              <w:pStyle w:val="tabelanormalny"/>
            </w:pPr>
            <w:r w:rsidRPr="777206FB">
              <w:t>Sekcja, która zawiera wszystkie dane dotyczące pacjenta, dla którego wystawiono Receptę na Ruch</w:t>
            </w:r>
          </w:p>
        </w:tc>
      </w:tr>
      <w:tr w:rsidR="00A42BE8" w14:paraId="1B86CBCE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4DF1DB2C" w14:textId="726C2E8A" w:rsidR="00A42BE8" w:rsidRDefault="00A42BE8" w:rsidP="007C0155">
            <w:pPr>
              <w:pStyle w:val="tabelanormalny"/>
            </w:pPr>
            <w:proofErr w:type="spellStart"/>
            <w:r w:rsidRPr="4811E045">
              <w:t>dataUrodzenia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3E883BB6" w14:textId="3015D277" w:rsidR="00A42BE8" w:rsidRDefault="00A42BE8" w:rsidP="007C0155">
            <w:pPr>
              <w:pStyle w:val="tabelanormalny"/>
            </w:pPr>
            <w:proofErr w:type="spellStart"/>
            <w:r w:rsidRPr="4811E045">
              <w:t>date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427528DB" w14:textId="52E58AB6" w:rsidR="00A42BE8" w:rsidRDefault="00A42BE8" w:rsidP="007C0155">
            <w:pPr>
              <w:pStyle w:val="tabelanormalny"/>
            </w:pPr>
            <w:r w:rsidRPr="4811E045">
              <w:t xml:space="preserve">NIE, wymagany tylko, gdy </w:t>
            </w:r>
            <w:proofErr w:type="spellStart"/>
            <w:r w:rsidRPr="4811E045">
              <w:t>identyfikatorRoot</w:t>
            </w:r>
            <w:proofErr w:type="spellEnd"/>
            <w:r w:rsidRPr="4811E045">
              <w:t xml:space="preserve"> != 2.16.840.1.113883.3.4424.1.1.616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30C5C669" w14:textId="653342D4" w:rsidR="00A42BE8" w:rsidRDefault="00A42BE8" w:rsidP="007C0155">
            <w:pPr>
              <w:pStyle w:val="tabelanormalny"/>
            </w:pPr>
            <w:r w:rsidRPr="777206FB">
              <w:t>1966-06-16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2D27D9EB" w14:textId="60D46440" w:rsidR="00A42BE8" w:rsidRDefault="00A42BE8" w:rsidP="007C0155">
            <w:pPr>
              <w:pStyle w:val="tabelanormalny"/>
            </w:pPr>
            <w:r w:rsidRPr="4811E045">
              <w:t>Data urodzenia pacjenta</w:t>
            </w:r>
          </w:p>
        </w:tc>
      </w:tr>
      <w:tr w:rsidR="00A42BE8" w14:paraId="31CDC6C8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347ACAB9" w14:textId="26D2D2DC" w:rsidR="00A42BE8" w:rsidRDefault="00A42BE8" w:rsidP="007C0155">
            <w:pPr>
              <w:pStyle w:val="tabelanormalny"/>
            </w:pPr>
            <w:proofErr w:type="spellStart"/>
            <w:r w:rsidRPr="4811E045">
              <w:t>identyfikatorRoot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42507EE0" w14:textId="02139594" w:rsidR="00A42BE8" w:rsidRDefault="00A42BE8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11C0F0FD" w14:textId="6D518482" w:rsidR="00A42BE8" w:rsidRDefault="00A42BE8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572AFE15" w14:textId="0C1BA705" w:rsidR="00A42BE8" w:rsidRDefault="00A42BE8" w:rsidP="007C0155">
            <w:pPr>
              <w:pStyle w:val="tabelanormalny"/>
            </w:pPr>
            <w:r w:rsidRPr="777206FB">
              <w:t>2.16.840.1.113883.3.4424.1.1.616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7F9DAA9E" w14:textId="5E4C4561" w:rsidR="00A42BE8" w:rsidRDefault="00A42BE8" w:rsidP="007C0155">
            <w:pPr>
              <w:pStyle w:val="tabelanormalny"/>
            </w:pPr>
            <w:r w:rsidRPr="4811E045">
              <w:t>Root identyfikatora pacjenta w postaci OID</w:t>
            </w:r>
          </w:p>
        </w:tc>
      </w:tr>
      <w:tr w:rsidR="00A42BE8" w14:paraId="533B0E46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71F639B9" w14:textId="411ABF68" w:rsidR="00A42BE8" w:rsidRDefault="00A42BE8" w:rsidP="007C0155">
            <w:pPr>
              <w:pStyle w:val="tabelanormalny"/>
            </w:pPr>
            <w:proofErr w:type="spellStart"/>
            <w:r w:rsidRPr="4811E045">
              <w:t>identyfikatorExtension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283E7AB7" w14:textId="5D630495" w:rsidR="00A42BE8" w:rsidRDefault="00A42BE8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5E07D535" w14:textId="218058E5" w:rsidR="00A42BE8" w:rsidRDefault="00A42BE8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1A51D67D" w14:textId="0B631CE1" w:rsidR="00A42BE8" w:rsidRDefault="00A42BE8" w:rsidP="007C0155">
            <w:pPr>
              <w:pStyle w:val="tabelanormalny"/>
            </w:pPr>
            <w:r w:rsidRPr="777206FB">
              <w:t>66061647637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64A3796C" w14:textId="1FB082CA" w:rsidR="00A42BE8" w:rsidRDefault="00A42BE8" w:rsidP="007C0155">
            <w:pPr>
              <w:pStyle w:val="tabelanormalny"/>
            </w:pPr>
            <w:r w:rsidRPr="4811E045">
              <w:t>Identyfikator pacjenta</w:t>
            </w:r>
          </w:p>
        </w:tc>
      </w:tr>
      <w:tr w:rsidR="00A42BE8" w14:paraId="64E7D79B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1C2569E6" w14:textId="71E3B976" w:rsidR="00A42BE8" w:rsidRDefault="00A42BE8" w:rsidP="007C0155">
            <w:pPr>
              <w:pStyle w:val="tabelanormalny"/>
            </w:pPr>
            <w:proofErr w:type="spellStart"/>
            <w:r w:rsidRPr="4811E045">
              <w:t>imie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4F4DA7AD" w14:textId="7905042A" w:rsidR="00A42BE8" w:rsidRDefault="00A42BE8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748EFCBC" w14:textId="304B28F5" w:rsidR="00A42BE8" w:rsidRDefault="00A42BE8" w:rsidP="007C0155">
            <w:pPr>
              <w:pStyle w:val="tabelanormalny"/>
            </w:pPr>
            <w:r w:rsidRPr="4811E045">
              <w:t xml:space="preserve">NIE, wymagany tylko, gdy </w:t>
            </w:r>
            <w:proofErr w:type="spellStart"/>
            <w:r w:rsidRPr="4811E045">
              <w:t>identyfikatorRoot</w:t>
            </w:r>
            <w:proofErr w:type="spellEnd"/>
            <w:r w:rsidRPr="4811E045">
              <w:t xml:space="preserve"> != 2.16.840.1.113883.3.4424.1.1.616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5C610861" w14:textId="110FEB5F" w:rsidR="00A42BE8" w:rsidRDefault="00A42BE8" w:rsidP="007C0155">
            <w:pPr>
              <w:pStyle w:val="tabelanormalny"/>
            </w:pPr>
            <w:r w:rsidRPr="777206FB">
              <w:t xml:space="preserve">Jan 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7A20D5EF" w14:textId="6132EC1F" w:rsidR="00A42BE8" w:rsidRDefault="00A42BE8" w:rsidP="007C0155">
            <w:pPr>
              <w:pStyle w:val="tabelanormalny"/>
            </w:pPr>
            <w:r w:rsidRPr="4811E045">
              <w:t>Imię pacjenta</w:t>
            </w:r>
          </w:p>
        </w:tc>
      </w:tr>
      <w:tr w:rsidR="00A42BE8" w14:paraId="4BFC07C8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177559BF" w14:textId="58185BB5" w:rsidR="00A42BE8" w:rsidRDefault="00A42BE8" w:rsidP="007C0155">
            <w:pPr>
              <w:pStyle w:val="tabelanormalny"/>
            </w:pPr>
            <w:r w:rsidRPr="4811E045">
              <w:t>nazwisko</w:t>
            </w:r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41E5B3B5" w14:textId="7BD1DE21" w:rsidR="00A42BE8" w:rsidRDefault="00A42BE8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3A1D9467" w14:textId="57BC7AB9" w:rsidR="00A42BE8" w:rsidRDefault="00A42BE8" w:rsidP="007C0155">
            <w:pPr>
              <w:pStyle w:val="tabelanormalny"/>
            </w:pPr>
            <w:r w:rsidRPr="4811E045">
              <w:t xml:space="preserve">NIE, wymagany tylko, gdy </w:t>
            </w:r>
            <w:proofErr w:type="spellStart"/>
            <w:r w:rsidRPr="4811E045">
              <w:t>identyfikatorRoot</w:t>
            </w:r>
            <w:proofErr w:type="spellEnd"/>
            <w:r w:rsidRPr="4811E045">
              <w:t xml:space="preserve"> != 2.16.840.1.113883.3.4424.1.1.616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7DBA49B4" w14:textId="63E8CBBE" w:rsidR="00A42BE8" w:rsidRDefault="00A42BE8" w:rsidP="007C0155">
            <w:pPr>
              <w:pStyle w:val="tabelanormalny"/>
            </w:pPr>
            <w:r w:rsidRPr="777206FB">
              <w:t>Kowalski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71E5CC39" w14:textId="41C3D22D" w:rsidR="00A42BE8" w:rsidRDefault="00A42BE8" w:rsidP="007C0155">
            <w:pPr>
              <w:pStyle w:val="tabelanormalny"/>
            </w:pPr>
            <w:r w:rsidRPr="4811E045">
              <w:t>Nazwisko pacjenta</w:t>
            </w:r>
          </w:p>
        </w:tc>
      </w:tr>
      <w:tr w:rsidR="00A42BE8" w14:paraId="62D1EE5D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4C0656C2" w14:textId="6B6B7D81" w:rsidR="00A42BE8" w:rsidRDefault="00A42BE8" w:rsidP="007C0155">
            <w:pPr>
              <w:pStyle w:val="tabelanormalny"/>
            </w:pPr>
            <w:proofErr w:type="spellStart"/>
            <w:r w:rsidRPr="4811E045">
              <w:lastRenderedPageBreak/>
              <w:t>plec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5F8E7F9D" w14:textId="2B5266EA" w:rsidR="00A42BE8" w:rsidRDefault="00A42BE8" w:rsidP="007C0155">
            <w:pPr>
              <w:pStyle w:val="tabelanormalny"/>
            </w:pPr>
            <w:proofErr w:type="spellStart"/>
            <w:r w:rsidRPr="4811E045">
              <w:t>int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368A9F91" w14:textId="7D937A39" w:rsidR="00A42BE8" w:rsidRDefault="00A42BE8" w:rsidP="007C0155">
            <w:pPr>
              <w:pStyle w:val="tabelanormalny"/>
            </w:pPr>
            <w:r w:rsidRPr="4811E045">
              <w:t xml:space="preserve">NIE, wymagany tylko, gdy </w:t>
            </w:r>
            <w:proofErr w:type="spellStart"/>
            <w:r w:rsidRPr="4811E045">
              <w:t>identyfikatorRoot</w:t>
            </w:r>
            <w:proofErr w:type="spellEnd"/>
            <w:r w:rsidRPr="4811E045">
              <w:t xml:space="preserve"> != 2.16.840.1.113883.3.4424.1.1.616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00DD5A88" w14:textId="52AAA659" w:rsidR="00A42BE8" w:rsidRDefault="00A42BE8" w:rsidP="007C0155">
            <w:pPr>
              <w:pStyle w:val="tabelanormalny"/>
            </w:pPr>
            <w:r w:rsidRPr="777206FB">
              <w:t>2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3F8F36F5" w14:textId="2524686B" w:rsidR="00A42BE8" w:rsidRDefault="00A42BE8" w:rsidP="007C0155">
            <w:pPr>
              <w:pStyle w:val="tabelanormalny"/>
            </w:pPr>
            <w:r w:rsidRPr="777206FB">
              <w:t xml:space="preserve">Płeć pacjenta – parametr przyjmuje wartość zgodnie ze słownikiem “Kody płci” (patrz pkt. 5.6) </w:t>
            </w:r>
          </w:p>
          <w:p w14:paraId="635A5AA4" w14:textId="2E3AFECD" w:rsidR="00A42BE8" w:rsidRDefault="00A42BE8" w:rsidP="007C0155">
            <w:pPr>
              <w:pStyle w:val="tabelanormalny"/>
            </w:pPr>
          </w:p>
        </w:tc>
      </w:tr>
      <w:tr w:rsidR="00130C0C" w14:paraId="1DEEAEBA" w14:textId="77777777" w:rsidTr="008C52A4">
        <w:trPr>
          <w:cantSplit/>
          <w:trHeight w:val="300"/>
        </w:trPr>
        <w:tc>
          <w:tcPr>
            <w:tcW w:w="2119" w:type="dxa"/>
            <w:shd w:val="clear" w:color="auto" w:fill="D9D9D9" w:themeFill="background1" w:themeFillShade="D9"/>
          </w:tcPr>
          <w:p w14:paraId="354F287E" w14:textId="4A7C0F51" w:rsidR="00A42BE8" w:rsidRPr="007C0155" w:rsidRDefault="00A42BE8" w:rsidP="00A42BE8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C0155">
              <w:rPr>
                <w:rFonts w:asciiTheme="minorHAnsi" w:hAnsiTheme="minorHAnsi" w:cstheme="minorHAnsi"/>
                <w:b/>
                <w:bCs/>
              </w:rPr>
              <w:t>daneWystawiajacego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7703B4B3" w14:textId="5DF5785C" w:rsidR="00A42BE8" w:rsidRDefault="00A42BE8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155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424D5247" w14:textId="7F70B8AE" w:rsidR="00A42BE8" w:rsidRDefault="00A42BE8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15FE3F69" w14:textId="599C604D" w:rsidR="00A42BE8" w:rsidRDefault="00A42BE8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254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058B6D29" w14:textId="24A86901" w:rsidR="00A42BE8" w:rsidRDefault="00A42BE8" w:rsidP="007C0155">
            <w:pPr>
              <w:pStyle w:val="tabelanormalny"/>
            </w:pPr>
            <w:r w:rsidRPr="777206FB">
              <w:t>Sekcja, która zawiera wszystkie dane dotyczące osoby i podmiotu wystawiającego Receptę na Ruch</w:t>
            </w:r>
          </w:p>
        </w:tc>
      </w:tr>
      <w:tr w:rsidR="00A42BE8" w14:paraId="10F14CE4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6C90B22B" w14:textId="418594EA" w:rsidR="00A42BE8" w:rsidRDefault="00A42BE8" w:rsidP="007C0155">
            <w:pPr>
              <w:pStyle w:val="tabelanormalny"/>
            </w:pPr>
            <w:proofErr w:type="spellStart"/>
            <w:r w:rsidRPr="4811E045">
              <w:t>podmiotWystawiajacegoRoot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701532D5" w14:textId="0B5E9917" w:rsidR="00A42BE8" w:rsidRDefault="00A42BE8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4F0CF6D8" w14:textId="0B833936" w:rsidR="00A42BE8" w:rsidRDefault="00A42BE8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233DE1C4" w14:textId="7FC40144" w:rsidR="00A42BE8" w:rsidRDefault="00A42BE8" w:rsidP="007C0155">
            <w:pPr>
              <w:pStyle w:val="tabelanormalny"/>
            </w:pPr>
            <w:r w:rsidRPr="777206FB">
              <w:t>2.16.840.1.113883.3.4424.2.91.1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50F8D316" w14:textId="253CCDCF" w:rsidR="00A42BE8" w:rsidRDefault="00A42BE8" w:rsidP="007C0155">
            <w:pPr>
              <w:pStyle w:val="tabelanormalny"/>
            </w:pPr>
            <w:r w:rsidRPr="777206FB">
              <w:t xml:space="preserve">Identyfikator </w:t>
            </w:r>
            <w:proofErr w:type="spellStart"/>
            <w:r w:rsidRPr="777206FB">
              <w:t>root</w:t>
            </w:r>
            <w:proofErr w:type="spellEnd"/>
            <w:r w:rsidRPr="777206FB">
              <w:t xml:space="preserve"> podmiotu/placówki wystawiającej </w:t>
            </w:r>
            <w:r>
              <w:t>R</w:t>
            </w:r>
            <w:r w:rsidRPr="777206FB">
              <w:t xml:space="preserve">eceptę na </w:t>
            </w:r>
            <w:r>
              <w:t>R</w:t>
            </w:r>
            <w:r w:rsidRPr="777206FB">
              <w:t>uch w postaci OID.</w:t>
            </w:r>
          </w:p>
        </w:tc>
      </w:tr>
      <w:tr w:rsidR="00A42BE8" w14:paraId="6AA6E9E9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15E8A32B" w14:textId="11EB83F8" w:rsidR="00A42BE8" w:rsidRDefault="00A42BE8" w:rsidP="007C0155">
            <w:pPr>
              <w:pStyle w:val="tabelanormalny"/>
            </w:pPr>
            <w:proofErr w:type="spellStart"/>
            <w:r w:rsidRPr="4811E045">
              <w:t>podmiotWystawiajacegoExtension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45ADFB03" w14:textId="7B78BF46" w:rsidR="00A42BE8" w:rsidRDefault="00A42BE8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02F51541" w14:textId="0AF4DD57" w:rsidR="00A42BE8" w:rsidRDefault="00A42BE8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2F54058E" w14:textId="4A217290" w:rsidR="00A42BE8" w:rsidRDefault="00A42BE8" w:rsidP="007C0155">
            <w:pPr>
              <w:pStyle w:val="tabelanormalny"/>
            </w:pPr>
            <w:r w:rsidRPr="777206FB">
              <w:t>2698040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1DC35A35" w14:textId="0FE38CAC" w:rsidR="00A42BE8" w:rsidRDefault="00A42BE8" w:rsidP="007C0155">
            <w:pPr>
              <w:pStyle w:val="tabelanormalny"/>
            </w:pPr>
            <w:r w:rsidRPr="777206FB">
              <w:t xml:space="preserve">Identyfikator podmiotu/placówki (I część kodu resortowego lub I </w:t>
            </w:r>
            <w:proofErr w:type="spellStart"/>
            <w:r w:rsidRPr="777206FB">
              <w:t>i</w:t>
            </w:r>
            <w:proofErr w:type="spellEnd"/>
            <w:r w:rsidRPr="777206FB">
              <w:t xml:space="preserve"> V/VII lub kod miejsca udzielania świadczeń dla praktyk) wystawiającej </w:t>
            </w:r>
            <w:r>
              <w:t>R</w:t>
            </w:r>
            <w:r w:rsidRPr="777206FB">
              <w:t xml:space="preserve">eceptę na </w:t>
            </w:r>
            <w:r>
              <w:t>R</w:t>
            </w:r>
            <w:r w:rsidRPr="777206FB">
              <w:t>uch w postaci OID.</w:t>
            </w:r>
          </w:p>
        </w:tc>
      </w:tr>
      <w:tr w:rsidR="00A42BE8" w14:paraId="33124EBC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6999115E" w14:textId="20055922" w:rsidR="00A42BE8" w:rsidRDefault="00A42BE8" w:rsidP="007C0155">
            <w:pPr>
              <w:pStyle w:val="tabelanormalny"/>
            </w:pPr>
            <w:proofErr w:type="spellStart"/>
            <w:r w:rsidRPr="4811E045">
              <w:t>identyfikatorWystawiajacegoRoot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603951E8" w14:textId="19F931F0" w:rsidR="00A42BE8" w:rsidRDefault="00A42BE8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24D68278" w14:textId="0C385F7D" w:rsidR="00A42BE8" w:rsidRDefault="00A42BE8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179E8C57" w14:textId="7F753065" w:rsidR="00A42BE8" w:rsidRDefault="00A42BE8" w:rsidP="007C0155">
            <w:pPr>
              <w:pStyle w:val="tabelanormalny"/>
            </w:pPr>
            <w:r w:rsidRPr="777206FB">
              <w:t>2.16.840.1.113883.3.4424.1.6.5</w:t>
            </w:r>
          </w:p>
          <w:p w14:paraId="4432BA8C" w14:textId="65A239C4" w:rsidR="00A42BE8" w:rsidRDefault="00A42BE8" w:rsidP="007C0155">
            <w:pPr>
              <w:pStyle w:val="tabelanormalny"/>
            </w:pP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2133AC0A" w14:textId="15A25545" w:rsidR="00A42BE8" w:rsidRDefault="00A42BE8" w:rsidP="007C0155">
            <w:pPr>
              <w:pStyle w:val="tabelanormalny"/>
            </w:pPr>
            <w:r w:rsidRPr="777206FB">
              <w:t xml:space="preserve">Identyfikator osoby wystawiającej </w:t>
            </w:r>
            <w:r>
              <w:t>R</w:t>
            </w:r>
            <w:r w:rsidRPr="777206FB">
              <w:t xml:space="preserve">eceptę na </w:t>
            </w:r>
            <w:r>
              <w:t>R</w:t>
            </w:r>
            <w:r w:rsidRPr="777206FB">
              <w:t>uch w postaci OID wskazującego typ pracownika medycznego.</w:t>
            </w:r>
          </w:p>
        </w:tc>
      </w:tr>
      <w:tr w:rsidR="00A42BE8" w14:paraId="71DB3D60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7A23E378" w14:textId="494803F5" w:rsidR="00A42BE8" w:rsidRDefault="00A42BE8" w:rsidP="007C0155">
            <w:pPr>
              <w:pStyle w:val="tabelanormalny"/>
            </w:pPr>
            <w:proofErr w:type="spellStart"/>
            <w:r w:rsidRPr="4811E045">
              <w:t>identyfikatorWystawiajacegoExtension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61401EB5" w14:textId="3AE3C23D" w:rsidR="00A42BE8" w:rsidRDefault="00A42BE8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68055A37" w14:textId="6696C410" w:rsidR="00A42BE8" w:rsidRDefault="00A42BE8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5827DBFD" w14:textId="2F027CD4" w:rsidR="00A42BE8" w:rsidRDefault="00A42BE8" w:rsidP="007C0155">
            <w:pPr>
              <w:pStyle w:val="tabelanormalny"/>
            </w:pPr>
            <w:r w:rsidRPr="777206FB">
              <w:t>9093902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72025DD3" w14:textId="0FAE02B3" w:rsidR="00A42BE8" w:rsidRDefault="00A42BE8" w:rsidP="007C0155">
            <w:pPr>
              <w:pStyle w:val="tabelanormalny"/>
            </w:pPr>
            <w:r w:rsidRPr="777206FB">
              <w:t xml:space="preserve">Identyfikator osoby wystawiającej </w:t>
            </w:r>
            <w:r>
              <w:t>R</w:t>
            </w:r>
            <w:r w:rsidRPr="777206FB">
              <w:t xml:space="preserve">eceptę na </w:t>
            </w:r>
            <w:r>
              <w:t>R</w:t>
            </w:r>
            <w:r w:rsidRPr="777206FB">
              <w:t>uch w postaci OID wskazującego typ pracownika medycznego.</w:t>
            </w:r>
          </w:p>
        </w:tc>
      </w:tr>
      <w:tr w:rsidR="00130C0C" w14:paraId="358496B8" w14:textId="77777777" w:rsidTr="008C52A4">
        <w:trPr>
          <w:cantSplit/>
          <w:trHeight w:val="300"/>
        </w:trPr>
        <w:tc>
          <w:tcPr>
            <w:tcW w:w="2119" w:type="dxa"/>
            <w:shd w:val="clear" w:color="auto" w:fill="D9D9D9" w:themeFill="background1" w:themeFillShade="D9"/>
          </w:tcPr>
          <w:p w14:paraId="7B818558" w14:textId="161DD1C1" w:rsidR="00A42BE8" w:rsidRPr="007C0155" w:rsidRDefault="00A42BE8" w:rsidP="00A42BE8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C0155">
              <w:rPr>
                <w:rFonts w:asciiTheme="minorHAnsi" w:hAnsiTheme="minorHAnsi" w:cstheme="minorHAnsi"/>
                <w:b/>
                <w:bCs/>
              </w:rPr>
              <w:lastRenderedPageBreak/>
              <w:t>daneSkierowania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38B547C3" w14:textId="4616AABC" w:rsidR="00A42BE8" w:rsidRDefault="00A42BE8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155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5EB86DD1" w14:textId="2473F216" w:rsidR="00A42BE8" w:rsidRDefault="00A42BE8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0ED81C6D" w14:textId="7224886A" w:rsidR="00A42BE8" w:rsidRDefault="00A42BE8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254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2925892E" w14:textId="1D76AFF2" w:rsidR="00A42BE8" w:rsidRDefault="00A42BE8" w:rsidP="007C0155">
            <w:pPr>
              <w:pStyle w:val="tabelanormalny"/>
            </w:pPr>
            <w:r w:rsidRPr="777206FB">
              <w:t>Sekcja, która zawiera wszystkie dane dotyczące skierowania, na podstawie którego została wystawiona Recepta na Ruch</w:t>
            </w:r>
          </w:p>
        </w:tc>
      </w:tr>
      <w:tr w:rsidR="00A42BE8" w14:paraId="1F7F74C3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57864C7B" w14:textId="0DFEFDAF" w:rsidR="00A42BE8" w:rsidRDefault="00A42BE8" w:rsidP="007C0155">
            <w:pPr>
              <w:pStyle w:val="tabelanormalny"/>
            </w:pPr>
            <w:proofErr w:type="spellStart"/>
            <w:r w:rsidRPr="4811E045">
              <w:t>kodPin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242EBBAE" w14:textId="74F27997" w:rsidR="00A42BE8" w:rsidRDefault="00A42BE8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6FE47874" w14:textId="39783E01" w:rsidR="00A42BE8" w:rsidRDefault="00A42BE8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5182A4D0" w14:textId="5C8DE29A" w:rsidR="00A42BE8" w:rsidRDefault="00355739" w:rsidP="007C0155">
            <w:pPr>
              <w:pStyle w:val="tabelanormalny"/>
            </w:pPr>
            <w:r>
              <w:t>0000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1920FC7E" w14:textId="49F4D427" w:rsidR="00A42BE8" w:rsidRDefault="00A42BE8" w:rsidP="007C0155">
            <w:pPr>
              <w:pStyle w:val="tabelanormalny"/>
            </w:pPr>
            <w:r w:rsidRPr="777206FB">
              <w:t xml:space="preserve">Kod PIN do dokumentu skierowania pacjenta na </w:t>
            </w:r>
            <w:r>
              <w:t>R</w:t>
            </w:r>
            <w:r w:rsidRPr="777206FB">
              <w:t xml:space="preserve">eceptę na </w:t>
            </w:r>
            <w:r>
              <w:t>R</w:t>
            </w:r>
            <w:r w:rsidRPr="777206FB">
              <w:t>uch</w:t>
            </w:r>
          </w:p>
        </w:tc>
      </w:tr>
      <w:tr w:rsidR="00A42BE8" w14:paraId="00F8918B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186FBDF6" w14:textId="21E565B7" w:rsidR="00A42BE8" w:rsidRDefault="00A42BE8" w:rsidP="007C0155">
            <w:pPr>
              <w:pStyle w:val="tabelanormalny"/>
            </w:pPr>
            <w:proofErr w:type="spellStart"/>
            <w:r w:rsidRPr="4811E045">
              <w:t>numerSkierowaniaExtension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66FD7C65" w14:textId="16617DC2" w:rsidR="00A42BE8" w:rsidRDefault="00A42BE8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2C45017E" w14:textId="35FD1DFE" w:rsidR="00A42BE8" w:rsidRDefault="00A42BE8" w:rsidP="007C0155">
            <w:pPr>
              <w:pStyle w:val="tabelanormalny"/>
            </w:pPr>
            <w:r w:rsidRPr="4811E045">
              <w:t>NIE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5C79C3C6" w14:textId="0B729A8E" w:rsidR="00A42BE8" w:rsidRDefault="00355739" w:rsidP="007C0155">
            <w:pPr>
              <w:pStyle w:val="tabelanormalny"/>
            </w:pPr>
            <w:r>
              <w:t>1234567890123456789012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7499CC2A" w14:textId="77777777" w:rsidR="00355739" w:rsidRDefault="00355739" w:rsidP="007C0155">
            <w:pPr>
              <w:pStyle w:val="tabelanormalny"/>
            </w:pPr>
            <w:r w:rsidRPr="00355739">
              <w:t>Numer skierowania nadawany przez Usługodawcę w jego gałęzi OID jako</w:t>
            </w:r>
            <w:r>
              <w:t>:</w:t>
            </w:r>
          </w:p>
          <w:p w14:paraId="6F0FC754" w14:textId="77777777" w:rsidR="00355739" w:rsidRDefault="00355739" w:rsidP="007C0155">
            <w:pPr>
              <w:pStyle w:val="tabelanormalny"/>
            </w:pPr>
            <w:proofErr w:type="spellStart"/>
            <w:r w:rsidRPr="00355739">
              <w:t>root</w:t>
            </w:r>
            <w:proofErr w:type="spellEnd"/>
            <w:r w:rsidRPr="00355739">
              <w:t xml:space="preserve">=2.16.840.1.113883.3.4424.2.7.{x}.4.1 </w:t>
            </w:r>
          </w:p>
          <w:p w14:paraId="21BE9394" w14:textId="29B710E4" w:rsidR="00355739" w:rsidRPr="00355739" w:rsidRDefault="00355739" w:rsidP="007C0155">
            <w:pPr>
              <w:pStyle w:val="tabelanormalny"/>
            </w:pPr>
            <w:proofErr w:type="spellStart"/>
            <w:r w:rsidRPr="00355739">
              <w:t>ext</w:t>
            </w:r>
            <w:proofErr w:type="spellEnd"/>
            <w:r w:rsidRPr="00355739">
              <w:t>=&lt;22 znaki&gt;</w:t>
            </w:r>
          </w:p>
        </w:tc>
      </w:tr>
      <w:tr w:rsidR="00A42BE8" w14:paraId="35B57A29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22119D4D" w14:textId="1AC2CFE9" w:rsidR="00A42BE8" w:rsidRDefault="00A42BE8" w:rsidP="007C0155">
            <w:pPr>
              <w:pStyle w:val="tabelanormalny"/>
            </w:pPr>
            <w:proofErr w:type="spellStart"/>
            <w:r w:rsidRPr="4811E045">
              <w:t>numerSkierowaniaRoot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4EA1CB0E" w14:textId="183E48EC" w:rsidR="00A42BE8" w:rsidRDefault="00A42BE8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353C2AB5" w14:textId="16332360" w:rsidR="00A42BE8" w:rsidRDefault="00A42BE8" w:rsidP="007C0155">
            <w:pPr>
              <w:pStyle w:val="tabelanormalny"/>
            </w:pPr>
            <w:r w:rsidRPr="4811E045">
              <w:t>NIE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01CE1BAA" w14:textId="6C4DC198" w:rsidR="00A42BE8" w:rsidRDefault="00355739" w:rsidP="007C0155">
            <w:pPr>
              <w:pStyle w:val="tabelanormalny"/>
            </w:pPr>
            <w:r w:rsidRPr="00355739">
              <w:t>2.16.840.1.113883.3.4424.2.7.</w:t>
            </w:r>
            <w:r>
              <w:t>17</w:t>
            </w:r>
            <w:r w:rsidRPr="00355739">
              <w:t>.4.1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176B4B35" w14:textId="77777777" w:rsidR="00355739" w:rsidRDefault="00355739" w:rsidP="007C0155">
            <w:pPr>
              <w:pStyle w:val="tabelanormalny"/>
            </w:pPr>
            <w:r w:rsidRPr="00355739">
              <w:t>Numer skierowania nadawany przez Usługodawcę w jego gałęzi OID jako</w:t>
            </w:r>
            <w:r>
              <w:t>:</w:t>
            </w:r>
          </w:p>
          <w:p w14:paraId="0A30EB3A" w14:textId="77777777" w:rsidR="00355739" w:rsidRPr="00355739" w:rsidRDefault="00355739" w:rsidP="007C0155">
            <w:pPr>
              <w:pStyle w:val="tabelanormalny"/>
            </w:pPr>
            <w:proofErr w:type="spellStart"/>
            <w:r w:rsidRPr="00355739">
              <w:t>root</w:t>
            </w:r>
            <w:proofErr w:type="spellEnd"/>
            <w:r w:rsidRPr="00355739">
              <w:t xml:space="preserve">=2.16.840.1.113883.3.4424.2.7.{x}.4.1 </w:t>
            </w:r>
          </w:p>
          <w:p w14:paraId="4BFF0B87" w14:textId="11BCC1AD" w:rsidR="00A42BE8" w:rsidRPr="00355739" w:rsidRDefault="00355739" w:rsidP="007C0155">
            <w:pPr>
              <w:pStyle w:val="tabelanormalny"/>
            </w:pPr>
            <w:proofErr w:type="spellStart"/>
            <w:r w:rsidRPr="00355739">
              <w:t>ext</w:t>
            </w:r>
            <w:proofErr w:type="spellEnd"/>
            <w:r w:rsidRPr="00355739">
              <w:t>=&lt;22 znaki&gt;</w:t>
            </w:r>
          </w:p>
        </w:tc>
      </w:tr>
      <w:tr w:rsidR="00130C0C" w14:paraId="4951F61E" w14:textId="77777777" w:rsidTr="008C52A4">
        <w:trPr>
          <w:cantSplit/>
          <w:trHeight w:val="300"/>
        </w:trPr>
        <w:tc>
          <w:tcPr>
            <w:tcW w:w="2119" w:type="dxa"/>
            <w:shd w:val="clear" w:color="auto" w:fill="D9D9D9" w:themeFill="background1" w:themeFillShade="D9"/>
          </w:tcPr>
          <w:p w14:paraId="5310C8F7" w14:textId="638FCF2C" w:rsidR="00A42BE8" w:rsidRPr="007C0155" w:rsidRDefault="00A42BE8" w:rsidP="00A42BE8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C0155">
              <w:rPr>
                <w:rFonts w:asciiTheme="minorHAnsi" w:hAnsiTheme="minorHAnsi" w:cstheme="minorHAnsi"/>
                <w:b/>
                <w:bCs/>
              </w:rPr>
              <w:t>daneTreningow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1F5D28B5" w14:textId="4AED91E8" w:rsidR="00A42BE8" w:rsidRDefault="00A42BE8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155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348D56AD" w14:textId="3AD44CB7" w:rsidR="00A42BE8" w:rsidRDefault="00A42BE8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34F5C4CD" w14:textId="675251C5" w:rsidR="00A42BE8" w:rsidRDefault="00A42BE8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254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2F2B043F" w14:textId="5CCE175D" w:rsidR="00A42BE8" w:rsidRDefault="00A42BE8" w:rsidP="007C0155">
            <w:pPr>
              <w:pStyle w:val="tabelanormalny"/>
            </w:pPr>
            <w:r w:rsidRPr="777206FB">
              <w:t>Sekcja, która zawiera wszystkie dane dotyczące treningów. Uwzględnia się możliwość dodania więcej niż jednego treningu do recepty</w:t>
            </w:r>
          </w:p>
        </w:tc>
      </w:tr>
      <w:tr w:rsidR="00A42BE8" w14:paraId="060E8F46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57FACDB7" w14:textId="670C000D" w:rsidR="00A42BE8" w:rsidRDefault="00A42BE8" w:rsidP="007C0155">
            <w:pPr>
              <w:pStyle w:val="tabelanormalny"/>
            </w:pPr>
            <w:proofErr w:type="spellStart"/>
            <w:r w:rsidRPr="4811E045">
              <w:t>cyklTreningu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4E9C1523" w14:textId="1CA99F27" w:rsidR="00A42BE8" w:rsidRDefault="00A42BE8" w:rsidP="007C0155">
            <w:pPr>
              <w:pStyle w:val="tabelanormalny"/>
            </w:pPr>
            <w:proofErr w:type="spellStart"/>
            <w:r w:rsidRPr="4811E045">
              <w:t>int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6A3FF010" w14:textId="6010A20B" w:rsidR="00A42BE8" w:rsidRDefault="00A42BE8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6F88A132" w14:textId="52B3B696" w:rsidR="00A42BE8" w:rsidRDefault="00A42BE8" w:rsidP="007C0155">
            <w:pPr>
              <w:pStyle w:val="tabelanormalny"/>
            </w:pPr>
            <w:r w:rsidRPr="777206FB">
              <w:t>1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7F4376A2" w14:textId="687E66F7" w:rsidR="00A42BE8" w:rsidRDefault="00A42BE8" w:rsidP="007C0155">
            <w:pPr>
              <w:pStyle w:val="tabelanormalny"/>
            </w:pPr>
            <w:r w:rsidRPr="4811E045">
              <w:t>Numer cyklu, którego dotyczy trening</w:t>
            </w:r>
          </w:p>
          <w:p w14:paraId="1B77E41F" w14:textId="71011286" w:rsidR="00A42BE8" w:rsidRDefault="00A42BE8" w:rsidP="007C0155">
            <w:pPr>
              <w:pStyle w:val="tabelanormalny"/>
            </w:pPr>
            <w:r w:rsidRPr="777206FB">
              <w:t>Przyjmowane wartości: 1,2,3. Wartość parametru musi być unikalna</w:t>
            </w:r>
          </w:p>
        </w:tc>
      </w:tr>
      <w:tr w:rsidR="00A42BE8" w14:paraId="593EA181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5408E4BD" w14:textId="131E1134" w:rsidR="00A42BE8" w:rsidRDefault="00A42BE8" w:rsidP="007C0155">
            <w:pPr>
              <w:pStyle w:val="tabelanormalny"/>
            </w:pPr>
            <w:proofErr w:type="spellStart"/>
            <w:r w:rsidRPr="4811E045">
              <w:t>dataDo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58643704" w14:textId="5D8F1440" w:rsidR="00A42BE8" w:rsidRDefault="00A42BE8" w:rsidP="007C0155">
            <w:pPr>
              <w:pStyle w:val="tabelanormalny"/>
            </w:pPr>
            <w:proofErr w:type="spellStart"/>
            <w:r w:rsidRPr="4811E045">
              <w:t>date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0A67D430" w14:textId="52C290AB" w:rsidR="00A42BE8" w:rsidRDefault="00A42BE8" w:rsidP="007C0155">
            <w:pPr>
              <w:pStyle w:val="tabelanormalny"/>
            </w:pPr>
            <w:r w:rsidRPr="4811E045">
              <w:t>NIE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4902C991" w14:textId="1BB5DD77" w:rsidR="00A42BE8" w:rsidRDefault="00A42BE8" w:rsidP="007C0155">
            <w:pPr>
              <w:pStyle w:val="tabelanormalny"/>
            </w:pPr>
            <w:r w:rsidRPr="777206FB">
              <w:t>2023-08-10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363D8986" w14:textId="17A39259" w:rsidR="00A42BE8" w:rsidRDefault="00A42BE8" w:rsidP="007C0155">
            <w:pPr>
              <w:pStyle w:val="tabelanormalny"/>
            </w:pPr>
            <w:r w:rsidRPr="4811E045">
              <w:t>Data końca treningu, potrzebne do obliczania cykli i tygodni</w:t>
            </w:r>
          </w:p>
        </w:tc>
      </w:tr>
      <w:tr w:rsidR="00A42BE8" w14:paraId="6908562D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02B1E5AB" w14:textId="75D5CAD3" w:rsidR="00A42BE8" w:rsidRDefault="00A42BE8" w:rsidP="007C0155">
            <w:pPr>
              <w:pStyle w:val="tabelanormalny"/>
            </w:pPr>
            <w:proofErr w:type="spellStart"/>
            <w:r w:rsidRPr="4811E045">
              <w:lastRenderedPageBreak/>
              <w:t>dataOd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00908897" w14:textId="36058323" w:rsidR="00A42BE8" w:rsidRDefault="00A42BE8" w:rsidP="007C0155">
            <w:pPr>
              <w:pStyle w:val="tabelanormalny"/>
            </w:pPr>
            <w:proofErr w:type="spellStart"/>
            <w:r w:rsidRPr="4811E045">
              <w:t>date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40B16A49" w14:textId="1A48D791" w:rsidR="00A42BE8" w:rsidRDefault="00A42BE8" w:rsidP="007C0155">
            <w:pPr>
              <w:pStyle w:val="tabelanormalny"/>
            </w:pPr>
            <w:r w:rsidRPr="4811E045">
              <w:t>NIE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12680670" w14:textId="7446F5DE" w:rsidR="00A42BE8" w:rsidRDefault="00A42BE8" w:rsidP="007C0155">
            <w:pPr>
              <w:pStyle w:val="tabelanormalny"/>
            </w:pPr>
            <w:r w:rsidRPr="777206FB">
              <w:t>2023-07-27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573EAE54" w14:textId="79F828D8" w:rsidR="00A42BE8" w:rsidRDefault="00A42BE8" w:rsidP="007C0155">
            <w:pPr>
              <w:pStyle w:val="tabelanormalny"/>
            </w:pPr>
            <w:r w:rsidRPr="4811E045">
              <w:t>Data startu treningu, potrzebne do obliczania cykli i tygodni</w:t>
            </w:r>
          </w:p>
        </w:tc>
      </w:tr>
      <w:tr w:rsidR="00A42BE8" w14:paraId="1F1A1C82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715B13EA" w14:textId="7D79ECB8" w:rsidR="00A42BE8" w:rsidRDefault="00A42BE8" w:rsidP="007C0155">
            <w:pPr>
              <w:pStyle w:val="tabelanormalny"/>
            </w:pPr>
            <w:proofErr w:type="spellStart"/>
            <w:r w:rsidRPr="4811E045">
              <w:t>identyfikatorTreningu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622A2C18" w14:textId="3023C91A" w:rsidR="00A42BE8" w:rsidRDefault="00A42BE8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55EDB4D8" w14:textId="56492B81" w:rsidR="00A42BE8" w:rsidRDefault="00A42BE8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009D0AE9" w14:textId="49E3B331" w:rsidR="00A42BE8" w:rsidRDefault="00A42BE8" w:rsidP="007C0155">
            <w:pPr>
              <w:pStyle w:val="tabelanormalny"/>
            </w:pPr>
            <w:r w:rsidRPr="777206FB">
              <w:t>226b3aff-b17c-4d77-bc0d-d8157fc2fed9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28D78E37" w14:textId="405A1AE6" w:rsidR="00A42BE8" w:rsidRDefault="00A42BE8" w:rsidP="007C0155">
            <w:pPr>
              <w:pStyle w:val="tabelanormalny"/>
            </w:pPr>
            <w:r w:rsidRPr="4811E045">
              <w:t>identyfikator w postaci UUID</w:t>
            </w:r>
          </w:p>
        </w:tc>
      </w:tr>
      <w:tr w:rsidR="00A42BE8" w14:paraId="4BA2401A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08D42157" w14:textId="6EC7F67B" w:rsidR="00A42BE8" w:rsidRDefault="00A42BE8" w:rsidP="007C0155">
            <w:pPr>
              <w:pStyle w:val="tabelanormalny"/>
            </w:pPr>
            <w:proofErr w:type="spellStart"/>
            <w:r w:rsidRPr="4811E045">
              <w:t>idZdarzeniaMedycznegoWizyt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13196F40" w14:textId="5EB05665" w:rsidR="00A42BE8" w:rsidRDefault="00A42BE8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55B18ACE" w14:textId="2A5DF5CA" w:rsidR="00A42BE8" w:rsidRDefault="00A42BE8" w:rsidP="007C0155">
            <w:pPr>
              <w:pStyle w:val="tabelanormalny"/>
            </w:pPr>
            <w:r w:rsidRPr="4811E045">
              <w:t>NIE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7AB06FA7" w14:textId="69B35401" w:rsidR="00A42BE8" w:rsidRDefault="00A42BE8" w:rsidP="007C0155">
            <w:pPr>
              <w:pStyle w:val="tabelanormalny"/>
            </w:pPr>
            <w:r w:rsidRPr="777206FB">
              <w:t>31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64FB0A61" w14:textId="0D358710" w:rsidR="00A42BE8" w:rsidRDefault="00A42BE8" w:rsidP="007C0155">
            <w:pPr>
              <w:pStyle w:val="tabelanormalny"/>
            </w:pPr>
            <w:r w:rsidRPr="777206FB">
              <w:t xml:space="preserve">Identyfikatory zdarzeń medycznych, które są przypisane do </w:t>
            </w:r>
            <w:r>
              <w:t>R</w:t>
            </w:r>
            <w:r w:rsidRPr="777206FB">
              <w:t xml:space="preserve">ecepty na </w:t>
            </w:r>
            <w:r>
              <w:t>R</w:t>
            </w:r>
            <w:r w:rsidRPr="777206FB">
              <w:t>uch</w:t>
            </w:r>
          </w:p>
        </w:tc>
      </w:tr>
      <w:tr w:rsidR="00A42BE8" w14:paraId="11EB21F2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748E21DE" w14:textId="77A65B18" w:rsidR="00A42BE8" w:rsidRDefault="00A42BE8" w:rsidP="007C0155">
            <w:pPr>
              <w:pStyle w:val="tabelanormalny"/>
            </w:pPr>
            <w:proofErr w:type="spellStart"/>
            <w:r w:rsidRPr="4811E045">
              <w:t>kategoriaPacjenta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13579470" w14:textId="7B0EE763" w:rsidR="00A42BE8" w:rsidRDefault="00A42BE8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0A0B4BF9" w14:textId="3B630D82" w:rsidR="00A42BE8" w:rsidRDefault="00A42BE8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35F4E7D7" w14:textId="0EB027E0" w:rsidR="00A42BE8" w:rsidRDefault="00A42BE8" w:rsidP="007C0155">
            <w:pPr>
              <w:pStyle w:val="tabelanormalny"/>
            </w:pPr>
            <w:r w:rsidRPr="777206FB">
              <w:t>A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1AA1E3B6" w14:textId="7C0E7270" w:rsidR="00A42BE8" w:rsidRDefault="00A42BE8" w:rsidP="007C0155">
            <w:pPr>
              <w:pStyle w:val="tabelanormalny"/>
            </w:pPr>
            <w:r w:rsidRPr="777206FB">
              <w:t>Kategoria, do której został przypisany pacjent w danym tygodniu w cyklu – parametr przyjmuje wartość zgodnie ze słownikiem “Kody pacjentów” (patrz pkt. 5.4)</w:t>
            </w:r>
          </w:p>
        </w:tc>
      </w:tr>
      <w:tr w:rsidR="00A42BE8" w14:paraId="38576685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490E0CF4" w14:textId="10697A12" w:rsidR="00A42BE8" w:rsidRDefault="00A42BE8" w:rsidP="007C0155">
            <w:pPr>
              <w:pStyle w:val="tabelanormalny"/>
            </w:pPr>
            <w:proofErr w:type="spellStart"/>
            <w:r w:rsidRPr="4811E045">
              <w:t>kodTreningu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665D7257" w14:textId="24B1BC56" w:rsidR="00A42BE8" w:rsidRDefault="00A42BE8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6C92F7A6" w14:textId="00FF055B" w:rsidR="00A42BE8" w:rsidRDefault="00A42BE8" w:rsidP="007C0155">
            <w:pPr>
              <w:pStyle w:val="tabelanormalny"/>
            </w:pPr>
            <w:r w:rsidRPr="4811E045">
              <w:t>NIE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6B69CC1B" w14:textId="1CEA5EAE" w:rsidR="00A42BE8" w:rsidRDefault="00A42BE8" w:rsidP="007C0155">
            <w:pPr>
              <w:pStyle w:val="tabelanormalny"/>
            </w:pPr>
            <w:r w:rsidRPr="777206FB">
              <w:t>TR90061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116EC51E" w14:textId="37EA23D5" w:rsidR="00A42BE8" w:rsidRDefault="00A42BE8" w:rsidP="007C0155">
            <w:pPr>
              <w:pStyle w:val="tabelanormalny"/>
            </w:pPr>
            <w:r w:rsidRPr="777206FB">
              <w:t>Kod wcześniej zdefiniowanego treningu</w:t>
            </w:r>
          </w:p>
        </w:tc>
      </w:tr>
      <w:tr w:rsidR="00A42BE8" w14:paraId="227946B0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6F7FA990" w14:textId="59FF9F1B" w:rsidR="00A42BE8" w:rsidRDefault="00A42BE8" w:rsidP="007C0155">
            <w:pPr>
              <w:pStyle w:val="tabelanormalny"/>
            </w:pPr>
            <w:proofErr w:type="spellStart"/>
            <w:r w:rsidRPr="4811E045">
              <w:t>nazwaTreningu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1666BCF7" w14:textId="251867FA" w:rsidR="00A42BE8" w:rsidRDefault="00A42BE8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67916850" w14:textId="1F01A60E" w:rsidR="00A42BE8" w:rsidRDefault="00A42BE8" w:rsidP="007C0155">
            <w:pPr>
              <w:pStyle w:val="tabelanormalny"/>
            </w:pPr>
            <w:r w:rsidRPr="4811E045">
              <w:t>NIE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0B487C9E" w14:textId="139C4910" w:rsidR="00A42BE8" w:rsidRDefault="00A42BE8" w:rsidP="007C0155">
            <w:pPr>
              <w:pStyle w:val="tabelanormalny"/>
            </w:pPr>
            <w:r w:rsidRPr="777206FB">
              <w:t>CARDIO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6F7C6F1F" w14:textId="1A38B12D" w:rsidR="00A42BE8" w:rsidRDefault="00A42BE8" w:rsidP="007C0155">
            <w:pPr>
              <w:pStyle w:val="tabelanormalny"/>
            </w:pPr>
            <w:r w:rsidRPr="4811E045">
              <w:t>Nazwa zdefiniowanego treningu</w:t>
            </w:r>
          </w:p>
        </w:tc>
      </w:tr>
      <w:tr w:rsidR="00A42BE8" w14:paraId="3DE66B8A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634602FA" w14:textId="34B185D0" w:rsidR="00A42BE8" w:rsidRDefault="00A42BE8" w:rsidP="007C0155">
            <w:pPr>
              <w:pStyle w:val="tabelanormalny"/>
            </w:pPr>
            <w:proofErr w:type="spellStart"/>
            <w:r w:rsidRPr="4811E045">
              <w:t>statusTreningu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402EA23E" w14:textId="3F3E0B6A" w:rsidR="00A42BE8" w:rsidRDefault="00A42BE8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7047986D" w14:textId="2AB0CC7E" w:rsidR="00A42BE8" w:rsidRDefault="00A42BE8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635DB80F" w14:textId="51423811" w:rsidR="00A42BE8" w:rsidRDefault="00A42BE8" w:rsidP="007C0155">
            <w:pPr>
              <w:pStyle w:val="tabelanormalny"/>
            </w:pPr>
            <w:r w:rsidRPr="777206FB">
              <w:t>ZLECONO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4802BFEC" w14:textId="7DE98EF9" w:rsidR="00A42BE8" w:rsidRDefault="00A42BE8" w:rsidP="007C0155">
            <w:pPr>
              <w:pStyle w:val="tabelanormalny"/>
            </w:pPr>
            <w:r w:rsidRPr="777206FB">
              <w:t xml:space="preserve">Status treningu – parametr przyjmuje wartość zgodną ze słownikiem “Statusy treningów i aktywności” (patrz pkt. 5.2) </w:t>
            </w:r>
          </w:p>
        </w:tc>
      </w:tr>
      <w:tr w:rsidR="00A42BE8" w14:paraId="25E26713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3345C9EF" w14:textId="55FBABA5" w:rsidR="00A42BE8" w:rsidRDefault="00A42BE8" w:rsidP="007C0155">
            <w:pPr>
              <w:pStyle w:val="tabelanormalny"/>
            </w:pPr>
            <w:proofErr w:type="spellStart"/>
            <w:r w:rsidRPr="4811E045">
              <w:t>tydzienCykluTreningu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4569FEB5" w14:textId="5DCBA49A" w:rsidR="00A42BE8" w:rsidRDefault="00A42BE8" w:rsidP="007C0155">
            <w:pPr>
              <w:pStyle w:val="tabelanormalny"/>
            </w:pPr>
            <w:proofErr w:type="spellStart"/>
            <w:r w:rsidRPr="4811E045">
              <w:t>int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3AA8F548" w14:textId="1AB6D4D1" w:rsidR="00A42BE8" w:rsidRDefault="00A42BE8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4A6E837C" w14:textId="0DABC5E3" w:rsidR="00A42BE8" w:rsidRDefault="00A42BE8" w:rsidP="007C0155">
            <w:pPr>
              <w:pStyle w:val="tabelanormalny"/>
            </w:pPr>
            <w:r w:rsidRPr="777206FB">
              <w:t>2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1DCBB9A5" w14:textId="3D88AE84" w:rsidR="00A42BE8" w:rsidRDefault="00A42BE8" w:rsidP="007C0155">
            <w:pPr>
              <w:pStyle w:val="tabelanormalny"/>
            </w:pPr>
            <w:r w:rsidRPr="4811E045">
              <w:t xml:space="preserve">Numer tygodnia w cyklu </w:t>
            </w:r>
          </w:p>
          <w:p w14:paraId="2D438340" w14:textId="3E9F07BE" w:rsidR="00A42BE8" w:rsidRDefault="00A42BE8" w:rsidP="007C0155">
            <w:pPr>
              <w:pStyle w:val="tabelanormalny"/>
            </w:pPr>
            <w:r w:rsidRPr="777206FB">
              <w:t>Przyjmowane wartości: 1,2,3,4,5,6,7,8. Wartość parametru musi być unikalna</w:t>
            </w:r>
          </w:p>
        </w:tc>
      </w:tr>
      <w:tr w:rsidR="00A42BE8" w14:paraId="53D5EEF4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0F09F0C7" w14:textId="4094CB8C" w:rsidR="00A42BE8" w:rsidRDefault="00A42BE8" w:rsidP="007C0155">
            <w:pPr>
              <w:pStyle w:val="tabelanormalny"/>
            </w:pPr>
            <w:proofErr w:type="spellStart"/>
            <w:r w:rsidRPr="4811E045">
              <w:t>uwagiTrening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051892FE" w14:textId="57439028" w:rsidR="00A42BE8" w:rsidRDefault="00A42BE8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03B8D366" w14:textId="55FBCA93" w:rsidR="00A42BE8" w:rsidRDefault="00A42BE8" w:rsidP="007C0155">
            <w:pPr>
              <w:pStyle w:val="tabelanormalny"/>
            </w:pPr>
            <w:r w:rsidRPr="4811E045">
              <w:t>NIE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3E1D0B6B" w14:textId="59D33271" w:rsidR="00A42BE8" w:rsidRDefault="00A42BE8" w:rsidP="007C0155">
            <w:pPr>
              <w:pStyle w:val="tabelanormalny"/>
            </w:pPr>
            <w:r w:rsidRPr="777206FB">
              <w:t>Nie ćwicz na czczo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4BFDF2ED" w14:textId="3153A7AB" w:rsidR="00A42BE8" w:rsidRDefault="00A42BE8" w:rsidP="007C0155">
            <w:pPr>
              <w:pStyle w:val="tabelanormalny"/>
            </w:pPr>
            <w:r w:rsidRPr="777206FB">
              <w:t>Uwagi dotyczące treningu</w:t>
            </w:r>
          </w:p>
        </w:tc>
      </w:tr>
      <w:tr w:rsidR="00E96022" w14:paraId="03C97912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4D0946AB" w14:textId="53B5389F" w:rsidR="00E96022" w:rsidRPr="00E96022" w:rsidRDefault="00E96022" w:rsidP="007C0155">
            <w:pPr>
              <w:pStyle w:val="tabelanormalny"/>
            </w:pPr>
            <w:proofErr w:type="spellStart"/>
            <w:r w:rsidRPr="00E96022">
              <w:t>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77E8F78B" w14:textId="3D3EBCCE" w:rsidR="00E96022" w:rsidRPr="4811E045" w:rsidRDefault="00E96022" w:rsidP="007C0155">
            <w:pPr>
              <w:pStyle w:val="tabelanormalny"/>
            </w:pPr>
            <w:r>
              <w:t>element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3F6D7F24" w14:textId="3760989D" w:rsidR="00E96022" w:rsidRPr="4811E045" w:rsidRDefault="00E96022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66B3546E" w14:textId="0FCB9B6D" w:rsidR="00E96022" w:rsidRPr="777206FB" w:rsidRDefault="00E96022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111656A7" w14:textId="21C3519A" w:rsidR="00E96022" w:rsidRDefault="00E96022" w:rsidP="007C0155">
            <w:pPr>
              <w:pStyle w:val="tabelanormalny"/>
            </w:pPr>
            <w:r>
              <w:t>Lista aktywno</w:t>
            </w:r>
            <w:r w:rsidR="00AA76BC">
              <w:t>ści. Patrz</w:t>
            </w:r>
          </w:p>
          <w:p w14:paraId="08BADD53" w14:textId="6ED5D67A" w:rsidR="00E96022" w:rsidRPr="777206FB" w:rsidRDefault="00AA76BC" w:rsidP="007C0155">
            <w:pPr>
              <w:pStyle w:val="tabelanormalny"/>
            </w:pPr>
            <w:proofErr w:type="spellStart"/>
            <w:r w:rsidRPr="001B67D6">
              <w:t>aktywnosci</w:t>
            </w:r>
            <w:proofErr w:type="spellEnd"/>
          </w:p>
        </w:tc>
      </w:tr>
      <w:tr w:rsidR="00130C0C" w14:paraId="44CADD78" w14:textId="77777777" w:rsidTr="008C52A4">
        <w:trPr>
          <w:cantSplit/>
          <w:trHeight w:val="300"/>
        </w:trPr>
        <w:tc>
          <w:tcPr>
            <w:tcW w:w="2119" w:type="dxa"/>
            <w:shd w:val="clear" w:color="auto" w:fill="D9D9D9" w:themeFill="background1" w:themeFillShade="D9"/>
          </w:tcPr>
          <w:p w14:paraId="599A6EBB" w14:textId="10369815" w:rsidR="00E96022" w:rsidRPr="007C0155" w:rsidRDefault="00E96022" w:rsidP="00E96022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C0155">
              <w:rPr>
                <w:rFonts w:asciiTheme="minorHAnsi" w:hAnsiTheme="minorHAnsi" w:cstheme="minorHAnsi"/>
                <w:b/>
                <w:bCs/>
              </w:rPr>
              <w:lastRenderedPageBreak/>
              <w:t>aktywnosci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4FF91A46" w14:textId="1703E9C8" w:rsidR="00E96022" w:rsidRDefault="00E96022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155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637A1184" w14:textId="143C765B" w:rsidR="00E96022" w:rsidRDefault="00E96022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77A4017D" w14:textId="00C1371F" w:rsidR="00E96022" w:rsidRDefault="00E96022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254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1DBED794" w14:textId="518872E2" w:rsidR="00E96022" w:rsidRDefault="00E96022" w:rsidP="007C0155">
            <w:pPr>
              <w:pStyle w:val="tabelanormalny"/>
            </w:pPr>
            <w:r w:rsidRPr="777206FB">
              <w:t>Sekcja, która zawiera wszystkie dane dotyczące aktywności. Możliwość dodania więcej niż jednej aktywności do danego treningu</w:t>
            </w:r>
          </w:p>
          <w:p w14:paraId="6EE2F7CA" w14:textId="0FB7F6F3" w:rsidR="00E96022" w:rsidRDefault="00E96022" w:rsidP="007C0155">
            <w:pPr>
              <w:pStyle w:val="tabelanormalny"/>
            </w:pPr>
          </w:p>
        </w:tc>
      </w:tr>
      <w:tr w:rsidR="00E96022" w14:paraId="0E6148E0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31025992" w14:textId="49AA2904" w:rsidR="00E96022" w:rsidRDefault="00E96022" w:rsidP="007C0155">
            <w:pPr>
              <w:pStyle w:val="tabelanormalny"/>
            </w:pPr>
            <w:proofErr w:type="spellStart"/>
            <w:r w:rsidRPr="4811E045">
              <w:t>czasAktywnosci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067510BE" w14:textId="01B5A232" w:rsidR="00E96022" w:rsidRDefault="00E96022" w:rsidP="007C0155">
            <w:pPr>
              <w:pStyle w:val="tabelanormalny"/>
            </w:pPr>
            <w:proofErr w:type="spellStart"/>
            <w:r w:rsidRPr="4811E045">
              <w:t>int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281B315C" w14:textId="44880FC3" w:rsidR="00E96022" w:rsidRDefault="00E96022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543F9CBD" w14:textId="35BEA054" w:rsidR="00E96022" w:rsidRDefault="00E96022" w:rsidP="007C0155">
            <w:pPr>
              <w:pStyle w:val="tabelanormalny"/>
            </w:pPr>
            <w:r w:rsidRPr="777206FB">
              <w:t>10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2FF1A5AF" w14:textId="5F70DA2D" w:rsidR="00E96022" w:rsidRDefault="00E96022" w:rsidP="007C0155">
            <w:pPr>
              <w:pStyle w:val="tabelanormalny"/>
            </w:pPr>
            <w:r w:rsidRPr="4811E045">
              <w:t>Długość czasu wykonywania aktywności</w:t>
            </w:r>
          </w:p>
        </w:tc>
      </w:tr>
      <w:tr w:rsidR="00E96022" w14:paraId="0C284497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2BF9DFCE" w14:textId="524DFABE" w:rsidR="00E96022" w:rsidRDefault="00E96022" w:rsidP="007C0155">
            <w:pPr>
              <w:pStyle w:val="tabelanormalny"/>
            </w:pPr>
            <w:proofErr w:type="spellStart"/>
            <w:r w:rsidRPr="4811E045">
              <w:t>czestotliwoscAktywnosci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5B56A815" w14:textId="742F7EA2" w:rsidR="00E96022" w:rsidRDefault="00E96022" w:rsidP="007C0155">
            <w:pPr>
              <w:pStyle w:val="tabelanormalny"/>
            </w:pPr>
            <w:proofErr w:type="spellStart"/>
            <w:r w:rsidRPr="4811E045">
              <w:t>int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79D3CF34" w14:textId="25EAF2DD" w:rsidR="00E96022" w:rsidRDefault="00E96022" w:rsidP="007C0155">
            <w:pPr>
              <w:pStyle w:val="tabelanormalny"/>
            </w:pPr>
            <w:r w:rsidRPr="4811E045">
              <w:t>NIE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67F8372E" w14:textId="71561758" w:rsidR="00E96022" w:rsidRDefault="00E96022" w:rsidP="007C0155">
            <w:pPr>
              <w:pStyle w:val="tabelanormalny"/>
            </w:pPr>
            <w:r w:rsidRPr="777206FB">
              <w:t>1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00CA1260" w14:textId="42F7A968" w:rsidR="00E96022" w:rsidRDefault="00E96022" w:rsidP="007C0155">
            <w:pPr>
              <w:pStyle w:val="tabelanormalny"/>
            </w:pPr>
            <w:r w:rsidRPr="4811E045">
              <w:t>Ile razy w jednostce czasu aktywności</w:t>
            </w:r>
          </w:p>
        </w:tc>
      </w:tr>
      <w:tr w:rsidR="00E96022" w14:paraId="76217150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181A37EB" w14:textId="5510EFCB" w:rsidR="00E96022" w:rsidRDefault="00E96022" w:rsidP="007C0155">
            <w:pPr>
              <w:pStyle w:val="tabelanormalny"/>
            </w:pPr>
            <w:proofErr w:type="spellStart"/>
            <w:r w:rsidRPr="4811E045">
              <w:t>identyfikatorAktywnosci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34320562" w14:textId="4271C145" w:rsidR="00E96022" w:rsidRDefault="00E96022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391EB14D" w14:textId="0B389FE2" w:rsidR="00E96022" w:rsidRDefault="00E96022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35137F0C" w14:textId="522AC761" w:rsidR="00E96022" w:rsidRDefault="00E96022" w:rsidP="007C0155">
            <w:pPr>
              <w:pStyle w:val="tabelanormalny"/>
            </w:pPr>
            <w:r w:rsidRPr="777206FB">
              <w:t>ba496045-4dab-4206-8bad-bbca13dabd65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4E940CD3" w14:textId="788B9646" w:rsidR="00E96022" w:rsidRDefault="00E96022" w:rsidP="007C0155">
            <w:pPr>
              <w:pStyle w:val="tabelanormalny"/>
            </w:pPr>
            <w:r w:rsidRPr="4811E045">
              <w:t>identyfikator w postaci UUID</w:t>
            </w:r>
          </w:p>
        </w:tc>
      </w:tr>
      <w:tr w:rsidR="00E96022" w14:paraId="020C5AD5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04883552" w14:textId="01CEF41B" w:rsidR="00E96022" w:rsidRDefault="00E96022" w:rsidP="007C0155">
            <w:pPr>
              <w:pStyle w:val="tabelanormalny"/>
            </w:pPr>
            <w:proofErr w:type="spellStart"/>
            <w:r w:rsidRPr="4811E045">
              <w:t>jednostkaCzasuAktywnosci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63A49107" w14:textId="08DEF1D2" w:rsidR="00E96022" w:rsidRDefault="00E96022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43CF7D91" w14:textId="69AE55C9" w:rsidR="00E96022" w:rsidRDefault="00E96022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5AE2BE37" w14:textId="2A412312" w:rsidR="00E96022" w:rsidRDefault="00E96022" w:rsidP="007C0155">
            <w:pPr>
              <w:pStyle w:val="tabelanormalny"/>
            </w:pPr>
            <w:r w:rsidRPr="777206FB">
              <w:t>MINUTA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62BB7514" w14:textId="589525A4" w:rsidR="00E96022" w:rsidRDefault="00E96022" w:rsidP="007C0155">
            <w:pPr>
              <w:pStyle w:val="tabelanormalny"/>
            </w:pPr>
            <w:r w:rsidRPr="777206FB">
              <w:t>Jednostka czasu aktywności - parametr przyjmuje wartość zgodnie ze słownikiem “Jednostki czasu aktywności” (patrz pkt. 5.5)</w:t>
            </w:r>
          </w:p>
        </w:tc>
      </w:tr>
      <w:tr w:rsidR="00E96022" w14:paraId="78AFB772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46108ABC" w14:textId="46FB91EA" w:rsidR="00E96022" w:rsidRDefault="00E96022" w:rsidP="007C0155">
            <w:pPr>
              <w:pStyle w:val="tabelanormalny"/>
            </w:pPr>
            <w:proofErr w:type="spellStart"/>
            <w:r w:rsidRPr="4811E045">
              <w:t>kodAktywnosci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088CC8C2" w14:textId="6A17FC40" w:rsidR="00E96022" w:rsidRDefault="00E96022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7845A9F6" w14:textId="27C23A64" w:rsidR="00E96022" w:rsidRDefault="00E96022" w:rsidP="007C0155">
            <w:pPr>
              <w:pStyle w:val="tabelanormalny"/>
            </w:pPr>
            <w:r w:rsidRPr="4811E045">
              <w:t>NIE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06EEE61F" w14:textId="5C06BF9C" w:rsidR="00E96022" w:rsidRDefault="00E96022" w:rsidP="007C0155">
            <w:pPr>
              <w:pStyle w:val="tabelanormalny"/>
            </w:pPr>
            <w:r w:rsidRPr="777206FB">
              <w:t>AKT61437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1E7C66FA" w14:textId="2A1DCE40" w:rsidR="00E96022" w:rsidRDefault="00E96022" w:rsidP="007C0155">
            <w:pPr>
              <w:pStyle w:val="tabelanormalny"/>
            </w:pPr>
            <w:r w:rsidRPr="4811E045">
              <w:t>Kod aktywności</w:t>
            </w:r>
          </w:p>
        </w:tc>
      </w:tr>
      <w:tr w:rsidR="00E96022" w14:paraId="7E04CD3C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3EE9BA41" w14:textId="7FE6A7AB" w:rsidR="00E96022" w:rsidRDefault="00E96022" w:rsidP="007C0155">
            <w:pPr>
              <w:pStyle w:val="tabelanormalny"/>
            </w:pPr>
            <w:proofErr w:type="spellStart"/>
            <w:r w:rsidRPr="4811E045">
              <w:t>liczbaPowtorzenAktywnosci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51DE6966" w14:textId="3009EAD8" w:rsidR="00E96022" w:rsidRDefault="00E96022" w:rsidP="007C0155">
            <w:pPr>
              <w:pStyle w:val="tabelanormalny"/>
            </w:pPr>
            <w:proofErr w:type="spellStart"/>
            <w:r w:rsidRPr="4811E045">
              <w:t>Int</w:t>
            </w:r>
            <w:proofErr w:type="spellEnd"/>
            <w:r w:rsidRPr="4811E045">
              <w:t xml:space="preserve"> 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3845B45B" w14:textId="00ADB100" w:rsidR="00E96022" w:rsidRDefault="00E96022" w:rsidP="007C0155">
            <w:pPr>
              <w:pStyle w:val="tabelanormalny"/>
            </w:pPr>
            <w:r w:rsidRPr="4811E045">
              <w:t>NIE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630D719B" w14:textId="44CB485A" w:rsidR="00E96022" w:rsidRDefault="00E96022" w:rsidP="007C0155">
            <w:pPr>
              <w:pStyle w:val="tabelanormalny"/>
            </w:pPr>
            <w:r w:rsidRPr="777206FB">
              <w:t>1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4837BB53" w14:textId="6F7C4C13" w:rsidR="00E96022" w:rsidRDefault="00E96022" w:rsidP="007C0155">
            <w:pPr>
              <w:pStyle w:val="tabelanormalny"/>
            </w:pPr>
            <w:r w:rsidRPr="4811E045">
              <w:t>Liczba powtórzeń danej aktywności</w:t>
            </w:r>
          </w:p>
        </w:tc>
      </w:tr>
      <w:tr w:rsidR="00E96022" w14:paraId="26CD8DD1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04182F3D" w14:textId="6C4E8A07" w:rsidR="00E96022" w:rsidRDefault="00E96022" w:rsidP="007C0155">
            <w:pPr>
              <w:pStyle w:val="tabelanormalny"/>
            </w:pPr>
            <w:proofErr w:type="spellStart"/>
            <w:r w:rsidRPr="4811E045">
              <w:t>liczbaSeriiAktywnosci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0E2C9C2F" w14:textId="449A3E82" w:rsidR="00E96022" w:rsidRDefault="00E96022" w:rsidP="007C0155">
            <w:pPr>
              <w:pStyle w:val="tabelanormalny"/>
            </w:pPr>
            <w:proofErr w:type="spellStart"/>
            <w:r w:rsidRPr="4811E045">
              <w:t>int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138C7FA0" w14:textId="6F41655A" w:rsidR="00E96022" w:rsidRDefault="00E96022" w:rsidP="007C0155">
            <w:pPr>
              <w:pStyle w:val="tabelanormalny"/>
            </w:pPr>
            <w:r w:rsidRPr="4811E045">
              <w:t>NIE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0076D00F" w14:textId="6F165C07" w:rsidR="00E96022" w:rsidRDefault="00E96022" w:rsidP="007C0155">
            <w:pPr>
              <w:pStyle w:val="tabelanormalny"/>
            </w:pPr>
            <w:r w:rsidRPr="777206FB">
              <w:t>4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16928353" w14:textId="622CAFB0" w:rsidR="00E96022" w:rsidRDefault="00E96022" w:rsidP="007C0155">
            <w:pPr>
              <w:pStyle w:val="tabelanormalny"/>
            </w:pPr>
            <w:r w:rsidRPr="4811E045">
              <w:t>Liczba serii aktywności</w:t>
            </w:r>
          </w:p>
        </w:tc>
      </w:tr>
      <w:tr w:rsidR="00E96022" w14:paraId="41AE034C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71C2511C" w14:textId="16CB5D1F" w:rsidR="00E96022" w:rsidRDefault="00E96022" w:rsidP="007C0155">
            <w:pPr>
              <w:pStyle w:val="tabelanormalny"/>
            </w:pPr>
            <w:proofErr w:type="spellStart"/>
            <w:r w:rsidRPr="4811E045">
              <w:t>nazwaAktywnosci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0A9DFB4B" w14:textId="7CCC96C3" w:rsidR="00E96022" w:rsidRDefault="00E96022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3690CA92" w14:textId="194DA697" w:rsidR="00E96022" w:rsidRDefault="00E96022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5FB8B83E" w14:textId="6D04E323" w:rsidR="00E96022" w:rsidRDefault="00E96022" w:rsidP="007C0155">
            <w:pPr>
              <w:pStyle w:val="tabelanormalny"/>
            </w:pPr>
            <w:r w:rsidRPr="777206FB">
              <w:t>marsz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0D199BB6" w14:textId="610AF37A" w:rsidR="00E96022" w:rsidRDefault="00E96022" w:rsidP="007C0155">
            <w:pPr>
              <w:pStyle w:val="tabelanormalny"/>
            </w:pPr>
            <w:r w:rsidRPr="4811E045">
              <w:t>Nazwa aktywności</w:t>
            </w:r>
          </w:p>
        </w:tc>
      </w:tr>
      <w:tr w:rsidR="00E96022" w14:paraId="34D78562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422C0A73" w14:textId="6CE74C5E" w:rsidR="00E96022" w:rsidRDefault="00E96022" w:rsidP="007C0155">
            <w:pPr>
              <w:pStyle w:val="tabelanormalny"/>
            </w:pPr>
            <w:proofErr w:type="spellStart"/>
            <w:r w:rsidRPr="4811E045">
              <w:t>rodzajAktywnosci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11C9C022" w14:textId="3269C54F" w:rsidR="00E96022" w:rsidRDefault="00E96022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40C0CF08" w14:textId="10CAEA53" w:rsidR="00E96022" w:rsidRDefault="00E96022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41412C85" w14:textId="39FB2123" w:rsidR="00E96022" w:rsidRDefault="00E96022" w:rsidP="007C0155">
            <w:pPr>
              <w:pStyle w:val="tabelanormalny"/>
            </w:pPr>
            <w:r w:rsidRPr="777206FB">
              <w:t>GLOWNA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6DCFA532" w14:textId="32A84F4D" w:rsidR="00E96022" w:rsidRDefault="00E96022" w:rsidP="007C0155">
            <w:pPr>
              <w:pStyle w:val="tabelanormalny"/>
            </w:pPr>
            <w:r w:rsidRPr="777206FB">
              <w:t>Rodzaj aktywności - parametr przyjmuje wartość zgodnie ze słownikiem “Rodzaj aktywności” (patrz pkt. 5.3”</w:t>
            </w:r>
          </w:p>
        </w:tc>
      </w:tr>
      <w:tr w:rsidR="00E96022" w14:paraId="4FFA3CBC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6B5C8320" w14:textId="1C497347" w:rsidR="00E96022" w:rsidRDefault="00E96022" w:rsidP="007C0155">
            <w:pPr>
              <w:pStyle w:val="tabelanormalny"/>
            </w:pPr>
            <w:proofErr w:type="spellStart"/>
            <w:r w:rsidRPr="4811E045">
              <w:lastRenderedPageBreak/>
              <w:t>statusAktywnosci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03B9B521" w14:textId="6488908A" w:rsidR="00E96022" w:rsidRDefault="00E96022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1885644E" w14:textId="33DE1E25" w:rsidR="00E96022" w:rsidRDefault="00E96022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4E04488E" w14:textId="5F60662E" w:rsidR="00E96022" w:rsidRDefault="00E96022" w:rsidP="007C0155">
            <w:pPr>
              <w:pStyle w:val="tabelanormalny"/>
            </w:pPr>
            <w:r w:rsidRPr="777206FB">
              <w:t>ZAKONCZONO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190738D2" w14:textId="5F8DF09B" w:rsidR="00E96022" w:rsidRDefault="00E96022" w:rsidP="007C0155">
            <w:pPr>
              <w:pStyle w:val="tabelanormalny"/>
            </w:pPr>
            <w:r w:rsidRPr="777206FB">
              <w:t>Status aktywności – parametr przyjmuje wartość zgodną ze słownikiem “Statusy treningów i aktywności” (patrz pkt. 5.2)</w:t>
            </w:r>
          </w:p>
        </w:tc>
      </w:tr>
      <w:tr w:rsidR="00E96022" w14:paraId="54F8F1C6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76099861" w14:textId="27AC9FA7" w:rsidR="00E96022" w:rsidRDefault="00E96022" w:rsidP="007C0155">
            <w:pPr>
              <w:pStyle w:val="tabelanormalny"/>
            </w:pPr>
            <w:proofErr w:type="spellStart"/>
            <w:r w:rsidRPr="4811E045">
              <w:t>trescAktywnosci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52083DFE" w14:textId="751AFDB8" w:rsidR="00E96022" w:rsidRDefault="00E96022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5821246A" w14:textId="61968345" w:rsidR="00E96022" w:rsidRDefault="00E96022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2E61B58F" w14:textId="09042413" w:rsidR="00E96022" w:rsidRDefault="00E96022" w:rsidP="007C0155">
            <w:pPr>
              <w:pStyle w:val="tabelanormalny"/>
            </w:pPr>
            <w:r w:rsidRPr="777206FB">
              <w:t>Maszerować powinieneś w naturalnym dla Ciebie rytmie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75A77964" w14:textId="51AC7275" w:rsidR="00E96022" w:rsidRDefault="00E96022" w:rsidP="007C0155">
            <w:pPr>
              <w:pStyle w:val="tabelanormalny"/>
            </w:pPr>
            <w:r w:rsidRPr="777206FB">
              <w:t>Treść przekazana przez fizjoterapeutę dotycząca aktywności</w:t>
            </w:r>
          </w:p>
        </w:tc>
      </w:tr>
      <w:tr w:rsidR="00E96022" w14:paraId="067F1148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5DDDE4E3" w14:textId="6B830B17" w:rsidR="00E96022" w:rsidRDefault="00E96022" w:rsidP="007C0155">
            <w:pPr>
              <w:pStyle w:val="tabelanormalny"/>
            </w:pPr>
            <w:proofErr w:type="spellStart"/>
            <w:r w:rsidRPr="4811E045">
              <w:t>uwagiAktywnosci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247AF758" w14:textId="001C74CE" w:rsidR="00E96022" w:rsidRDefault="00E96022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45DF0191" w14:textId="34A696F9" w:rsidR="00E96022" w:rsidRDefault="00E96022" w:rsidP="007C0155">
            <w:pPr>
              <w:pStyle w:val="tabelanormalny"/>
            </w:pPr>
            <w:r w:rsidRPr="4811E045">
              <w:t>NIE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54D01FA9" w14:textId="2511079D" w:rsidR="00E96022" w:rsidRDefault="00E96022" w:rsidP="007C0155">
            <w:pPr>
              <w:pStyle w:val="tabelanormalny"/>
            </w:pPr>
            <w:r w:rsidRPr="777206FB">
              <w:t>Gdy poczujesz mocne zmęczenie zrób 5 min przerwy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0341E28F" w14:textId="0517EBD4" w:rsidR="00E96022" w:rsidRDefault="00E96022" w:rsidP="007C0155">
            <w:pPr>
              <w:pStyle w:val="tabelanormalny"/>
            </w:pPr>
            <w:r w:rsidRPr="4811E045">
              <w:t>Uwagi</w:t>
            </w:r>
          </w:p>
        </w:tc>
      </w:tr>
      <w:tr w:rsidR="00B03BE7" w14:paraId="4A373D5E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4F33A837" w14:textId="19FBD70A" w:rsidR="00B03BE7" w:rsidRPr="4811E045" w:rsidRDefault="00B03BE7" w:rsidP="007C0155">
            <w:pPr>
              <w:pStyle w:val="tabelanormalny"/>
            </w:pPr>
            <w:proofErr w:type="spellStart"/>
            <w:r>
              <w:t>cwiczenia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0BC925BE" w14:textId="31F2E59C" w:rsidR="00B03BE7" w:rsidRPr="4811E045" w:rsidRDefault="00B03BE7" w:rsidP="007C0155">
            <w:pPr>
              <w:pStyle w:val="tabelanormalny"/>
            </w:pPr>
            <w:r>
              <w:t>element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3EB9A2BF" w14:textId="4E5F67B0" w:rsidR="00B03BE7" w:rsidRPr="4811E045" w:rsidRDefault="00B03BE7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72A5401E" w14:textId="3D19B8DC" w:rsidR="00B03BE7" w:rsidRPr="777206FB" w:rsidRDefault="00B03BE7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1ED5954F" w14:textId="51683FB9" w:rsidR="00B03BE7" w:rsidRDefault="00B03BE7" w:rsidP="007C0155">
            <w:pPr>
              <w:pStyle w:val="tabelanormalny"/>
            </w:pPr>
            <w:r>
              <w:t>Lista ćwiczeń.</w:t>
            </w:r>
            <w:r w:rsidR="00E11C52">
              <w:t xml:space="preserve"> Lista może być pusta</w:t>
            </w:r>
            <w:r w:rsidR="002A099F">
              <w:t>.</w:t>
            </w:r>
            <w:r>
              <w:t xml:space="preserve"> Patrz</w:t>
            </w:r>
          </w:p>
          <w:p w14:paraId="4899AAB8" w14:textId="18326AFB" w:rsidR="00B03BE7" w:rsidRPr="4811E045" w:rsidRDefault="00B03BE7" w:rsidP="007C0155">
            <w:pPr>
              <w:pStyle w:val="tabelanormalny"/>
            </w:pPr>
            <w:proofErr w:type="spellStart"/>
            <w:r>
              <w:t>cwiczenia</w:t>
            </w:r>
            <w:proofErr w:type="spellEnd"/>
          </w:p>
        </w:tc>
      </w:tr>
      <w:tr w:rsidR="00130C0C" w14:paraId="52AC16DE" w14:textId="77777777" w:rsidTr="008C52A4">
        <w:trPr>
          <w:cantSplit/>
          <w:trHeight w:val="300"/>
        </w:trPr>
        <w:tc>
          <w:tcPr>
            <w:tcW w:w="2119" w:type="dxa"/>
            <w:shd w:val="clear" w:color="auto" w:fill="D9D9D9" w:themeFill="background1" w:themeFillShade="D9"/>
          </w:tcPr>
          <w:p w14:paraId="359E9A38" w14:textId="0664E5E7" w:rsidR="00B03BE7" w:rsidRPr="007C0155" w:rsidRDefault="00B03BE7" w:rsidP="00B03BE7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C0155">
              <w:rPr>
                <w:rFonts w:asciiTheme="minorHAnsi" w:hAnsiTheme="minorHAnsi" w:cstheme="minorHAnsi"/>
                <w:b/>
                <w:bCs/>
              </w:rPr>
              <w:t>cwiczenia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247CFECE" w14:textId="7B87531E" w:rsidR="00B03BE7" w:rsidRDefault="00B03BE7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155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3F3C21C4" w14:textId="1E075030" w:rsidR="00B03BE7" w:rsidRDefault="00B03BE7" w:rsidP="007C0155">
            <w:pPr>
              <w:pStyle w:val="tabelanormalny"/>
            </w:pPr>
            <w:r w:rsidRPr="777206FB">
              <w:t>NIE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5A133131" w14:textId="0C8177A1" w:rsidR="00B03BE7" w:rsidRDefault="00B03BE7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254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46BDC965" w14:textId="2FBFA52E" w:rsidR="00B03BE7" w:rsidRDefault="00B03BE7" w:rsidP="007C0155">
            <w:pPr>
              <w:pStyle w:val="tabelanormalny"/>
            </w:pPr>
            <w:r w:rsidRPr="777206FB">
              <w:t>Sekcja, która zawiera wszystkie dane dotyczące ćwiczeń. Uwzględnia się możliwość dodania więcej niż jednego ćwiczenia do aktywności</w:t>
            </w:r>
          </w:p>
          <w:p w14:paraId="524FD1E9" w14:textId="24DCB0BA" w:rsidR="00B03BE7" w:rsidRDefault="00B03BE7" w:rsidP="007C0155">
            <w:pPr>
              <w:pStyle w:val="tabelanormalny"/>
            </w:pPr>
          </w:p>
        </w:tc>
      </w:tr>
      <w:tr w:rsidR="00B03BE7" w14:paraId="7A92C64D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18901606" w14:textId="0692F067" w:rsidR="00B03BE7" w:rsidRDefault="00B03BE7" w:rsidP="007C0155">
            <w:pPr>
              <w:pStyle w:val="tabelanormalny"/>
            </w:pPr>
            <w:proofErr w:type="spellStart"/>
            <w:r w:rsidRPr="4811E045">
              <w:t>kodCwiczenia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6C18F34E" w14:textId="08659806" w:rsidR="00B03BE7" w:rsidRDefault="00B03BE7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3F99F88D" w14:textId="3C95E5EE" w:rsidR="00B03BE7" w:rsidRDefault="00B03BE7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72950200" w14:textId="1B351BD2" w:rsidR="00B03BE7" w:rsidRDefault="00B03BE7" w:rsidP="007C0155">
            <w:pPr>
              <w:pStyle w:val="tabelanormalny"/>
            </w:pPr>
            <w:r w:rsidRPr="777206FB">
              <w:t>CW33508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105EA67E" w14:textId="234A15BB" w:rsidR="00B03BE7" w:rsidRDefault="00B03BE7" w:rsidP="007C0155">
            <w:pPr>
              <w:pStyle w:val="tabelanormalny"/>
            </w:pPr>
            <w:r w:rsidRPr="777206FB">
              <w:t>Kod ćwiczenia</w:t>
            </w:r>
          </w:p>
        </w:tc>
      </w:tr>
      <w:tr w:rsidR="00B03BE7" w14:paraId="5AF87E1F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72D58A04" w14:textId="63A87505" w:rsidR="00B03BE7" w:rsidRDefault="00B03BE7" w:rsidP="007C0155">
            <w:pPr>
              <w:pStyle w:val="tabelanormalny"/>
            </w:pPr>
            <w:proofErr w:type="spellStart"/>
            <w:r w:rsidRPr="4811E045">
              <w:t>kolejnosc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7A8EDD99" w14:textId="1DA9546A" w:rsidR="00B03BE7" w:rsidRDefault="00B03BE7" w:rsidP="007C0155">
            <w:pPr>
              <w:pStyle w:val="tabelanormalny"/>
            </w:pPr>
            <w:proofErr w:type="spellStart"/>
            <w:r w:rsidRPr="4811E045">
              <w:t>int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02CCA322" w14:textId="0267A9A3" w:rsidR="00B03BE7" w:rsidRDefault="00B03BE7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6DB1DA3E" w14:textId="59A27008" w:rsidR="00B03BE7" w:rsidRDefault="00B03BE7" w:rsidP="007C0155">
            <w:pPr>
              <w:pStyle w:val="tabelanormalny"/>
            </w:pPr>
            <w:r w:rsidRPr="777206FB">
              <w:t>1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7031067D" w14:textId="23E769EA" w:rsidR="00B03BE7" w:rsidRDefault="00B03BE7" w:rsidP="007C0155">
            <w:pPr>
              <w:pStyle w:val="tabelanormalny"/>
            </w:pPr>
            <w:r w:rsidRPr="4811E045">
              <w:t>Kolejność wykonywania ćwiczenia</w:t>
            </w:r>
          </w:p>
        </w:tc>
      </w:tr>
      <w:tr w:rsidR="00B03BE7" w14:paraId="18802F1A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3D4D0132" w14:textId="145EA90B" w:rsidR="00B03BE7" w:rsidRDefault="00B03BE7" w:rsidP="007C0155">
            <w:pPr>
              <w:pStyle w:val="tabelanormalny"/>
            </w:pPr>
            <w:proofErr w:type="spellStart"/>
            <w:r w:rsidRPr="4811E045">
              <w:t>liczbaPowtorzen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3AA9BFC4" w14:textId="380B84F2" w:rsidR="00B03BE7" w:rsidRDefault="00B03BE7" w:rsidP="007C0155">
            <w:pPr>
              <w:pStyle w:val="tabelanormalny"/>
            </w:pPr>
            <w:proofErr w:type="spellStart"/>
            <w:r w:rsidRPr="4811E045">
              <w:t>int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03C07B42" w14:textId="4DCF95BF" w:rsidR="00B03BE7" w:rsidRDefault="00B03BE7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5DDC5A26" w14:textId="3D22905A" w:rsidR="00B03BE7" w:rsidRDefault="00B03BE7" w:rsidP="007C0155">
            <w:pPr>
              <w:pStyle w:val="tabelanormalny"/>
            </w:pPr>
            <w:r w:rsidRPr="777206FB">
              <w:t>3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1C3B7EB2" w14:textId="41A7A86E" w:rsidR="00B03BE7" w:rsidRDefault="00D36DD9" w:rsidP="007C0155">
            <w:pPr>
              <w:pStyle w:val="tabelanormalny"/>
            </w:pPr>
            <w:r>
              <w:t>L</w:t>
            </w:r>
            <w:r w:rsidR="00B03BE7" w:rsidRPr="4811E045">
              <w:t>iczba powtórzeń ćwiczenia</w:t>
            </w:r>
          </w:p>
        </w:tc>
      </w:tr>
      <w:tr w:rsidR="00B03BE7" w14:paraId="211478DF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27A14707" w14:textId="64486522" w:rsidR="00B03BE7" w:rsidRDefault="00B03BE7" w:rsidP="007C0155">
            <w:pPr>
              <w:pStyle w:val="tabelanormalny"/>
            </w:pPr>
            <w:proofErr w:type="spellStart"/>
            <w:r w:rsidRPr="4811E045">
              <w:t>nazwaCwiczenia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306141D3" w14:textId="37983146" w:rsidR="00B03BE7" w:rsidRDefault="00B03BE7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4BEE08D2" w14:textId="35E016AC" w:rsidR="00B03BE7" w:rsidRDefault="00B03BE7" w:rsidP="007C0155">
            <w:pPr>
              <w:pStyle w:val="tabelanormalny"/>
            </w:pPr>
            <w:r w:rsidRPr="4811E045">
              <w:t>NIE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2A75E0DB" w14:textId="4BED96C8" w:rsidR="00B03BE7" w:rsidRDefault="00B03BE7" w:rsidP="007C0155">
            <w:pPr>
              <w:pStyle w:val="tabelanormalny"/>
            </w:pPr>
            <w:r w:rsidRPr="777206FB">
              <w:t>Rotacja tułowia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078F30FA" w14:textId="657FF8ED" w:rsidR="00B03BE7" w:rsidRDefault="00B03BE7" w:rsidP="007C0155">
            <w:pPr>
              <w:pStyle w:val="tabelanormalny"/>
            </w:pPr>
            <w:r w:rsidRPr="777206FB">
              <w:t>Nazwa ćwiczenia</w:t>
            </w:r>
          </w:p>
        </w:tc>
      </w:tr>
      <w:tr w:rsidR="00B03BE7" w14:paraId="10121329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3D117491" w14:textId="69CD00B8" w:rsidR="00B03BE7" w:rsidRDefault="00B03BE7" w:rsidP="007C0155">
            <w:pPr>
              <w:pStyle w:val="tabelanormalny"/>
            </w:pPr>
            <w:proofErr w:type="spellStart"/>
            <w:r w:rsidRPr="4811E045">
              <w:lastRenderedPageBreak/>
              <w:t>opisCwiczenia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031BEE07" w14:textId="257DE07D" w:rsidR="00B03BE7" w:rsidRDefault="00B03BE7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0ECCA04F" w14:textId="10E6A2C6" w:rsidR="00B03BE7" w:rsidRDefault="00B03BE7" w:rsidP="007C0155">
            <w:pPr>
              <w:pStyle w:val="tabelanormalny"/>
            </w:pPr>
            <w:r w:rsidRPr="4811E045">
              <w:t>NIE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04D1A469" w14:textId="51657551" w:rsidR="00B03BE7" w:rsidRDefault="00B03BE7" w:rsidP="007C0155">
            <w:pPr>
              <w:pStyle w:val="tabelanormalny"/>
            </w:pPr>
            <w:r w:rsidRPr="777206FB">
              <w:t xml:space="preserve">pozycja wyjściowa: stopy ustawione nieco szerzej niż biodra, kończyny górne zgięte w stawach barkowych i łokciowych, mniej więcej na wysokości klatki piersiowej, tułów wyprostowany, brzuch lekko napięty </w:t>
            </w:r>
          </w:p>
          <w:p w14:paraId="154B0BF4" w14:textId="30FB536E" w:rsidR="00B03BE7" w:rsidRDefault="00B03BE7" w:rsidP="007C0155">
            <w:pPr>
              <w:pStyle w:val="tabelanormalny"/>
            </w:pPr>
            <w:r w:rsidRPr="777206FB">
              <w:t>brzuch: dynamiczna, naprzemienna rotacja tułowia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4B91CFA5" w14:textId="23495DD5" w:rsidR="00B03BE7" w:rsidRDefault="00B03BE7" w:rsidP="007C0155">
            <w:pPr>
              <w:pStyle w:val="tabelanormalny"/>
            </w:pPr>
            <w:r w:rsidRPr="777206FB">
              <w:t>Opis ćwiczenia przekazany przez fizjoterapeutę</w:t>
            </w:r>
          </w:p>
        </w:tc>
      </w:tr>
      <w:tr w:rsidR="00B03BE7" w14:paraId="0CB0C1A0" w14:textId="77777777" w:rsidTr="008C52A4">
        <w:trPr>
          <w:cantSplit/>
          <w:trHeight w:val="300"/>
        </w:trPr>
        <w:tc>
          <w:tcPr>
            <w:tcW w:w="2119" w:type="dxa"/>
            <w:tcMar>
              <w:left w:w="105" w:type="dxa"/>
              <w:right w:w="105" w:type="dxa"/>
            </w:tcMar>
          </w:tcPr>
          <w:p w14:paraId="0A463E34" w14:textId="2C2B18A7" w:rsidR="00B03BE7" w:rsidRDefault="00B03BE7" w:rsidP="007C0155">
            <w:pPr>
              <w:pStyle w:val="tabelanormalny"/>
            </w:pPr>
            <w:r w:rsidRPr="4811E045">
              <w:t>uwagi</w:t>
            </w:r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5F189532" w14:textId="6EDA0138" w:rsidR="00B03BE7" w:rsidRDefault="00B03BE7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65F7765A" w14:textId="75FC9C3B" w:rsidR="00B03BE7" w:rsidRDefault="00B03BE7" w:rsidP="007C0155">
            <w:pPr>
              <w:pStyle w:val="tabelanormalny"/>
            </w:pPr>
            <w:r w:rsidRPr="4811E045">
              <w:t>NIE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560BC55F" w14:textId="76F6401F" w:rsidR="00B03BE7" w:rsidRDefault="00B03BE7" w:rsidP="007C0155">
            <w:pPr>
              <w:pStyle w:val="tabelanormalny"/>
            </w:pPr>
            <w:r w:rsidRPr="777206FB">
              <w:t>W trakcie wykonywania ćwiczenia pozostań rozluźniony</w:t>
            </w:r>
          </w:p>
        </w:tc>
        <w:tc>
          <w:tcPr>
            <w:tcW w:w="2547" w:type="dxa"/>
            <w:tcMar>
              <w:left w:w="105" w:type="dxa"/>
              <w:right w:w="105" w:type="dxa"/>
            </w:tcMar>
          </w:tcPr>
          <w:p w14:paraId="5CF554B7" w14:textId="129D027C" w:rsidR="00B03BE7" w:rsidRDefault="00B03BE7" w:rsidP="007C0155">
            <w:pPr>
              <w:pStyle w:val="tabelanormalny"/>
            </w:pPr>
            <w:r w:rsidRPr="4811E045">
              <w:t>Uwagi dotyczące ćwiczenia</w:t>
            </w:r>
          </w:p>
        </w:tc>
      </w:tr>
    </w:tbl>
    <w:p w14:paraId="3CD166E9" w14:textId="34240449" w:rsidR="00E46697" w:rsidRPr="00C93E94" w:rsidRDefault="00E46697" w:rsidP="4811E045">
      <w:pPr>
        <w:rPr>
          <w:rFonts w:eastAsia="Arial"/>
        </w:rPr>
      </w:pPr>
    </w:p>
    <w:p w14:paraId="3E5C0662" w14:textId="57AE5267" w:rsidR="00E46697" w:rsidRPr="00C93E94" w:rsidRDefault="67402559" w:rsidP="00A651BA">
      <w:pPr>
        <w:pStyle w:val="Nagwek3"/>
        <w:rPr>
          <w:rFonts w:eastAsia="Arial"/>
          <w:sz w:val="22"/>
          <w:szCs w:val="22"/>
        </w:rPr>
      </w:pPr>
      <w:bookmarkStart w:id="62" w:name="_Toc170820884"/>
      <w:r>
        <w:t xml:space="preserve">Operacja </w:t>
      </w:r>
      <w:r w:rsidR="110D832A">
        <w:t>d</w:t>
      </w:r>
      <w:r>
        <w:t>odania treningu do Recepty na Ruch</w:t>
      </w:r>
      <w:bookmarkEnd w:id="62"/>
    </w:p>
    <w:p w14:paraId="0558DE9F" w14:textId="201602CD" w:rsidR="00E46697" w:rsidRPr="00C93E94" w:rsidRDefault="448B3584" w:rsidP="4811E045">
      <w:pPr>
        <w:rPr>
          <w:rFonts w:eastAsia="Arial"/>
        </w:rPr>
      </w:pPr>
      <w:r w:rsidRPr="777206FB">
        <w:rPr>
          <w:rFonts w:eastAsia="Arial"/>
        </w:rPr>
        <w:t xml:space="preserve">Operacja dodania </w:t>
      </w:r>
      <w:r w:rsidR="72A2E7A1" w:rsidRPr="777206FB">
        <w:rPr>
          <w:rFonts w:eastAsia="Arial"/>
        </w:rPr>
        <w:t>treningu</w:t>
      </w:r>
      <w:r w:rsidRPr="777206FB">
        <w:rPr>
          <w:rFonts w:eastAsia="Arial"/>
        </w:rPr>
        <w:t xml:space="preserve"> do zapisanej Recepty na Ruch w systemie SGO służy do dodania nowego treningu do wystawionej Recepty na Ruch w systemie P1 przy wykorzystaniu metody </w:t>
      </w:r>
      <w:r w:rsidR="000D3F46" w:rsidRPr="000D3F46">
        <w:rPr>
          <w:rFonts w:eastAsia="Arial"/>
          <w:b/>
          <w:bCs/>
        </w:rPr>
        <w:t>POST</w:t>
      </w:r>
      <w:r w:rsidR="000D3F46">
        <w:rPr>
          <w:rFonts w:eastAsia="Arial"/>
        </w:rPr>
        <w:t xml:space="preserve"> </w:t>
      </w:r>
      <w:r w:rsidRPr="777206FB">
        <w:rPr>
          <w:rFonts w:eastAsia="Arial"/>
          <w:b/>
          <w:bCs/>
        </w:rPr>
        <w:t>/</w:t>
      </w:r>
      <w:proofErr w:type="spellStart"/>
      <w:r w:rsidRPr="777206FB">
        <w:rPr>
          <w:rFonts w:eastAsia="Arial"/>
          <w:b/>
          <w:bCs/>
        </w:rPr>
        <w:t>rnr</w:t>
      </w:r>
      <w:proofErr w:type="spellEnd"/>
      <w:r w:rsidRPr="777206FB">
        <w:rPr>
          <w:rFonts w:eastAsia="Arial"/>
          <w:b/>
          <w:bCs/>
        </w:rPr>
        <w:t>/recepta/{</w:t>
      </w:r>
      <w:proofErr w:type="spellStart"/>
      <w:r w:rsidRPr="777206FB">
        <w:rPr>
          <w:rFonts w:eastAsia="Arial"/>
          <w:b/>
          <w:bCs/>
        </w:rPr>
        <w:t>idRecepty</w:t>
      </w:r>
      <w:proofErr w:type="spellEnd"/>
      <w:r w:rsidRPr="777206FB">
        <w:rPr>
          <w:rFonts w:eastAsia="Arial"/>
          <w:b/>
          <w:bCs/>
        </w:rPr>
        <w:t>}/trening</w:t>
      </w:r>
      <w:r w:rsidRPr="777206FB">
        <w:rPr>
          <w:rFonts w:eastAsia="Arial"/>
        </w:rPr>
        <w:t>.</w:t>
      </w:r>
      <w:r w:rsidR="5A5343B1" w:rsidRPr="777206FB">
        <w:rPr>
          <w:rFonts w:eastAsia="Arial"/>
        </w:rPr>
        <w:t xml:space="preserve"> </w:t>
      </w:r>
      <w:r w:rsidR="5B74535B" w:rsidRPr="777206FB">
        <w:rPr>
          <w:rFonts w:eastAsia="Arial"/>
        </w:rPr>
        <w:t xml:space="preserve">Do wywołania operacji niezbędny jest </w:t>
      </w:r>
      <w:proofErr w:type="spellStart"/>
      <w:r w:rsidR="5B74535B" w:rsidRPr="777206FB">
        <w:rPr>
          <w:rFonts w:eastAsia="Arial"/>
        </w:rPr>
        <w:t>token</w:t>
      </w:r>
      <w:proofErr w:type="spellEnd"/>
      <w:r w:rsidR="5B74535B" w:rsidRPr="777206FB">
        <w:rPr>
          <w:rFonts w:eastAsia="Arial"/>
        </w:rPr>
        <w:t xml:space="preserve"> uwierzytelniający uzyskany z metody /</w:t>
      </w:r>
      <w:proofErr w:type="spellStart"/>
      <w:r w:rsidR="5B74535B" w:rsidRPr="777206FB">
        <w:rPr>
          <w:rFonts w:eastAsia="Arial"/>
        </w:rPr>
        <w:t>token</w:t>
      </w:r>
      <w:proofErr w:type="spellEnd"/>
      <w:r w:rsidR="5B74535B" w:rsidRPr="777206FB">
        <w:rPr>
          <w:rFonts w:eastAsia="Arial"/>
        </w:rPr>
        <w:t>.</w:t>
      </w:r>
    </w:p>
    <w:p w14:paraId="4421DD01" w14:textId="4365A709" w:rsidR="00E46697" w:rsidRPr="00C87B9E" w:rsidRDefault="004E32A9" w:rsidP="00C87B9E">
      <w:pPr>
        <w:rPr>
          <w:rFonts w:eastAsia="Arial"/>
        </w:rPr>
      </w:pPr>
      <w:r>
        <w:rPr>
          <w:rFonts w:eastAsia="Arial"/>
        </w:rPr>
        <w:t xml:space="preserve">W </w:t>
      </w:r>
      <w:r w:rsidR="6D0A7125" w:rsidRPr="777206FB">
        <w:rPr>
          <w:rFonts w:eastAsia="Arial"/>
        </w:rPr>
        <w:t>przypadku poprawnej odpowiedzi z kodem odpowiedzi 201 otrzymamy odpowiedź, w której zawarta będzie informacja o poprawnym dodaniu treningu do Recepty na Ruch w systemie P1 SGO.</w:t>
      </w:r>
    </w:p>
    <w:p w14:paraId="335DD79B" w14:textId="32D09C89" w:rsidR="005C75DD" w:rsidRDefault="66ED9D9E" w:rsidP="00AF6E22">
      <w:pPr>
        <w:pStyle w:val="Legenda"/>
      </w:pPr>
      <w:bookmarkStart w:id="63" w:name="_Toc170820910"/>
      <w:r>
        <w:lastRenderedPageBreak/>
        <w:t xml:space="preserve">Tabela </w:t>
      </w:r>
      <w:r w:rsidR="005C75DD">
        <w:fldChar w:fldCharType="begin"/>
      </w:r>
      <w:r w:rsidR="005C75DD">
        <w:instrText>SEQ Tabela \* ARABIC</w:instrText>
      </w:r>
      <w:r w:rsidR="005C75DD">
        <w:fldChar w:fldCharType="separate"/>
      </w:r>
      <w:r w:rsidR="004D4679">
        <w:rPr>
          <w:noProof/>
        </w:rPr>
        <w:t>5</w:t>
      </w:r>
      <w:r w:rsidR="005C75DD">
        <w:fldChar w:fldCharType="end"/>
      </w:r>
      <w:r>
        <w:t xml:space="preserve">  </w:t>
      </w:r>
      <w:r w:rsidR="0BEB9B0C">
        <w:t>P</w:t>
      </w:r>
      <w:r>
        <w:t>arametr</w:t>
      </w:r>
      <w:r w:rsidR="0BEB9B0C">
        <w:t>y</w:t>
      </w:r>
      <w:r>
        <w:t xml:space="preserve"> body </w:t>
      </w:r>
      <w:r w:rsidR="71A33AB8">
        <w:t xml:space="preserve">żądania </w:t>
      </w:r>
      <w:r w:rsidR="7520E1B3">
        <w:t xml:space="preserve">przekazywane </w:t>
      </w:r>
      <w:r>
        <w:t>w metodzie POS</w:t>
      </w:r>
      <w:r w:rsidR="7520E1B3">
        <w:t>T</w:t>
      </w:r>
      <w:r>
        <w:t xml:space="preserve"> /</w:t>
      </w:r>
      <w:proofErr w:type="spellStart"/>
      <w:r>
        <w:t>rnr</w:t>
      </w:r>
      <w:proofErr w:type="spellEnd"/>
      <w:r>
        <w:t>/recepta/{</w:t>
      </w:r>
      <w:proofErr w:type="spellStart"/>
      <w:r>
        <w:t>idRecepty</w:t>
      </w:r>
      <w:proofErr w:type="spellEnd"/>
      <w:r>
        <w:t>}/trening</w:t>
      </w:r>
      <w:bookmarkEnd w:id="63"/>
    </w:p>
    <w:tbl>
      <w:tblPr>
        <w:tblStyle w:val="Tabela-Siatka"/>
        <w:tblW w:w="9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992"/>
        <w:gridCol w:w="1559"/>
        <w:gridCol w:w="2299"/>
        <w:gridCol w:w="2233"/>
      </w:tblGrid>
      <w:tr w:rsidR="4811E045" w14:paraId="07C83228" w14:textId="77777777" w:rsidTr="008C52A4">
        <w:trPr>
          <w:cantSplit/>
          <w:trHeight w:val="300"/>
        </w:trPr>
        <w:tc>
          <w:tcPr>
            <w:tcW w:w="1977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1D043667" w14:textId="79B8FFD8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Nazwa parametru</w:t>
            </w:r>
          </w:p>
        </w:tc>
        <w:tc>
          <w:tcPr>
            <w:tcW w:w="992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0D8458A6" w14:textId="5949B387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Typ</w:t>
            </w:r>
          </w:p>
        </w:tc>
        <w:tc>
          <w:tcPr>
            <w:tcW w:w="1559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41D56CC3" w14:textId="36EB0E65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Wymagalność</w:t>
            </w:r>
          </w:p>
        </w:tc>
        <w:tc>
          <w:tcPr>
            <w:tcW w:w="2299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68664997" w14:textId="5A9D00C1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Przykładowa wartość</w:t>
            </w:r>
          </w:p>
        </w:tc>
        <w:tc>
          <w:tcPr>
            <w:tcW w:w="2233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1C467422" w14:textId="516C261E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Opis</w:t>
            </w:r>
          </w:p>
        </w:tc>
      </w:tr>
      <w:tr w:rsidR="00FE1912" w14:paraId="5008675C" w14:textId="77777777" w:rsidTr="008C52A4">
        <w:trPr>
          <w:cantSplit/>
          <w:trHeight w:val="300"/>
        </w:trPr>
        <w:tc>
          <w:tcPr>
            <w:tcW w:w="1977" w:type="dxa"/>
            <w:shd w:val="clear" w:color="auto" w:fill="D9D9D9" w:themeFill="background1" w:themeFillShade="D9"/>
          </w:tcPr>
          <w:p w14:paraId="11A7E24F" w14:textId="535192E3" w:rsidR="00FE1912" w:rsidRPr="007C0155" w:rsidRDefault="00FE1912" w:rsidP="00FE1912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C0155">
              <w:rPr>
                <w:rFonts w:asciiTheme="minorHAnsi" w:hAnsiTheme="minorHAnsi" w:cstheme="minorHAnsi"/>
                <w:b/>
                <w:bCs/>
              </w:rPr>
              <w:t>daneWystawiajacego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70A1B69B" w14:textId="7B7CED65" w:rsidR="00FE1912" w:rsidRPr="777206FB" w:rsidRDefault="00FE1912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155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06E74436" w14:textId="02AC4138" w:rsidR="00FE1912" w:rsidRPr="777206FB" w:rsidRDefault="00FE1912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71306E4E" w14:textId="254EA8D5" w:rsidR="00FE1912" w:rsidRPr="777206FB" w:rsidRDefault="00FE1912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2233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6A04AA5B" w14:textId="55AFC2A8" w:rsidR="00FE1912" w:rsidRPr="777206FB" w:rsidRDefault="00FE1912" w:rsidP="007C0155">
            <w:pPr>
              <w:pStyle w:val="tabelanormalny"/>
            </w:pPr>
            <w:r w:rsidRPr="777206FB">
              <w:t>Sekcja, która zawiera wszystkie dane dotyczące treningów. Uwzględnia się możliwość dodania więcej niż jednego treningu do recepty</w:t>
            </w:r>
          </w:p>
        </w:tc>
      </w:tr>
      <w:tr w:rsidR="00FE1912" w14:paraId="62D5EE7C" w14:textId="77777777" w:rsidTr="008C52A4">
        <w:trPr>
          <w:cantSplit/>
          <w:trHeight w:val="300"/>
        </w:trPr>
        <w:tc>
          <w:tcPr>
            <w:tcW w:w="1977" w:type="dxa"/>
            <w:shd w:val="clear" w:color="auto" w:fill="auto"/>
          </w:tcPr>
          <w:p w14:paraId="74BB59A9" w14:textId="4C152664" w:rsidR="00FE1912" w:rsidRPr="005E56F0" w:rsidRDefault="00FE1912" w:rsidP="00FE1912">
            <w:pPr>
              <w:rPr>
                <w:b/>
                <w:bCs/>
              </w:rPr>
            </w:pPr>
            <w:proofErr w:type="spellStart"/>
            <w:r w:rsidRPr="4811E045">
              <w:rPr>
                <w:rFonts w:eastAsia="Arial"/>
              </w:rPr>
              <w:t>podmiotWystawiajacegoRoot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105" w:type="dxa"/>
              <w:right w:w="105" w:type="dxa"/>
            </w:tcMar>
          </w:tcPr>
          <w:p w14:paraId="526B99E9" w14:textId="626E9B40" w:rsidR="00FE1912" w:rsidRPr="777206FB" w:rsidRDefault="00FE1912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shd w:val="clear" w:color="auto" w:fill="auto"/>
            <w:tcMar>
              <w:left w:w="105" w:type="dxa"/>
              <w:right w:w="105" w:type="dxa"/>
            </w:tcMar>
          </w:tcPr>
          <w:p w14:paraId="04FC60AE" w14:textId="4846C6AF" w:rsidR="00FE1912" w:rsidRPr="777206FB" w:rsidRDefault="00FE1912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2299" w:type="dxa"/>
            <w:shd w:val="clear" w:color="auto" w:fill="auto"/>
            <w:tcMar>
              <w:left w:w="105" w:type="dxa"/>
              <w:right w:w="105" w:type="dxa"/>
            </w:tcMar>
          </w:tcPr>
          <w:p w14:paraId="6115AF4D" w14:textId="5E40F8A5" w:rsidR="00FE1912" w:rsidRPr="777206FB" w:rsidRDefault="00FE1912" w:rsidP="007C0155">
            <w:pPr>
              <w:pStyle w:val="tabelanormalny"/>
            </w:pPr>
            <w:r w:rsidRPr="777206FB">
              <w:t>2.16.840.1.113883.3.4424.2.91.1</w:t>
            </w:r>
          </w:p>
        </w:tc>
        <w:tc>
          <w:tcPr>
            <w:tcW w:w="2233" w:type="dxa"/>
            <w:shd w:val="clear" w:color="auto" w:fill="auto"/>
            <w:tcMar>
              <w:left w:w="105" w:type="dxa"/>
              <w:right w:w="105" w:type="dxa"/>
            </w:tcMar>
          </w:tcPr>
          <w:p w14:paraId="17F310BD" w14:textId="7D8FC04F" w:rsidR="00FE1912" w:rsidRPr="777206FB" w:rsidRDefault="00FE1912" w:rsidP="007C0155">
            <w:pPr>
              <w:pStyle w:val="tabelanormalny"/>
            </w:pPr>
            <w:r w:rsidRPr="777206FB">
              <w:t xml:space="preserve">Identyfikator </w:t>
            </w:r>
            <w:proofErr w:type="spellStart"/>
            <w:r w:rsidRPr="777206FB">
              <w:t>root</w:t>
            </w:r>
            <w:proofErr w:type="spellEnd"/>
            <w:r w:rsidRPr="777206FB">
              <w:t xml:space="preserve"> podmiotu/placówki wystawiającej </w:t>
            </w:r>
            <w:r>
              <w:t>R</w:t>
            </w:r>
            <w:r w:rsidRPr="777206FB">
              <w:t xml:space="preserve">eceptę na </w:t>
            </w:r>
            <w:r>
              <w:t>R</w:t>
            </w:r>
            <w:r w:rsidRPr="777206FB">
              <w:t>uch w postaci OID.</w:t>
            </w:r>
          </w:p>
        </w:tc>
      </w:tr>
      <w:tr w:rsidR="00FE1912" w14:paraId="04AE1A82" w14:textId="77777777" w:rsidTr="008C52A4">
        <w:trPr>
          <w:cantSplit/>
          <w:trHeight w:val="300"/>
        </w:trPr>
        <w:tc>
          <w:tcPr>
            <w:tcW w:w="1977" w:type="dxa"/>
            <w:shd w:val="clear" w:color="auto" w:fill="auto"/>
          </w:tcPr>
          <w:p w14:paraId="521E05AC" w14:textId="0ED185E5" w:rsidR="00FE1912" w:rsidRPr="005E56F0" w:rsidRDefault="00FE1912" w:rsidP="00FE1912">
            <w:pPr>
              <w:rPr>
                <w:b/>
                <w:bCs/>
              </w:rPr>
            </w:pPr>
            <w:proofErr w:type="spellStart"/>
            <w:r w:rsidRPr="4811E045">
              <w:rPr>
                <w:rFonts w:eastAsia="Arial"/>
              </w:rPr>
              <w:t>podmiotWystawiajacegoExtension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105" w:type="dxa"/>
              <w:right w:w="105" w:type="dxa"/>
            </w:tcMar>
          </w:tcPr>
          <w:p w14:paraId="64CC8584" w14:textId="170A6AF3" w:rsidR="00FE1912" w:rsidRPr="777206FB" w:rsidRDefault="00FE1912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shd w:val="clear" w:color="auto" w:fill="auto"/>
            <w:tcMar>
              <w:left w:w="105" w:type="dxa"/>
              <w:right w:w="105" w:type="dxa"/>
            </w:tcMar>
          </w:tcPr>
          <w:p w14:paraId="152AFC03" w14:textId="05B5AE11" w:rsidR="00FE1912" w:rsidRPr="777206FB" w:rsidRDefault="00FE1912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2299" w:type="dxa"/>
            <w:shd w:val="clear" w:color="auto" w:fill="auto"/>
            <w:tcMar>
              <w:left w:w="105" w:type="dxa"/>
              <w:right w:w="105" w:type="dxa"/>
            </w:tcMar>
          </w:tcPr>
          <w:p w14:paraId="2D12B783" w14:textId="25E38816" w:rsidR="00FE1912" w:rsidRPr="777206FB" w:rsidRDefault="00FE1912" w:rsidP="007C0155">
            <w:pPr>
              <w:pStyle w:val="tabelanormalny"/>
            </w:pPr>
            <w:r w:rsidRPr="777206FB">
              <w:t>2698040</w:t>
            </w:r>
          </w:p>
        </w:tc>
        <w:tc>
          <w:tcPr>
            <w:tcW w:w="2233" w:type="dxa"/>
            <w:shd w:val="clear" w:color="auto" w:fill="auto"/>
            <w:tcMar>
              <w:left w:w="105" w:type="dxa"/>
              <w:right w:w="105" w:type="dxa"/>
            </w:tcMar>
          </w:tcPr>
          <w:p w14:paraId="4216EDD0" w14:textId="24E87987" w:rsidR="00FE1912" w:rsidRPr="777206FB" w:rsidRDefault="00FE1912" w:rsidP="007C0155">
            <w:pPr>
              <w:pStyle w:val="tabelanormalny"/>
            </w:pPr>
            <w:r w:rsidRPr="777206FB">
              <w:t xml:space="preserve">Identyfikator podmiotu/placówki (I część kodu resortowego lub I </w:t>
            </w:r>
            <w:proofErr w:type="spellStart"/>
            <w:r w:rsidRPr="777206FB">
              <w:t>i</w:t>
            </w:r>
            <w:proofErr w:type="spellEnd"/>
            <w:r w:rsidRPr="777206FB">
              <w:t xml:space="preserve"> V/VII lub kod miejsca udzielania świadczeń dla praktyk) wystawiającej </w:t>
            </w:r>
            <w:r>
              <w:t>R</w:t>
            </w:r>
            <w:r w:rsidRPr="777206FB">
              <w:t xml:space="preserve">eceptę na </w:t>
            </w:r>
            <w:r>
              <w:t>R</w:t>
            </w:r>
            <w:r w:rsidRPr="777206FB">
              <w:t>uch w postaci OID.</w:t>
            </w:r>
          </w:p>
        </w:tc>
      </w:tr>
      <w:tr w:rsidR="00FE1912" w14:paraId="56124F07" w14:textId="77777777" w:rsidTr="008C52A4">
        <w:trPr>
          <w:cantSplit/>
          <w:trHeight w:val="300"/>
        </w:trPr>
        <w:tc>
          <w:tcPr>
            <w:tcW w:w="1977" w:type="dxa"/>
            <w:shd w:val="clear" w:color="auto" w:fill="auto"/>
          </w:tcPr>
          <w:p w14:paraId="2CE5D018" w14:textId="058AF91A" w:rsidR="00FE1912" w:rsidRPr="005E56F0" w:rsidRDefault="00FE1912" w:rsidP="00FE1912">
            <w:pPr>
              <w:rPr>
                <w:b/>
                <w:bCs/>
              </w:rPr>
            </w:pPr>
            <w:proofErr w:type="spellStart"/>
            <w:r w:rsidRPr="4811E045">
              <w:rPr>
                <w:rFonts w:eastAsia="Arial"/>
              </w:rPr>
              <w:t>identyfikatorWystawiajacegoRoot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105" w:type="dxa"/>
              <w:right w:w="105" w:type="dxa"/>
            </w:tcMar>
          </w:tcPr>
          <w:p w14:paraId="076CE7E3" w14:textId="3F8311BE" w:rsidR="00FE1912" w:rsidRPr="777206FB" w:rsidRDefault="00FE1912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shd w:val="clear" w:color="auto" w:fill="auto"/>
            <w:tcMar>
              <w:left w:w="105" w:type="dxa"/>
              <w:right w:w="105" w:type="dxa"/>
            </w:tcMar>
          </w:tcPr>
          <w:p w14:paraId="7808A7A8" w14:textId="224C81D0" w:rsidR="00FE1912" w:rsidRPr="777206FB" w:rsidRDefault="00FE1912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2299" w:type="dxa"/>
            <w:shd w:val="clear" w:color="auto" w:fill="auto"/>
            <w:tcMar>
              <w:left w:w="105" w:type="dxa"/>
              <w:right w:w="105" w:type="dxa"/>
            </w:tcMar>
          </w:tcPr>
          <w:p w14:paraId="6C1CCF98" w14:textId="77777777" w:rsidR="00FE1912" w:rsidRDefault="00FE1912" w:rsidP="007C0155">
            <w:pPr>
              <w:pStyle w:val="tabelanormalny"/>
            </w:pPr>
            <w:r w:rsidRPr="777206FB">
              <w:t>2.16.840.1.113883.3.4424.1.6.5</w:t>
            </w:r>
          </w:p>
          <w:p w14:paraId="7F14E112" w14:textId="77777777" w:rsidR="00FE1912" w:rsidRPr="777206FB" w:rsidRDefault="00FE1912" w:rsidP="007C0155">
            <w:pPr>
              <w:pStyle w:val="tabelanormalny"/>
            </w:pPr>
          </w:p>
        </w:tc>
        <w:tc>
          <w:tcPr>
            <w:tcW w:w="2233" w:type="dxa"/>
            <w:shd w:val="clear" w:color="auto" w:fill="auto"/>
            <w:tcMar>
              <w:left w:w="105" w:type="dxa"/>
              <w:right w:w="105" w:type="dxa"/>
            </w:tcMar>
          </w:tcPr>
          <w:p w14:paraId="5F0B7848" w14:textId="2854DB8D" w:rsidR="00FE1912" w:rsidRPr="777206FB" w:rsidRDefault="00FE1912" w:rsidP="007C0155">
            <w:pPr>
              <w:pStyle w:val="tabelanormalny"/>
            </w:pPr>
            <w:r w:rsidRPr="777206FB">
              <w:t xml:space="preserve">Identyfikator osoby wystawiającej </w:t>
            </w:r>
            <w:r>
              <w:t>R</w:t>
            </w:r>
            <w:r w:rsidRPr="777206FB">
              <w:t xml:space="preserve">eceptę na </w:t>
            </w:r>
            <w:r>
              <w:t>R</w:t>
            </w:r>
            <w:r w:rsidRPr="777206FB">
              <w:t>uch w postaci OID wskazującego typ pracownika medycznego.</w:t>
            </w:r>
          </w:p>
        </w:tc>
      </w:tr>
      <w:tr w:rsidR="00FE1912" w14:paraId="49B666FE" w14:textId="77777777" w:rsidTr="008C52A4">
        <w:trPr>
          <w:cantSplit/>
          <w:trHeight w:val="300"/>
        </w:trPr>
        <w:tc>
          <w:tcPr>
            <w:tcW w:w="1977" w:type="dxa"/>
            <w:shd w:val="clear" w:color="auto" w:fill="auto"/>
          </w:tcPr>
          <w:p w14:paraId="62D517EC" w14:textId="5A778843" w:rsidR="00FE1912" w:rsidRPr="005E56F0" w:rsidRDefault="00FE1912" w:rsidP="00FE1912">
            <w:pPr>
              <w:rPr>
                <w:b/>
                <w:bCs/>
              </w:rPr>
            </w:pPr>
            <w:proofErr w:type="spellStart"/>
            <w:r w:rsidRPr="4811E045">
              <w:rPr>
                <w:rFonts w:eastAsia="Arial"/>
              </w:rPr>
              <w:t>identyfikatorWystawiajacegoExtension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105" w:type="dxa"/>
              <w:right w:w="105" w:type="dxa"/>
            </w:tcMar>
          </w:tcPr>
          <w:p w14:paraId="24039546" w14:textId="36B35C97" w:rsidR="00FE1912" w:rsidRPr="777206FB" w:rsidRDefault="00FE1912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559" w:type="dxa"/>
            <w:shd w:val="clear" w:color="auto" w:fill="auto"/>
            <w:tcMar>
              <w:left w:w="105" w:type="dxa"/>
              <w:right w:w="105" w:type="dxa"/>
            </w:tcMar>
          </w:tcPr>
          <w:p w14:paraId="38825E6B" w14:textId="19F3D610" w:rsidR="00FE1912" w:rsidRPr="777206FB" w:rsidRDefault="00FE1912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2299" w:type="dxa"/>
            <w:shd w:val="clear" w:color="auto" w:fill="auto"/>
            <w:tcMar>
              <w:left w:w="105" w:type="dxa"/>
              <w:right w:w="105" w:type="dxa"/>
            </w:tcMar>
          </w:tcPr>
          <w:p w14:paraId="7C6D0D5A" w14:textId="3A67E90C" w:rsidR="00FE1912" w:rsidRPr="777206FB" w:rsidRDefault="00FE1912" w:rsidP="007C0155">
            <w:pPr>
              <w:pStyle w:val="tabelanormalny"/>
            </w:pPr>
            <w:r w:rsidRPr="777206FB">
              <w:t>9093902</w:t>
            </w:r>
          </w:p>
        </w:tc>
        <w:tc>
          <w:tcPr>
            <w:tcW w:w="2233" w:type="dxa"/>
            <w:shd w:val="clear" w:color="auto" w:fill="auto"/>
            <w:tcMar>
              <w:left w:w="105" w:type="dxa"/>
              <w:right w:w="105" w:type="dxa"/>
            </w:tcMar>
          </w:tcPr>
          <w:p w14:paraId="7EA637C4" w14:textId="3F6444E8" w:rsidR="00FE1912" w:rsidRPr="777206FB" w:rsidRDefault="00FE1912" w:rsidP="007C0155">
            <w:pPr>
              <w:pStyle w:val="tabelanormalny"/>
            </w:pPr>
            <w:r w:rsidRPr="777206FB">
              <w:t xml:space="preserve">Identyfikator osoby wystawiającej </w:t>
            </w:r>
            <w:r>
              <w:t>R</w:t>
            </w:r>
            <w:r w:rsidRPr="777206FB">
              <w:t xml:space="preserve">eceptę na </w:t>
            </w:r>
            <w:r>
              <w:t>R</w:t>
            </w:r>
            <w:r w:rsidRPr="777206FB">
              <w:t>uch w postaci OID wskazującego typ pracownika medycznego.</w:t>
            </w:r>
          </w:p>
        </w:tc>
      </w:tr>
      <w:tr w:rsidR="00FE1912" w14:paraId="254FB412" w14:textId="77777777" w:rsidTr="008C52A4">
        <w:trPr>
          <w:cantSplit/>
          <w:trHeight w:val="300"/>
        </w:trPr>
        <w:tc>
          <w:tcPr>
            <w:tcW w:w="1977" w:type="dxa"/>
            <w:shd w:val="clear" w:color="auto" w:fill="D9D9D9" w:themeFill="background1" w:themeFillShade="D9"/>
          </w:tcPr>
          <w:p w14:paraId="079CE74A" w14:textId="1A193F98" w:rsidR="00FE1912" w:rsidRPr="007C0155" w:rsidRDefault="00FE1912" w:rsidP="00FE1912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C0155">
              <w:rPr>
                <w:rFonts w:asciiTheme="minorHAnsi" w:hAnsiTheme="minorHAnsi" w:cstheme="minorHAnsi"/>
                <w:b/>
                <w:bCs/>
              </w:rPr>
              <w:lastRenderedPageBreak/>
              <w:t>daneTreningow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2961B536" w14:textId="55A96DE1" w:rsidR="00FE1912" w:rsidRPr="777206FB" w:rsidRDefault="00FE1912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155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24719C5B" w14:textId="5FE92B66" w:rsidR="00FE1912" w:rsidRPr="777206FB" w:rsidRDefault="00FE1912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35880A54" w14:textId="0F32E005" w:rsidR="00FE1912" w:rsidRPr="777206FB" w:rsidRDefault="00FE1912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2233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3F0105FE" w14:textId="2DC8CBE0" w:rsidR="00FE1912" w:rsidRPr="777206FB" w:rsidRDefault="00FE1912" w:rsidP="007C0155">
            <w:pPr>
              <w:pStyle w:val="tabelanormalny"/>
            </w:pPr>
            <w:r w:rsidRPr="777206FB">
              <w:t>Sekcja, która zawiera wszystkie dane dotyczące treningów. Uwzględnia się możliwość dodania więcej niż jednego treningu do recepty</w:t>
            </w:r>
          </w:p>
        </w:tc>
      </w:tr>
      <w:tr w:rsidR="00FE1912" w14:paraId="1B0A9297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756F1062" w14:textId="670C000D" w:rsidR="00FE1912" w:rsidRDefault="00FE1912" w:rsidP="007C0155">
            <w:pPr>
              <w:pStyle w:val="tabelanormalny"/>
            </w:pPr>
            <w:proofErr w:type="spellStart"/>
            <w:r w:rsidRPr="777206FB">
              <w:t>cyklTreningu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753B04C8" w14:textId="1CA99F27" w:rsidR="00FE1912" w:rsidRDefault="00FE1912" w:rsidP="007C0155">
            <w:pPr>
              <w:pStyle w:val="tabelanormalny"/>
            </w:pPr>
            <w:proofErr w:type="spellStart"/>
            <w:r w:rsidRPr="777206FB">
              <w:t>int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06CDF020" w14:textId="6010A20B" w:rsidR="00FE1912" w:rsidRDefault="00FE1912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2D773B78" w14:textId="52B3B696" w:rsidR="00FE1912" w:rsidRDefault="00FE1912" w:rsidP="007C0155">
            <w:pPr>
              <w:pStyle w:val="tabelanormalny"/>
            </w:pPr>
            <w:r w:rsidRPr="777206FB">
              <w:t>1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40F54BE2" w14:textId="687E66F7" w:rsidR="00FE1912" w:rsidRDefault="00FE1912" w:rsidP="007C0155">
            <w:pPr>
              <w:pStyle w:val="tabelanormalny"/>
            </w:pPr>
            <w:r w:rsidRPr="777206FB">
              <w:t>Numer cyklu, którego dotyczy trening</w:t>
            </w:r>
          </w:p>
          <w:p w14:paraId="23BB1011" w14:textId="71011286" w:rsidR="00FE1912" w:rsidRDefault="00FE1912" w:rsidP="007C0155">
            <w:pPr>
              <w:pStyle w:val="tabelanormalny"/>
            </w:pPr>
            <w:r w:rsidRPr="777206FB">
              <w:t>Przyjmowane wartości: 1,2,3. Wartość parametru musi być unikalna</w:t>
            </w:r>
          </w:p>
        </w:tc>
      </w:tr>
      <w:tr w:rsidR="00FE1912" w14:paraId="0C695F29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7B44ABED" w14:textId="131E1134" w:rsidR="00FE1912" w:rsidRDefault="00FE1912" w:rsidP="007C0155">
            <w:pPr>
              <w:pStyle w:val="tabelanormalny"/>
            </w:pPr>
            <w:proofErr w:type="spellStart"/>
            <w:r w:rsidRPr="777206FB">
              <w:t>dataDo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2B60E73C" w14:textId="5D8F1440" w:rsidR="00FE1912" w:rsidRDefault="00FE1912" w:rsidP="007C0155">
            <w:pPr>
              <w:pStyle w:val="tabelanormalny"/>
            </w:pPr>
            <w:proofErr w:type="spellStart"/>
            <w:r w:rsidRPr="777206FB">
              <w:t>date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799AAD30" w14:textId="52C290AB" w:rsidR="00FE1912" w:rsidRDefault="00FE1912" w:rsidP="007C0155">
            <w:pPr>
              <w:pStyle w:val="tabelanormalny"/>
            </w:pPr>
            <w:r w:rsidRPr="777206FB">
              <w:t>NIE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38EA63BB" w14:textId="1BB5DD77" w:rsidR="00FE1912" w:rsidRDefault="00FE1912" w:rsidP="007C0155">
            <w:pPr>
              <w:pStyle w:val="tabelanormalny"/>
            </w:pPr>
            <w:r w:rsidRPr="777206FB">
              <w:t>2023-08-10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7C17158B" w14:textId="17A39259" w:rsidR="00FE1912" w:rsidRDefault="00FE1912" w:rsidP="007C0155">
            <w:pPr>
              <w:pStyle w:val="tabelanormalny"/>
            </w:pPr>
            <w:r w:rsidRPr="777206FB">
              <w:t>Data końca treningu, potrzebne do obliczania cykli i tygodni</w:t>
            </w:r>
          </w:p>
        </w:tc>
      </w:tr>
      <w:tr w:rsidR="00FE1912" w14:paraId="7AE46FFF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26239E56" w14:textId="75D5CAD3" w:rsidR="00FE1912" w:rsidRDefault="00FE1912" w:rsidP="007C0155">
            <w:pPr>
              <w:pStyle w:val="tabelanormalny"/>
            </w:pPr>
            <w:proofErr w:type="spellStart"/>
            <w:r w:rsidRPr="777206FB">
              <w:t>dataOd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59951AD8" w14:textId="36058323" w:rsidR="00FE1912" w:rsidRDefault="00FE1912" w:rsidP="007C0155">
            <w:pPr>
              <w:pStyle w:val="tabelanormalny"/>
            </w:pPr>
            <w:proofErr w:type="spellStart"/>
            <w:r w:rsidRPr="777206FB">
              <w:t>date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3B99BE36" w14:textId="1A48D791" w:rsidR="00FE1912" w:rsidRDefault="00FE1912" w:rsidP="007C0155">
            <w:pPr>
              <w:pStyle w:val="tabelanormalny"/>
            </w:pPr>
            <w:r w:rsidRPr="777206FB">
              <w:t>NIE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2B393A38" w14:textId="7446F5DE" w:rsidR="00FE1912" w:rsidRDefault="00FE1912" w:rsidP="007C0155">
            <w:pPr>
              <w:pStyle w:val="tabelanormalny"/>
            </w:pPr>
            <w:r w:rsidRPr="777206FB">
              <w:t>2023-07-27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09F0020F" w14:textId="79F828D8" w:rsidR="00FE1912" w:rsidRDefault="00FE1912" w:rsidP="007C0155">
            <w:pPr>
              <w:pStyle w:val="tabelanormalny"/>
            </w:pPr>
            <w:r w:rsidRPr="777206FB">
              <w:t>Data startu treningu, potrzebne do obliczania cykli i tygodni</w:t>
            </w:r>
          </w:p>
        </w:tc>
      </w:tr>
      <w:tr w:rsidR="00FE1912" w14:paraId="76805436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319750F4" w14:textId="7D79ECB8" w:rsidR="00FE1912" w:rsidRDefault="00FE1912" w:rsidP="007C0155">
            <w:pPr>
              <w:pStyle w:val="tabelanormalny"/>
            </w:pPr>
            <w:proofErr w:type="spellStart"/>
            <w:r w:rsidRPr="777206FB">
              <w:t>identyfikatorTreningu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664AA714" w14:textId="3023C91A" w:rsidR="00FE1912" w:rsidRDefault="00FE1912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2C80BE39" w14:textId="56492B81" w:rsidR="00FE1912" w:rsidRDefault="00FE1912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036FCE59" w14:textId="49E3B331" w:rsidR="00FE1912" w:rsidRDefault="00FE1912" w:rsidP="007C0155">
            <w:pPr>
              <w:pStyle w:val="tabelanormalny"/>
            </w:pPr>
            <w:r w:rsidRPr="777206FB">
              <w:t>226b3aff-b17c-4d77-bc0d-d8157fc2fed9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31B33AE3" w14:textId="405A1AE6" w:rsidR="00FE1912" w:rsidRDefault="00FE1912" w:rsidP="007C0155">
            <w:pPr>
              <w:pStyle w:val="tabelanormalny"/>
            </w:pPr>
            <w:r w:rsidRPr="777206FB">
              <w:t>identyfikator w postaci UUID</w:t>
            </w:r>
          </w:p>
        </w:tc>
      </w:tr>
      <w:tr w:rsidR="00FE1912" w14:paraId="389687E5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39A2823A" w14:textId="6EC7F67B" w:rsidR="00FE1912" w:rsidRDefault="00FE1912" w:rsidP="007C0155">
            <w:pPr>
              <w:pStyle w:val="tabelanormalny"/>
            </w:pPr>
            <w:proofErr w:type="spellStart"/>
            <w:r w:rsidRPr="777206FB">
              <w:t>idZdarzeniaMedycznegoWizyt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13755908" w14:textId="5EB05665" w:rsidR="00FE1912" w:rsidRDefault="00FE1912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7AC7F7F5" w14:textId="2A5DF5CA" w:rsidR="00FE1912" w:rsidRDefault="00FE1912" w:rsidP="007C0155">
            <w:pPr>
              <w:pStyle w:val="tabelanormalny"/>
            </w:pPr>
            <w:r w:rsidRPr="777206FB">
              <w:t>NIE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05DD09E1" w14:textId="69B35401" w:rsidR="00FE1912" w:rsidRDefault="00FE1912" w:rsidP="007C0155">
            <w:pPr>
              <w:pStyle w:val="tabelanormalny"/>
            </w:pPr>
            <w:r w:rsidRPr="777206FB">
              <w:t>31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71FE1B49" w14:textId="21F80859" w:rsidR="00FE1912" w:rsidRDefault="00FE1912" w:rsidP="007C0155">
            <w:pPr>
              <w:pStyle w:val="tabelanormalny"/>
            </w:pPr>
            <w:r w:rsidRPr="777206FB">
              <w:t xml:space="preserve">Identyfikatory zdarzeń medycznych, które są przypisane do </w:t>
            </w:r>
            <w:r>
              <w:t>R</w:t>
            </w:r>
            <w:r w:rsidRPr="777206FB">
              <w:t xml:space="preserve">ecepty na </w:t>
            </w:r>
            <w:r>
              <w:t>R</w:t>
            </w:r>
            <w:r w:rsidRPr="777206FB">
              <w:t>uch</w:t>
            </w:r>
          </w:p>
        </w:tc>
      </w:tr>
      <w:tr w:rsidR="00FE1912" w14:paraId="54E20D65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29F6EC47" w14:textId="77A65B18" w:rsidR="00FE1912" w:rsidRDefault="00FE1912" w:rsidP="007C0155">
            <w:pPr>
              <w:pStyle w:val="tabelanormalny"/>
            </w:pPr>
            <w:proofErr w:type="spellStart"/>
            <w:r w:rsidRPr="777206FB">
              <w:t>kategoriaPacjenta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50588F36" w14:textId="7B0EE763" w:rsidR="00FE1912" w:rsidRDefault="00FE1912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7936F5B0" w14:textId="3B630D82" w:rsidR="00FE1912" w:rsidRDefault="00FE1912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72C9020B" w14:textId="0EB027E0" w:rsidR="00FE1912" w:rsidRDefault="00FE1912" w:rsidP="007C0155">
            <w:pPr>
              <w:pStyle w:val="tabelanormalny"/>
            </w:pPr>
            <w:r w:rsidRPr="777206FB">
              <w:t>A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680117AE" w14:textId="7C0E7270" w:rsidR="00FE1912" w:rsidRDefault="00FE1912" w:rsidP="007C0155">
            <w:pPr>
              <w:pStyle w:val="tabelanormalny"/>
            </w:pPr>
            <w:r w:rsidRPr="777206FB">
              <w:t>Kategoria, do której został przypisany pacjent w danym tygodniu w cyklu – parametr przyjmuje wartość zgodnie ze słownikiem “Kody pacjentów” (patrz pkt. 5.4)</w:t>
            </w:r>
          </w:p>
        </w:tc>
      </w:tr>
      <w:tr w:rsidR="00FE1912" w14:paraId="354DA198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36086F4A" w14:textId="10697A12" w:rsidR="00FE1912" w:rsidRDefault="00FE1912" w:rsidP="007C0155">
            <w:pPr>
              <w:pStyle w:val="tabelanormalny"/>
            </w:pPr>
            <w:proofErr w:type="spellStart"/>
            <w:r w:rsidRPr="777206FB">
              <w:lastRenderedPageBreak/>
              <w:t>kodTreningu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4A8AADBA" w14:textId="24B1BC56" w:rsidR="00FE1912" w:rsidRDefault="00FE1912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4412924D" w14:textId="00FF055B" w:rsidR="00FE1912" w:rsidRDefault="00FE1912" w:rsidP="007C0155">
            <w:pPr>
              <w:pStyle w:val="tabelanormalny"/>
            </w:pPr>
            <w:r w:rsidRPr="777206FB">
              <w:t>NIE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22ADF740" w14:textId="1CEA5EAE" w:rsidR="00FE1912" w:rsidRDefault="00FE1912" w:rsidP="007C0155">
            <w:pPr>
              <w:pStyle w:val="tabelanormalny"/>
            </w:pPr>
            <w:r w:rsidRPr="777206FB">
              <w:t>TR90061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40A2928E" w14:textId="37EA23D5" w:rsidR="00FE1912" w:rsidRDefault="00FE1912" w:rsidP="007C0155">
            <w:pPr>
              <w:pStyle w:val="tabelanormalny"/>
            </w:pPr>
            <w:r w:rsidRPr="777206FB">
              <w:t>Kod wcześniej zdefiniowanego treningu</w:t>
            </w:r>
          </w:p>
        </w:tc>
      </w:tr>
      <w:tr w:rsidR="00FE1912" w14:paraId="4D87FD51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7197031B" w14:textId="59FF9F1B" w:rsidR="00FE1912" w:rsidRDefault="00FE1912" w:rsidP="007C0155">
            <w:pPr>
              <w:pStyle w:val="tabelanormalny"/>
            </w:pPr>
            <w:proofErr w:type="spellStart"/>
            <w:r w:rsidRPr="777206FB">
              <w:t>nazwaTreningu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2A41EE13" w14:textId="251867FA" w:rsidR="00FE1912" w:rsidRDefault="00FE1912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06A39109" w14:textId="1F01A60E" w:rsidR="00FE1912" w:rsidRDefault="00FE1912" w:rsidP="007C0155">
            <w:pPr>
              <w:pStyle w:val="tabelanormalny"/>
            </w:pPr>
            <w:r w:rsidRPr="777206FB">
              <w:t>NIE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6E62CF57" w14:textId="139C4910" w:rsidR="00FE1912" w:rsidRDefault="00FE1912" w:rsidP="007C0155">
            <w:pPr>
              <w:pStyle w:val="tabelanormalny"/>
            </w:pPr>
            <w:r w:rsidRPr="777206FB">
              <w:t>CARDIO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0978E1DE" w14:textId="1A38B12D" w:rsidR="00FE1912" w:rsidRDefault="00FE1912" w:rsidP="007C0155">
            <w:pPr>
              <w:pStyle w:val="tabelanormalny"/>
            </w:pPr>
            <w:r w:rsidRPr="777206FB">
              <w:t>Nazwa zdefiniowanego treningu</w:t>
            </w:r>
          </w:p>
        </w:tc>
      </w:tr>
      <w:tr w:rsidR="00FE1912" w14:paraId="165E8E40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2CC60D19" w14:textId="34B185D0" w:rsidR="00FE1912" w:rsidRDefault="00FE1912" w:rsidP="007C0155">
            <w:pPr>
              <w:pStyle w:val="tabelanormalny"/>
            </w:pPr>
            <w:proofErr w:type="spellStart"/>
            <w:r w:rsidRPr="777206FB">
              <w:t>statusTreningu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2490F3CC" w14:textId="3F3E0B6A" w:rsidR="00FE1912" w:rsidRDefault="00FE1912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4AE079CD" w14:textId="2AB0CC7E" w:rsidR="00FE1912" w:rsidRDefault="00FE1912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2505C670" w14:textId="51423811" w:rsidR="00FE1912" w:rsidRDefault="00FE1912" w:rsidP="007C0155">
            <w:pPr>
              <w:pStyle w:val="tabelanormalny"/>
            </w:pPr>
            <w:r w:rsidRPr="777206FB">
              <w:t>ZLECONO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7D858E5E" w14:textId="7DE98EF9" w:rsidR="00FE1912" w:rsidRDefault="00FE1912" w:rsidP="007C0155">
            <w:pPr>
              <w:pStyle w:val="tabelanormalny"/>
            </w:pPr>
            <w:r w:rsidRPr="777206FB">
              <w:t xml:space="preserve">Status treningu – parametr przyjmuje wartość zgodną ze słownikiem “Statusy treningów i aktywności” (patrz pkt. 5.2) </w:t>
            </w:r>
          </w:p>
        </w:tc>
      </w:tr>
      <w:tr w:rsidR="00FE1912" w14:paraId="3F561C5F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2A1E568D" w14:textId="55FBABA5" w:rsidR="00FE1912" w:rsidRDefault="00FE1912" w:rsidP="007C0155">
            <w:pPr>
              <w:pStyle w:val="tabelanormalny"/>
            </w:pPr>
            <w:proofErr w:type="spellStart"/>
            <w:r w:rsidRPr="777206FB">
              <w:t>tydzienCykluTreningu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34C1E2E8" w14:textId="5DCBA49A" w:rsidR="00FE1912" w:rsidRDefault="00FE1912" w:rsidP="007C0155">
            <w:pPr>
              <w:pStyle w:val="tabelanormalny"/>
            </w:pPr>
            <w:proofErr w:type="spellStart"/>
            <w:r w:rsidRPr="777206FB">
              <w:t>int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301362EC" w14:textId="1AB6D4D1" w:rsidR="00FE1912" w:rsidRDefault="00FE1912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1B4DAF05" w14:textId="0DABC5E3" w:rsidR="00FE1912" w:rsidRDefault="00FE1912" w:rsidP="007C0155">
            <w:pPr>
              <w:pStyle w:val="tabelanormalny"/>
            </w:pPr>
            <w:r w:rsidRPr="777206FB">
              <w:t>2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1F53616B" w14:textId="3D88AE84" w:rsidR="00FE1912" w:rsidRDefault="00FE1912" w:rsidP="007C0155">
            <w:pPr>
              <w:pStyle w:val="tabelanormalny"/>
            </w:pPr>
            <w:r w:rsidRPr="777206FB">
              <w:t xml:space="preserve">Numer tygodnia w cyklu </w:t>
            </w:r>
          </w:p>
          <w:p w14:paraId="7F8901BC" w14:textId="3E9F07BE" w:rsidR="00FE1912" w:rsidRDefault="00FE1912" w:rsidP="007C0155">
            <w:pPr>
              <w:pStyle w:val="tabelanormalny"/>
            </w:pPr>
            <w:r w:rsidRPr="777206FB">
              <w:t>Przyjmowane wartości: 1,2,3,4,5,6,7,8. Wartość parametru musi być unikalna</w:t>
            </w:r>
          </w:p>
        </w:tc>
      </w:tr>
      <w:tr w:rsidR="00FE1912" w14:paraId="2586B9B0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5EDC0DA0" w14:textId="4094CB8C" w:rsidR="00FE1912" w:rsidRDefault="00FE1912" w:rsidP="007C0155">
            <w:pPr>
              <w:pStyle w:val="tabelanormalny"/>
            </w:pPr>
            <w:proofErr w:type="spellStart"/>
            <w:r w:rsidRPr="777206FB">
              <w:t>uwagiTrening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57308420" w14:textId="57439028" w:rsidR="00FE1912" w:rsidRDefault="00FE1912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2024B6E4" w14:textId="55FBCA93" w:rsidR="00FE1912" w:rsidRDefault="00FE1912" w:rsidP="007C0155">
            <w:pPr>
              <w:pStyle w:val="tabelanormalny"/>
            </w:pPr>
            <w:r w:rsidRPr="777206FB">
              <w:t>NIE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75905424" w14:textId="59D33271" w:rsidR="00FE1912" w:rsidRDefault="00FE1912" w:rsidP="007C0155">
            <w:pPr>
              <w:pStyle w:val="tabelanormalny"/>
            </w:pPr>
            <w:r w:rsidRPr="777206FB">
              <w:t>Nie ćwicz na czczo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1867BD27" w14:textId="3153A7AB" w:rsidR="00FE1912" w:rsidRDefault="00FE1912" w:rsidP="007C0155">
            <w:pPr>
              <w:pStyle w:val="tabelanormalny"/>
            </w:pPr>
            <w:r w:rsidRPr="777206FB">
              <w:t>Uwagi dotyczące treningu</w:t>
            </w:r>
          </w:p>
        </w:tc>
      </w:tr>
      <w:tr w:rsidR="005E17F0" w14:paraId="66AA123F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5841C644" w14:textId="365F0B5C" w:rsidR="005E17F0" w:rsidRPr="777206FB" w:rsidRDefault="005E17F0" w:rsidP="007C0155">
            <w:pPr>
              <w:pStyle w:val="tabelanormalny"/>
            </w:pPr>
            <w:proofErr w:type="spellStart"/>
            <w:r w:rsidRPr="00E96022">
              <w:t>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6E600BDF" w14:textId="77438D5A" w:rsidR="005E17F0" w:rsidRPr="777206FB" w:rsidRDefault="005E17F0" w:rsidP="007C0155">
            <w:pPr>
              <w:pStyle w:val="tabelanormalny"/>
            </w:pPr>
            <w:r>
              <w:t>element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75B45CCD" w14:textId="7592BA17" w:rsidR="005E17F0" w:rsidRPr="777206FB" w:rsidRDefault="005E17F0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235908CE" w14:textId="18FA0310" w:rsidR="005E17F0" w:rsidRPr="777206FB" w:rsidRDefault="005E17F0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4A543648" w14:textId="77777777" w:rsidR="005E17F0" w:rsidRDefault="005E17F0" w:rsidP="007C0155">
            <w:pPr>
              <w:pStyle w:val="tabelanormalny"/>
            </w:pPr>
            <w:r>
              <w:t>Lista aktywności. Patrz</w:t>
            </w:r>
          </w:p>
          <w:p w14:paraId="29B382B5" w14:textId="1BB34E36" w:rsidR="005E17F0" w:rsidRPr="777206FB" w:rsidRDefault="005E17F0" w:rsidP="007C0155">
            <w:pPr>
              <w:pStyle w:val="tabelanormalny"/>
            </w:pPr>
            <w:proofErr w:type="spellStart"/>
            <w:r w:rsidRPr="001B67D6">
              <w:t>aktywnosci</w:t>
            </w:r>
            <w:proofErr w:type="spellEnd"/>
          </w:p>
        </w:tc>
      </w:tr>
      <w:tr w:rsidR="005E17F0" w14:paraId="079F275D" w14:textId="77777777" w:rsidTr="008C52A4">
        <w:trPr>
          <w:cantSplit/>
          <w:trHeight w:val="300"/>
        </w:trPr>
        <w:tc>
          <w:tcPr>
            <w:tcW w:w="1977" w:type="dxa"/>
            <w:shd w:val="clear" w:color="auto" w:fill="D9D9D9" w:themeFill="background1" w:themeFillShade="D9"/>
          </w:tcPr>
          <w:p w14:paraId="0C5200FB" w14:textId="489F44B4" w:rsidR="005E17F0" w:rsidRPr="007C0155" w:rsidRDefault="005E17F0" w:rsidP="005E17F0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C0155">
              <w:rPr>
                <w:rFonts w:asciiTheme="minorHAnsi" w:hAnsiTheme="minorHAnsi" w:cstheme="minorHAnsi"/>
                <w:b/>
                <w:bCs/>
              </w:rPr>
              <w:t>aktywnosci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19D91962" w14:textId="2D02E60A" w:rsidR="005E17F0" w:rsidRDefault="005E17F0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155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680017EE" w14:textId="5E8642E4" w:rsidR="005E17F0" w:rsidRDefault="005E17F0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7C2E23EF" w14:textId="49F6DEF7" w:rsidR="005E17F0" w:rsidRDefault="005E17F0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2233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5519BC88" w14:textId="518872E2" w:rsidR="005E17F0" w:rsidRDefault="005E17F0" w:rsidP="007C0155">
            <w:pPr>
              <w:pStyle w:val="tabelanormalny"/>
            </w:pPr>
            <w:r w:rsidRPr="777206FB">
              <w:t>Sekcja, która zawiera wszystkie dane dotyczące aktywności. Możliwość dodania więcej niż jednej aktywności do danego treningu</w:t>
            </w:r>
          </w:p>
        </w:tc>
      </w:tr>
      <w:tr w:rsidR="005E17F0" w14:paraId="525B21AA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78596746" w14:textId="49AA2904" w:rsidR="005E17F0" w:rsidRDefault="005E17F0" w:rsidP="007C0155">
            <w:pPr>
              <w:pStyle w:val="tabelanormalny"/>
            </w:pPr>
            <w:proofErr w:type="spellStart"/>
            <w:r w:rsidRPr="777206FB">
              <w:t>czasAktywnosci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2F1375F0" w14:textId="01B5A232" w:rsidR="005E17F0" w:rsidRDefault="005E17F0" w:rsidP="007C0155">
            <w:pPr>
              <w:pStyle w:val="tabelanormalny"/>
            </w:pPr>
            <w:proofErr w:type="spellStart"/>
            <w:r w:rsidRPr="777206FB">
              <w:t>int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6EE24568" w14:textId="44880FC3" w:rsidR="005E17F0" w:rsidRDefault="005E17F0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6BCEECDA" w14:textId="35BEA054" w:rsidR="005E17F0" w:rsidRDefault="005E17F0" w:rsidP="007C0155">
            <w:pPr>
              <w:pStyle w:val="tabelanormalny"/>
            </w:pPr>
            <w:r w:rsidRPr="777206FB">
              <w:t>10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689FE9BD" w14:textId="5F70DA2D" w:rsidR="005E17F0" w:rsidRDefault="005E17F0" w:rsidP="007C0155">
            <w:pPr>
              <w:pStyle w:val="tabelanormalny"/>
            </w:pPr>
            <w:r w:rsidRPr="777206FB">
              <w:t>Długość czasu wykonywania aktywności</w:t>
            </w:r>
          </w:p>
        </w:tc>
      </w:tr>
      <w:tr w:rsidR="005E17F0" w14:paraId="51485FE6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4C723E80" w14:textId="524DFABE" w:rsidR="005E17F0" w:rsidRDefault="005E17F0" w:rsidP="007C0155">
            <w:pPr>
              <w:pStyle w:val="tabelanormalny"/>
            </w:pPr>
            <w:proofErr w:type="spellStart"/>
            <w:r w:rsidRPr="777206FB">
              <w:t>czestotliwoscAktywnosci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46A65827" w14:textId="742F7EA2" w:rsidR="005E17F0" w:rsidRDefault="005E17F0" w:rsidP="007C0155">
            <w:pPr>
              <w:pStyle w:val="tabelanormalny"/>
            </w:pPr>
            <w:proofErr w:type="spellStart"/>
            <w:r w:rsidRPr="777206FB">
              <w:t>int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44FE09CA" w14:textId="25EAF2DD" w:rsidR="005E17F0" w:rsidRDefault="005E17F0" w:rsidP="007C0155">
            <w:pPr>
              <w:pStyle w:val="tabelanormalny"/>
            </w:pPr>
            <w:r w:rsidRPr="777206FB">
              <w:t>NIE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79302262" w14:textId="71561758" w:rsidR="005E17F0" w:rsidRDefault="005E17F0" w:rsidP="007C0155">
            <w:pPr>
              <w:pStyle w:val="tabelanormalny"/>
            </w:pPr>
            <w:r w:rsidRPr="777206FB">
              <w:t>1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41717A57" w14:textId="42F7A968" w:rsidR="005E17F0" w:rsidRDefault="005E17F0" w:rsidP="007C0155">
            <w:pPr>
              <w:pStyle w:val="tabelanormalny"/>
            </w:pPr>
            <w:r w:rsidRPr="777206FB">
              <w:t>Ile razy w jednostce czasu aktywności</w:t>
            </w:r>
          </w:p>
        </w:tc>
      </w:tr>
      <w:tr w:rsidR="005E17F0" w14:paraId="681159B1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58A1651E" w14:textId="5510EFCB" w:rsidR="005E17F0" w:rsidRDefault="005E17F0" w:rsidP="007C0155">
            <w:pPr>
              <w:pStyle w:val="tabelanormalny"/>
            </w:pPr>
            <w:proofErr w:type="spellStart"/>
            <w:r w:rsidRPr="777206FB">
              <w:lastRenderedPageBreak/>
              <w:t>identyfikatorAktywnosci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7C693907" w14:textId="4271C145" w:rsidR="005E17F0" w:rsidRDefault="005E17F0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55870E4C" w14:textId="0B389FE2" w:rsidR="005E17F0" w:rsidRDefault="005E17F0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6B71B5BA" w14:textId="522AC761" w:rsidR="005E17F0" w:rsidRDefault="005E17F0" w:rsidP="007C0155">
            <w:pPr>
              <w:pStyle w:val="tabelanormalny"/>
            </w:pPr>
            <w:r w:rsidRPr="777206FB">
              <w:t>ba496045-4dab-4206-8bad-bbca13dabd65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1CCC77CA" w14:textId="788B9646" w:rsidR="005E17F0" w:rsidRDefault="005E17F0" w:rsidP="007C0155">
            <w:pPr>
              <w:pStyle w:val="tabelanormalny"/>
            </w:pPr>
            <w:r w:rsidRPr="777206FB">
              <w:t>identyfikator w postaci UUID</w:t>
            </w:r>
          </w:p>
        </w:tc>
      </w:tr>
      <w:tr w:rsidR="005E17F0" w14:paraId="02711B78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33FB78CC" w14:textId="01CEF41B" w:rsidR="005E17F0" w:rsidRDefault="005E17F0" w:rsidP="007C0155">
            <w:pPr>
              <w:pStyle w:val="tabelanormalny"/>
            </w:pPr>
            <w:proofErr w:type="spellStart"/>
            <w:r w:rsidRPr="777206FB">
              <w:t>jednostkaCzasuAktywnosci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1834536E" w14:textId="08DEF1D2" w:rsidR="005E17F0" w:rsidRDefault="005E17F0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200F79CE" w14:textId="69AE55C9" w:rsidR="005E17F0" w:rsidRDefault="005E17F0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5EF39E5C" w14:textId="2A412312" w:rsidR="005E17F0" w:rsidRDefault="005E17F0" w:rsidP="007C0155">
            <w:pPr>
              <w:pStyle w:val="tabelanormalny"/>
            </w:pPr>
            <w:r w:rsidRPr="777206FB">
              <w:t>MINUTA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063338DB" w14:textId="589525A4" w:rsidR="005E17F0" w:rsidRDefault="005E17F0" w:rsidP="007C0155">
            <w:pPr>
              <w:pStyle w:val="tabelanormalny"/>
            </w:pPr>
            <w:r w:rsidRPr="777206FB">
              <w:t>Jednostka czasu aktywności - parametr przyjmuje wartość zgodnie ze słownikiem “Jednostki czasu aktywności” (patrz pkt. 5.5)</w:t>
            </w:r>
          </w:p>
        </w:tc>
      </w:tr>
      <w:tr w:rsidR="005E17F0" w14:paraId="633FB62E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4B56F583" w14:textId="46FB91EA" w:rsidR="005E17F0" w:rsidRDefault="005E17F0" w:rsidP="007C0155">
            <w:pPr>
              <w:pStyle w:val="tabelanormalny"/>
            </w:pPr>
            <w:proofErr w:type="spellStart"/>
            <w:r w:rsidRPr="777206FB">
              <w:t>kodAktywnosci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3CA2D0EE" w14:textId="6A17FC40" w:rsidR="005E17F0" w:rsidRDefault="005E17F0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35B1A14F" w14:textId="27C23A64" w:rsidR="005E17F0" w:rsidRDefault="005E17F0" w:rsidP="007C0155">
            <w:pPr>
              <w:pStyle w:val="tabelanormalny"/>
            </w:pPr>
            <w:r w:rsidRPr="777206FB">
              <w:t>NIE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236D6497" w14:textId="5C06BF9C" w:rsidR="005E17F0" w:rsidRDefault="005E17F0" w:rsidP="007C0155">
            <w:pPr>
              <w:pStyle w:val="tabelanormalny"/>
            </w:pPr>
            <w:r w:rsidRPr="777206FB">
              <w:t>AKT61437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7EF5F58C" w14:textId="07EAD807" w:rsidR="005E17F0" w:rsidRDefault="005E17F0" w:rsidP="007C0155">
            <w:pPr>
              <w:pStyle w:val="tabelanormalny"/>
            </w:pPr>
            <w:r w:rsidRPr="777206FB">
              <w:t>Kod aktywności</w:t>
            </w:r>
          </w:p>
        </w:tc>
      </w:tr>
      <w:tr w:rsidR="005E17F0" w14:paraId="15602C66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5F4AB8EB" w14:textId="7FE6A7AB" w:rsidR="005E17F0" w:rsidRDefault="005E17F0" w:rsidP="007C0155">
            <w:pPr>
              <w:pStyle w:val="tabelanormalny"/>
            </w:pPr>
            <w:proofErr w:type="spellStart"/>
            <w:r w:rsidRPr="777206FB">
              <w:t>liczbaPowtorzenAktywnosci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5F7AFE4D" w14:textId="3009EAD8" w:rsidR="005E17F0" w:rsidRDefault="005E17F0" w:rsidP="007C0155">
            <w:pPr>
              <w:pStyle w:val="tabelanormalny"/>
            </w:pPr>
            <w:proofErr w:type="spellStart"/>
            <w:r w:rsidRPr="777206FB">
              <w:t>Int</w:t>
            </w:r>
            <w:proofErr w:type="spellEnd"/>
            <w:r w:rsidRPr="777206FB">
              <w:t xml:space="preserve"> 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73A413AD" w14:textId="00ADB100" w:rsidR="005E17F0" w:rsidRDefault="005E17F0" w:rsidP="007C0155">
            <w:pPr>
              <w:pStyle w:val="tabelanormalny"/>
            </w:pPr>
            <w:r w:rsidRPr="777206FB">
              <w:t>NIE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2E1EFDE0" w14:textId="44CB485A" w:rsidR="005E17F0" w:rsidRDefault="005E17F0" w:rsidP="007C0155">
            <w:pPr>
              <w:pStyle w:val="tabelanormalny"/>
            </w:pPr>
            <w:r w:rsidRPr="777206FB">
              <w:t>1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38E43F0F" w14:textId="6F7C4C13" w:rsidR="005E17F0" w:rsidRDefault="005E17F0" w:rsidP="007C0155">
            <w:pPr>
              <w:pStyle w:val="tabelanormalny"/>
            </w:pPr>
            <w:r w:rsidRPr="777206FB">
              <w:t>Liczba powtórzeń danej aktywności</w:t>
            </w:r>
          </w:p>
        </w:tc>
      </w:tr>
      <w:tr w:rsidR="005E17F0" w14:paraId="3A49A36F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7B43BC40" w14:textId="6C4E8A07" w:rsidR="005E17F0" w:rsidRDefault="005E17F0" w:rsidP="007C0155">
            <w:pPr>
              <w:pStyle w:val="tabelanormalny"/>
            </w:pPr>
            <w:proofErr w:type="spellStart"/>
            <w:r w:rsidRPr="777206FB">
              <w:t>liczbaSeriiAktywnosci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4DDD05BC" w14:textId="449A3E82" w:rsidR="005E17F0" w:rsidRDefault="005E17F0" w:rsidP="007C0155">
            <w:pPr>
              <w:pStyle w:val="tabelanormalny"/>
            </w:pPr>
            <w:proofErr w:type="spellStart"/>
            <w:r w:rsidRPr="777206FB">
              <w:t>int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5D92FA5F" w14:textId="6F41655A" w:rsidR="005E17F0" w:rsidRDefault="005E17F0" w:rsidP="007C0155">
            <w:pPr>
              <w:pStyle w:val="tabelanormalny"/>
            </w:pPr>
            <w:r w:rsidRPr="777206FB">
              <w:t>NIE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4F62BD09" w14:textId="6F165C07" w:rsidR="005E17F0" w:rsidRDefault="005E17F0" w:rsidP="007C0155">
            <w:pPr>
              <w:pStyle w:val="tabelanormalny"/>
            </w:pPr>
            <w:r w:rsidRPr="777206FB">
              <w:t>4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301474E7" w14:textId="622CAFB0" w:rsidR="005E17F0" w:rsidRDefault="005E17F0" w:rsidP="007C0155">
            <w:pPr>
              <w:pStyle w:val="tabelanormalny"/>
            </w:pPr>
            <w:r w:rsidRPr="777206FB">
              <w:t>Liczba serii aktywności</w:t>
            </w:r>
          </w:p>
        </w:tc>
      </w:tr>
      <w:tr w:rsidR="005E17F0" w14:paraId="3E43F1BF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31971009" w14:textId="16CB5D1F" w:rsidR="005E17F0" w:rsidRDefault="005E17F0" w:rsidP="007C0155">
            <w:pPr>
              <w:pStyle w:val="tabelanormalny"/>
            </w:pPr>
            <w:proofErr w:type="spellStart"/>
            <w:r w:rsidRPr="777206FB">
              <w:t>nazwaAktywnosci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36798F18" w14:textId="7CCC96C3" w:rsidR="005E17F0" w:rsidRDefault="005E17F0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21B7DDB0" w14:textId="194DA697" w:rsidR="005E17F0" w:rsidRDefault="005E17F0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7A995AB2" w14:textId="6D04E323" w:rsidR="005E17F0" w:rsidRDefault="005E17F0" w:rsidP="007C0155">
            <w:pPr>
              <w:pStyle w:val="tabelanormalny"/>
            </w:pPr>
            <w:r w:rsidRPr="777206FB">
              <w:t>marsz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0EBC9AA4" w14:textId="610AF37A" w:rsidR="005E17F0" w:rsidRDefault="005E17F0" w:rsidP="007C0155">
            <w:pPr>
              <w:pStyle w:val="tabelanormalny"/>
            </w:pPr>
            <w:r w:rsidRPr="777206FB">
              <w:t>Nazwa aktywności</w:t>
            </w:r>
          </w:p>
        </w:tc>
      </w:tr>
      <w:tr w:rsidR="005E17F0" w14:paraId="7D6D9000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00C06B5C" w14:textId="6CE74C5E" w:rsidR="005E17F0" w:rsidRDefault="005E17F0" w:rsidP="007C0155">
            <w:pPr>
              <w:pStyle w:val="tabelanormalny"/>
            </w:pPr>
            <w:proofErr w:type="spellStart"/>
            <w:r w:rsidRPr="777206FB">
              <w:t>rodzajAktywnosci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4335CCFE" w14:textId="3269C54F" w:rsidR="005E17F0" w:rsidRDefault="005E17F0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1FC60DD1" w14:textId="10CAEA53" w:rsidR="005E17F0" w:rsidRDefault="005E17F0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529D7508" w14:textId="39FB2123" w:rsidR="005E17F0" w:rsidRDefault="005E17F0" w:rsidP="007C0155">
            <w:pPr>
              <w:pStyle w:val="tabelanormalny"/>
            </w:pPr>
            <w:r w:rsidRPr="777206FB">
              <w:t>GLOWNA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5E0B49CC" w14:textId="32A84F4D" w:rsidR="005E17F0" w:rsidRDefault="005E17F0" w:rsidP="007C0155">
            <w:pPr>
              <w:pStyle w:val="tabelanormalny"/>
            </w:pPr>
            <w:r w:rsidRPr="777206FB">
              <w:t>Rodzaj aktywności - parametr przyjmuje wartość zgodnie ze słownikiem “Rodzaj aktywności” (patrz pkt. 5.3”</w:t>
            </w:r>
          </w:p>
        </w:tc>
      </w:tr>
      <w:tr w:rsidR="005E17F0" w14:paraId="05DB1485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71425FAC" w14:textId="1C497347" w:rsidR="005E17F0" w:rsidRDefault="005E17F0" w:rsidP="007C0155">
            <w:pPr>
              <w:pStyle w:val="tabelanormalny"/>
            </w:pPr>
            <w:proofErr w:type="spellStart"/>
            <w:r w:rsidRPr="777206FB">
              <w:t>statusAktywnosci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51B24589" w14:textId="6488908A" w:rsidR="005E17F0" w:rsidRDefault="005E17F0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475E0FCB" w14:textId="33DE1E25" w:rsidR="005E17F0" w:rsidRDefault="005E17F0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5EFEFC1C" w14:textId="5F60662E" w:rsidR="005E17F0" w:rsidRDefault="005E17F0" w:rsidP="007C0155">
            <w:pPr>
              <w:pStyle w:val="tabelanormalny"/>
            </w:pPr>
            <w:r w:rsidRPr="777206FB">
              <w:t>ZAKONCZONO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6CD13A98" w14:textId="5F8DF09B" w:rsidR="005E17F0" w:rsidRDefault="005E17F0" w:rsidP="007C0155">
            <w:pPr>
              <w:pStyle w:val="tabelanormalny"/>
            </w:pPr>
            <w:r w:rsidRPr="777206FB">
              <w:t>Status aktywności – parametr przyjmuje wartość zgodną ze słownikiem “Statusy treningów i aktywności” (patrz pkt. 5.2)</w:t>
            </w:r>
          </w:p>
        </w:tc>
      </w:tr>
      <w:tr w:rsidR="005E17F0" w14:paraId="5D3ED8D1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63A85A82" w14:textId="27AC9FA7" w:rsidR="005E17F0" w:rsidRDefault="005E17F0" w:rsidP="007C0155">
            <w:pPr>
              <w:pStyle w:val="tabelanormalny"/>
            </w:pPr>
            <w:proofErr w:type="spellStart"/>
            <w:r w:rsidRPr="777206FB">
              <w:t>trescAktywnosci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42879370" w14:textId="751AFDB8" w:rsidR="005E17F0" w:rsidRDefault="005E17F0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4D76B0D1" w14:textId="61968345" w:rsidR="005E17F0" w:rsidRDefault="005E17F0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7686A095" w14:textId="09042413" w:rsidR="005E17F0" w:rsidRDefault="005E17F0" w:rsidP="007C0155">
            <w:pPr>
              <w:pStyle w:val="tabelanormalny"/>
            </w:pPr>
            <w:r w:rsidRPr="777206FB">
              <w:t>Maszerować powinieneś w naturalnym dla Ciebie rytmie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6E3236E0" w14:textId="51AC7275" w:rsidR="005E17F0" w:rsidRDefault="005E17F0" w:rsidP="007C0155">
            <w:pPr>
              <w:pStyle w:val="tabelanormalny"/>
            </w:pPr>
            <w:r w:rsidRPr="777206FB">
              <w:t>Treść przekazana przez fizjoterapeutę dotycząca aktywności</w:t>
            </w:r>
          </w:p>
        </w:tc>
      </w:tr>
      <w:tr w:rsidR="005E17F0" w14:paraId="7676764B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446942FF" w14:textId="6B830B17" w:rsidR="005E17F0" w:rsidRDefault="005E17F0" w:rsidP="007C0155">
            <w:pPr>
              <w:pStyle w:val="tabelanormalny"/>
            </w:pPr>
            <w:proofErr w:type="spellStart"/>
            <w:r w:rsidRPr="777206FB">
              <w:t>uwagiAktywnosci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4CAE9FA0" w14:textId="001C74CE" w:rsidR="005E17F0" w:rsidRDefault="005E17F0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553B8CFC" w14:textId="34A696F9" w:rsidR="005E17F0" w:rsidRDefault="005E17F0" w:rsidP="007C0155">
            <w:pPr>
              <w:pStyle w:val="tabelanormalny"/>
            </w:pPr>
            <w:r w:rsidRPr="777206FB">
              <w:t>NIE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0D264CFD" w14:textId="2511079D" w:rsidR="005E17F0" w:rsidRDefault="005E17F0" w:rsidP="007C0155">
            <w:pPr>
              <w:pStyle w:val="tabelanormalny"/>
            </w:pPr>
            <w:r w:rsidRPr="777206FB">
              <w:t>Gdy poczujesz mocne zmęczenie zrób 5 min przerwy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44094B48" w14:textId="0517EBD4" w:rsidR="005E17F0" w:rsidRDefault="005E17F0" w:rsidP="007C0155">
            <w:pPr>
              <w:pStyle w:val="tabelanormalny"/>
            </w:pPr>
            <w:r w:rsidRPr="777206FB">
              <w:t>Uwagi</w:t>
            </w:r>
          </w:p>
        </w:tc>
      </w:tr>
      <w:tr w:rsidR="00160DCB" w14:paraId="43B697FD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2919E618" w14:textId="7476D8EC" w:rsidR="00160DCB" w:rsidRPr="777206FB" w:rsidRDefault="00160DCB" w:rsidP="007C0155">
            <w:pPr>
              <w:pStyle w:val="tabelanormalny"/>
            </w:pPr>
            <w:proofErr w:type="spellStart"/>
            <w:r>
              <w:lastRenderedPageBreak/>
              <w:t>cwiczenia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619CE0C9" w14:textId="0E6CD80A" w:rsidR="00160DCB" w:rsidRPr="777206FB" w:rsidRDefault="00160DCB" w:rsidP="007C0155">
            <w:pPr>
              <w:pStyle w:val="tabelanormalny"/>
            </w:pPr>
            <w:r>
              <w:t>element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5A687674" w14:textId="00A8A651" w:rsidR="00160DCB" w:rsidRPr="777206FB" w:rsidRDefault="00160DCB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74952E82" w14:textId="61012B1E" w:rsidR="00160DCB" w:rsidRPr="777206FB" w:rsidRDefault="00160DCB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04E018DC" w14:textId="77777777" w:rsidR="00160DCB" w:rsidRDefault="00160DCB" w:rsidP="007C0155">
            <w:pPr>
              <w:pStyle w:val="tabelanormalny"/>
            </w:pPr>
            <w:r>
              <w:t>Lista ćwiczeń. Lista może być pusta. Patrz</w:t>
            </w:r>
          </w:p>
          <w:p w14:paraId="1A26206C" w14:textId="242671A3" w:rsidR="00160DCB" w:rsidRPr="777206FB" w:rsidRDefault="00160DCB" w:rsidP="007C0155">
            <w:pPr>
              <w:pStyle w:val="tabelanormalny"/>
            </w:pPr>
            <w:proofErr w:type="spellStart"/>
            <w:r>
              <w:t>cwiczenia</w:t>
            </w:r>
            <w:proofErr w:type="spellEnd"/>
          </w:p>
        </w:tc>
      </w:tr>
      <w:tr w:rsidR="00160DCB" w14:paraId="2522716C" w14:textId="77777777" w:rsidTr="008C52A4">
        <w:trPr>
          <w:cantSplit/>
          <w:trHeight w:val="300"/>
        </w:trPr>
        <w:tc>
          <w:tcPr>
            <w:tcW w:w="1977" w:type="dxa"/>
            <w:shd w:val="clear" w:color="auto" w:fill="D9D9D9" w:themeFill="background1" w:themeFillShade="D9"/>
          </w:tcPr>
          <w:p w14:paraId="67F35BC9" w14:textId="2F46D58D" w:rsidR="00160DCB" w:rsidRPr="007C0155" w:rsidRDefault="00160DCB" w:rsidP="00160DCB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C0155">
              <w:rPr>
                <w:rFonts w:asciiTheme="minorHAnsi" w:hAnsiTheme="minorHAnsi" w:cstheme="minorHAnsi"/>
                <w:b/>
                <w:bCs/>
              </w:rPr>
              <w:t>cwiczenia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64C02B45" w14:textId="70865A7B" w:rsidR="00160DCB" w:rsidRDefault="00160DCB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155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3E8327F4" w14:textId="7428508B" w:rsidR="00160DCB" w:rsidRDefault="00160DCB" w:rsidP="007C0155">
            <w:pPr>
              <w:pStyle w:val="tabelanormalny"/>
            </w:pPr>
            <w:r w:rsidRPr="777206FB">
              <w:t>NIE</w:t>
            </w:r>
          </w:p>
        </w:tc>
        <w:tc>
          <w:tcPr>
            <w:tcW w:w="229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64BD2649" w14:textId="079416B3" w:rsidR="00160DCB" w:rsidRDefault="00160DCB" w:rsidP="007C0155">
            <w:pPr>
              <w:pStyle w:val="tabelanormalny"/>
            </w:pPr>
            <w:r w:rsidRPr="777206FB">
              <w:t>N/D</w:t>
            </w:r>
          </w:p>
        </w:tc>
        <w:tc>
          <w:tcPr>
            <w:tcW w:w="2233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7B456F95" w14:textId="2FBFA52E" w:rsidR="00160DCB" w:rsidRDefault="00160DCB" w:rsidP="007C0155">
            <w:pPr>
              <w:pStyle w:val="tabelanormalny"/>
            </w:pPr>
            <w:r w:rsidRPr="777206FB">
              <w:t>Sekcja, która zawiera wszystkie dane dotyczące ćwiczeń. Uwzględnia się możliwość dodania więcej niż jednego ćwiczenia do aktywności</w:t>
            </w:r>
          </w:p>
        </w:tc>
      </w:tr>
      <w:tr w:rsidR="00160DCB" w14:paraId="0F53A189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736DB477" w14:textId="0692F067" w:rsidR="00160DCB" w:rsidRDefault="00160DCB" w:rsidP="007C0155">
            <w:pPr>
              <w:pStyle w:val="tabelanormalny"/>
            </w:pPr>
            <w:proofErr w:type="spellStart"/>
            <w:r w:rsidRPr="777206FB">
              <w:t>kodCwiczenia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67825571" w14:textId="3C85E1D7" w:rsidR="00160DCB" w:rsidRDefault="00160DCB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2E179DCA" w14:textId="3C95E5EE" w:rsidR="00160DCB" w:rsidRDefault="00160DCB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2AB9D380" w14:textId="1B351BD2" w:rsidR="00160DCB" w:rsidRDefault="00160DCB" w:rsidP="007C0155">
            <w:pPr>
              <w:pStyle w:val="tabelanormalny"/>
            </w:pPr>
            <w:r w:rsidRPr="777206FB">
              <w:t>CW33508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14BBCB68" w14:textId="66708A29" w:rsidR="00160DCB" w:rsidRDefault="00160DCB" w:rsidP="007C0155">
            <w:pPr>
              <w:pStyle w:val="tabelanormalny"/>
            </w:pPr>
            <w:r w:rsidRPr="777206FB">
              <w:t>Kod ćwiczenia</w:t>
            </w:r>
          </w:p>
        </w:tc>
      </w:tr>
      <w:tr w:rsidR="00160DCB" w14:paraId="66F36B4C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4804116D" w14:textId="63A87505" w:rsidR="00160DCB" w:rsidRDefault="00160DCB" w:rsidP="007C0155">
            <w:pPr>
              <w:pStyle w:val="tabelanormalny"/>
            </w:pPr>
            <w:proofErr w:type="spellStart"/>
            <w:r w:rsidRPr="777206FB">
              <w:t>kolejnosc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21BE5725" w14:textId="1DA9546A" w:rsidR="00160DCB" w:rsidRDefault="00160DCB" w:rsidP="007C0155">
            <w:pPr>
              <w:pStyle w:val="tabelanormalny"/>
            </w:pPr>
            <w:proofErr w:type="spellStart"/>
            <w:r w:rsidRPr="777206FB">
              <w:t>int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444419BE" w14:textId="0267A9A3" w:rsidR="00160DCB" w:rsidRDefault="00160DCB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45A05286" w14:textId="59A27008" w:rsidR="00160DCB" w:rsidRDefault="00160DCB" w:rsidP="007C0155">
            <w:pPr>
              <w:pStyle w:val="tabelanormalny"/>
            </w:pPr>
            <w:r w:rsidRPr="777206FB">
              <w:t>1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016AF148" w14:textId="23E769EA" w:rsidR="00160DCB" w:rsidRDefault="00160DCB" w:rsidP="007C0155">
            <w:pPr>
              <w:pStyle w:val="tabelanormalny"/>
            </w:pPr>
            <w:r w:rsidRPr="777206FB">
              <w:t>Kolejność wykonywania ćwiczenia</w:t>
            </w:r>
          </w:p>
        </w:tc>
      </w:tr>
      <w:tr w:rsidR="00160DCB" w14:paraId="157226E1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2E971D18" w14:textId="145EA90B" w:rsidR="00160DCB" w:rsidRDefault="00160DCB" w:rsidP="007C0155">
            <w:pPr>
              <w:pStyle w:val="tabelanormalny"/>
            </w:pPr>
            <w:proofErr w:type="spellStart"/>
            <w:r w:rsidRPr="777206FB">
              <w:t>liczbaPowtorzen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4F207973" w14:textId="380B84F2" w:rsidR="00160DCB" w:rsidRDefault="00160DCB" w:rsidP="007C0155">
            <w:pPr>
              <w:pStyle w:val="tabelanormalny"/>
            </w:pPr>
            <w:proofErr w:type="spellStart"/>
            <w:r w:rsidRPr="777206FB">
              <w:t>int</w:t>
            </w:r>
            <w:proofErr w:type="spellEnd"/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6BDCEF5F" w14:textId="4DCF95BF" w:rsidR="00160DCB" w:rsidRDefault="00160DCB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4805BB07" w14:textId="3D22905A" w:rsidR="00160DCB" w:rsidRDefault="00160DCB" w:rsidP="007C0155">
            <w:pPr>
              <w:pStyle w:val="tabelanormalny"/>
            </w:pPr>
            <w:r w:rsidRPr="777206FB">
              <w:t>3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41AB5637" w14:textId="78537337" w:rsidR="00160DCB" w:rsidRDefault="00D36DD9" w:rsidP="007C0155">
            <w:pPr>
              <w:pStyle w:val="tabelanormalny"/>
            </w:pPr>
            <w:r>
              <w:t>L</w:t>
            </w:r>
            <w:r w:rsidR="00160DCB" w:rsidRPr="777206FB">
              <w:t>iczba powtórzeń ćwiczenia</w:t>
            </w:r>
          </w:p>
        </w:tc>
      </w:tr>
      <w:tr w:rsidR="00160DCB" w14:paraId="53CAE1CE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58701404" w14:textId="64486522" w:rsidR="00160DCB" w:rsidRDefault="00160DCB" w:rsidP="007C0155">
            <w:pPr>
              <w:pStyle w:val="tabelanormalny"/>
            </w:pPr>
            <w:proofErr w:type="spellStart"/>
            <w:r w:rsidRPr="777206FB">
              <w:t>nazwaCwiczenia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7B608837" w14:textId="37983146" w:rsidR="00160DCB" w:rsidRDefault="00160DCB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3BFF79CD" w14:textId="35E016AC" w:rsidR="00160DCB" w:rsidRDefault="00160DCB" w:rsidP="007C0155">
            <w:pPr>
              <w:pStyle w:val="tabelanormalny"/>
            </w:pPr>
            <w:r w:rsidRPr="777206FB">
              <w:t>NIE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61492BD6" w14:textId="4BED96C8" w:rsidR="00160DCB" w:rsidRDefault="00160DCB" w:rsidP="007C0155">
            <w:pPr>
              <w:pStyle w:val="tabelanormalny"/>
            </w:pPr>
            <w:r w:rsidRPr="777206FB">
              <w:t>Rotacja tułowia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62E65CAC" w14:textId="657FF8ED" w:rsidR="00160DCB" w:rsidRDefault="00160DCB" w:rsidP="007C0155">
            <w:pPr>
              <w:pStyle w:val="tabelanormalny"/>
            </w:pPr>
            <w:r w:rsidRPr="777206FB">
              <w:t>Nazwa ćwiczenia</w:t>
            </w:r>
          </w:p>
        </w:tc>
      </w:tr>
      <w:tr w:rsidR="00160DCB" w14:paraId="153CE879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4D4279F4" w14:textId="69CD00B8" w:rsidR="00160DCB" w:rsidRDefault="00160DCB" w:rsidP="007C0155">
            <w:pPr>
              <w:pStyle w:val="tabelanormalny"/>
            </w:pPr>
            <w:proofErr w:type="spellStart"/>
            <w:r w:rsidRPr="777206FB">
              <w:t>opisCwiczenia</w:t>
            </w:r>
            <w:proofErr w:type="spellEnd"/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012DCD22" w14:textId="257DE07D" w:rsidR="00160DCB" w:rsidRDefault="00160DCB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572FECB2" w14:textId="10E6A2C6" w:rsidR="00160DCB" w:rsidRDefault="00160DCB" w:rsidP="007C0155">
            <w:pPr>
              <w:pStyle w:val="tabelanormalny"/>
            </w:pPr>
            <w:r w:rsidRPr="777206FB">
              <w:t>NIE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1CED243C" w14:textId="51657551" w:rsidR="00160DCB" w:rsidRDefault="00160DCB" w:rsidP="007C0155">
            <w:pPr>
              <w:pStyle w:val="tabelanormalny"/>
            </w:pPr>
            <w:r w:rsidRPr="777206FB">
              <w:t xml:space="preserve">pozycja wyjściowa: stopy ustawione nieco szerzej niż biodra, kończyny górne zgięte w stawach barkowych i łokciowych, mniej więcej na wysokości klatki piersiowej, tułów wyprostowany, brzuch lekko napięty </w:t>
            </w:r>
          </w:p>
          <w:p w14:paraId="1B196533" w14:textId="30FB536E" w:rsidR="00160DCB" w:rsidRDefault="00160DCB" w:rsidP="007C0155">
            <w:pPr>
              <w:pStyle w:val="tabelanormalny"/>
            </w:pPr>
            <w:r w:rsidRPr="777206FB">
              <w:t>brzuch: dynamiczna, naprzemienna rotacja tułowia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6A5BFFB5" w14:textId="23495DD5" w:rsidR="00160DCB" w:rsidRDefault="00160DCB" w:rsidP="007C0155">
            <w:pPr>
              <w:pStyle w:val="tabelanormalny"/>
            </w:pPr>
            <w:r w:rsidRPr="777206FB">
              <w:t>Opis ćwiczenia przekazany przez fizjoterapeutę</w:t>
            </w:r>
          </w:p>
        </w:tc>
      </w:tr>
      <w:tr w:rsidR="00160DCB" w14:paraId="43131C93" w14:textId="77777777" w:rsidTr="008C52A4">
        <w:trPr>
          <w:cantSplit/>
          <w:trHeight w:val="300"/>
        </w:trPr>
        <w:tc>
          <w:tcPr>
            <w:tcW w:w="1977" w:type="dxa"/>
            <w:tcMar>
              <w:left w:w="105" w:type="dxa"/>
              <w:right w:w="105" w:type="dxa"/>
            </w:tcMar>
          </w:tcPr>
          <w:p w14:paraId="5B427AB1" w14:textId="2C2B18A7" w:rsidR="00160DCB" w:rsidRDefault="00160DCB" w:rsidP="007C0155">
            <w:pPr>
              <w:pStyle w:val="tabelanormalny"/>
            </w:pPr>
            <w:r w:rsidRPr="777206FB">
              <w:t>uwagi</w:t>
            </w:r>
          </w:p>
        </w:tc>
        <w:tc>
          <w:tcPr>
            <w:tcW w:w="992" w:type="dxa"/>
            <w:tcMar>
              <w:left w:w="105" w:type="dxa"/>
              <w:right w:w="105" w:type="dxa"/>
            </w:tcMar>
          </w:tcPr>
          <w:p w14:paraId="46F8E5F5" w14:textId="6EDA0138" w:rsidR="00160DCB" w:rsidRDefault="00160DCB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42549EF6" w14:textId="75FC9C3B" w:rsidR="00160DCB" w:rsidRDefault="00160DCB" w:rsidP="007C0155">
            <w:pPr>
              <w:pStyle w:val="tabelanormalny"/>
            </w:pPr>
            <w:r w:rsidRPr="777206FB">
              <w:t>NIE</w:t>
            </w:r>
          </w:p>
        </w:tc>
        <w:tc>
          <w:tcPr>
            <w:tcW w:w="2299" w:type="dxa"/>
            <w:tcMar>
              <w:left w:w="105" w:type="dxa"/>
              <w:right w:w="105" w:type="dxa"/>
            </w:tcMar>
          </w:tcPr>
          <w:p w14:paraId="3B9C06CE" w14:textId="76F6401F" w:rsidR="00160DCB" w:rsidRDefault="00160DCB" w:rsidP="007C0155">
            <w:pPr>
              <w:pStyle w:val="tabelanormalny"/>
            </w:pPr>
            <w:r w:rsidRPr="777206FB">
              <w:t>W trakcie wykonywania ćwiczenia pozostań rozluźniony</w:t>
            </w:r>
          </w:p>
        </w:tc>
        <w:tc>
          <w:tcPr>
            <w:tcW w:w="2233" w:type="dxa"/>
            <w:tcMar>
              <w:left w:w="105" w:type="dxa"/>
              <w:right w:w="105" w:type="dxa"/>
            </w:tcMar>
          </w:tcPr>
          <w:p w14:paraId="2B8244A6" w14:textId="129D027C" w:rsidR="00160DCB" w:rsidRDefault="00160DCB" w:rsidP="007C0155">
            <w:pPr>
              <w:pStyle w:val="tabelanormalny"/>
            </w:pPr>
            <w:r w:rsidRPr="777206FB">
              <w:t>Uwagi dotyczące ćwiczenia</w:t>
            </w:r>
          </w:p>
        </w:tc>
      </w:tr>
    </w:tbl>
    <w:p w14:paraId="20BDEF61" w14:textId="54B3DD38" w:rsidR="00E46697" w:rsidRPr="00C93E94" w:rsidRDefault="00E46697" w:rsidP="4811E045">
      <w:pPr>
        <w:rPr>
          <w:rFonts w:eastAsia="Arial"/>
        </w:rPr>
      </w:pPr>
    </w:p>
    <w:p w14:paraId="5CDB743E" w14:textId="50C1BF16" w:rsidR="00E46697" w:rsidRPr="00C93E94" w:rsidRDefault="67402559" w:rsidP="00A651BA">
      <w:pPr>
        <w:pStyle w:val="Nagwek3"/>
        <w:rPr>
          <w:rFonts w:eastAsia="Arial"/>
          <w:sz w:val="22"/>
          <w:szCs w:val="22"/>
        </w:rPr>
      </w:pPr>
      <w:bookmarkStart w:id="64" w:name="_Toc170820885"/>
      <w:r>
        <w:lastRenderedPageBreak/>
        <w:t>Operacja odczytu Recepty na Ruch po identyfikatorze recepty</w:t>
      </w:r>
      <w:bookmarkEnd w:id="64"/>
    </w:p>
    <w:p w14:paraId="40C11A18" w14:textId="0F0F68DA" w:rsidR="00E46697" w:rsidRPr="00C93E94" w:rsidRDefault="5300E2DF" w:rsidP="008C4854">
      <w:pPr>
        <w:spacing w:line="288" w:lineRule="auto"/>
        <w:rPr>
          <w:rFonts w:eastAsia="Arial"/>
        </w:rPr>
      </w:pPr>
      <w:r w:rsidRPr="4811E045">
        <w:rPr>
          <w:rFonts w:eastAsia="Arial"/>
        </w:rPr>
        <w:t xml:space="preserve">Operacja odczytu Recepty na Ruch po identyfikatorze recepty służy do odczytu zapisanej w systemie SGO Recepty na Ruch </w:t>
      </w:r>
      <w:r w:rsidR="561A2352" w:rsidRPr="4811E045">
        <w:rPr>
          <w:rFonts w:eastAsia="Arial"/>
        </w:rPr>
        <w:t>przy wykorzystaniu metody</w:t>
      </w:r>
      <w:r w:rsidR="00B20DB1">
        <w:rPr>
          <w:rFonts w:eastAsia="Arial"/>
        </w:rPr>
        <w:t xml:space="preserve"> </w:t>
      </w:r>
      <w:r w:rsidR="00B20DB1" w:rsidRPr="00B20DB1">
        <w:rPr>
          <w:rFonts w:eastAsia="Arial"/>
          <w:b/>
          <w:bCs/>
        </w:rPr>
        <w:t>GET</w:t>
      </w:r>
      <w:r w:rsidR="00B20DB1">
        <w:rPr>
          <w:rStyle w:val="normaltextrun"/>
          <w:rFonts w:eastAsia="Arial"/>
          <w:b/>
          <w:bCs/>
          <w:color w:val="D13438"/>
          <w:szCs w:val="22"/>
          <w:u w:val="single"/>
        </w:rPr>
        <w:t xml:space="preserve"> </w:t>
      </w:r>
      <w:r w:rsidR="561A2352" w:rsidRPr="4811E045">
        <w:rPr>
          <w:rStyle w:val="normaltextrun"/>
          <w:rFonts w:eastAsia="Arial"/>
          <w:b/>
          <w:bCs/>
          <w:szCs w:val="22"/>
        </w:rPr>
        <w:t>/</w:t>
      </w:r>
      <w:proofErr w:type="spellStart"/>
      <w:r w:rsidR="561A2352" w:rsidRPr="4811E045">
        <w:rPr>
          <w:rStyle w:val="normaltextrun"/>
          <w:rFonts w:eastAsia="Arial"/>
          <w:b/>
          <w:bCs/>
          <w:szCs w:val="22"/>
        </w:rPr>
        <w:t>rnr</w:t>
      </w:r>
      <w:proofErr w:type="spellEnd"/>
      <w:r w:rsidR="561A2352" w:rsidRPr="4811E045">
        <w:rPr>
          <w:rStyle w:val="normaltextrun"/>
          <w:rFonts w:eastAsia="Arial"/>
          <w:b/>
          <w:bCs/>
          <w:szCs w:val="22"/>
        </w:rPr>
        <w:t>/recepta/id/{</w:t>
      </w:r>
      <w:proofErr w:type="spellStart"/>
      <w:r w:rsidR="561A2352" w:rsidRPr="4811E045">
        <w:rPr>
          <w:rStyle w:val="normaltextrun"/>
          <w:rFonts w:eastAsia="Arial"/>
          <w:b/>
          <w:bCs/>
          <w:szCs w:val="22"/>
        </w:rPr>
        <w:t>idRecepty</w:t>
      </w:r>
      <w:proofErr w:type="spellEnd"/>
      <w:r w:rsidR="561A2352" w:rsidRPr="4811E045">
        <w:rPr>
          <w:rStyle w:val="normaltextrun"/>
          <w:rFonts w:eastAsia="Arial"/>
          <w:b/>
          <w:bCs/>
          <w:szCs w:val="22"/>
        </w:rPr>
        <w:t xml:space="preserve">} </w:t>
      </w:r>
      <w:r w:rsidRPr="4811E045">
        <w:rPr>
          <w:rFonts w:eastAsia="Arial"/>
        </w:rPr>
        <w:t>podając</w:t>
      </w:r>
      <w:r w:rsidR="49BCC29B" w:rsidRPr="4811E045">
        <w:rPr>
          <w:rFonts w:eastAsia="Arial"/>
        </w:rPr>
        <w:t xml:space="preserve"> w zapytaniu </w:t>
      </w:r>
      <w:r w:rsidR="088D8908" w:rsidRPr="4811E045">
        <w:rPr>
          <w:rFonts w:eastAsia="Arial"/>
        </w:rPr>
        <w:t>identyfikator</w:t>
      </w:r>
      <w:r w:rsidR="49BCC29B" w:rsidRPr="4811E045">
        <w:rPr>
          <w:rFonts w:eastAsia="Arial"/>
        </w:rPr>
        <w:t xml:space="preserve"> Recepty na Ruch.</w:t>
      </w:r>
      <w:r w:rsidR="64FFF8F2" w:rsidRPr="4811E045">
        <w:rPr>
          <w:rFonts w:eastAsia="Arial"/>
        </w:rPr>
        <w:t xml:space="preserve"> Do wywołania operacji niezbędny jest </w:t>
      </w:r>
      <w:proofErr w:type="spellStart"/>
      <w:r w:rsidR="64FFF8F2" w:rsidRPr="4811E045">
        <w:rPr>
          <w:rFonts w:eastAsia="Arial"/>
        </w:rPr>
        <w:t>token</w:t>
      </w:r>
      <w:proofErr w:type="spellEnd"/>
      <w:r w:rsidR="64FFF8F2" w:rsidRPr="4811E045">
        <w:rPr>
          <w:rFonts w:eastAsia="Arial"/>
        </w:rPr>
        <w:t xml:space="preserve"> uwierzytelniający uzyskany z metody /</w:t>
      </w:r>
      <w:proofErr w:type="spellStart"/>
      <w:r w:rsidR="64FFF8F2" w:rsidRPr="4811E045">
        <w:rPr>
          <w:rFonts w:eastAsia="Arial"/>
        </w:rPr>
        <w:t>token</w:t>
      </w:r>
      <w:proofErr w:type="spellEnd"/>
      <w:r w:rsidR="64FFF8F2" w:rsidRPr="4811E045">
        <w:rPr>
          <w:rFonts w:eastAsia="Arial"/>
        </w:rPr>
        <w:t>.</w:t>
      </w:r>
    </w:p>
    <w:p w14:paraId="6A0C8796" w14:textId="2FC14EB6" w:rsidR="00E46697" w:rsidRPr="00C93E94" w:rsidRDefault="2DF9992C" w:rsidP="777206FB">
      <w:pPr>
        <w:spacing w:line="288" w:lineRule="auto"/>
        <w:rPr>
          <w:rFonts w:eastAsia="Arial"/>
          <w:color w:val="000000" w:themeColor="text1"/>
          <w:szCs w:val="22"/>
        </w:rPr>
      </w:pPr>
      <w:r w:rsidRPr="777206FB">
        <w:rPr>
          <w:rFonts w:eastAsia="Arial"/>
          <w:color w:val="000000" w:themeColor="text1"/>
          <w:szCs w:val="22"/>
        </w:rPr>
        <w:t xml:space="preserve">W wyniku wykonania operacji </w:t>
      </w:r>
      <w:r w:rsidR="4B4E8D45" w:rsidRPr="777206FB">
        <w:rPr>
          <w:rFonts w:eastAsia="Arial"/>
          <w:color w:val="000000" w:themeColor="text1"/>
          <w:szCs w:val="22"/>
        </w:rPr>
        <w:t xml:space="preserve">i prawidłowej odpowiedzi z kodem 200 </w:t>
      </w:r>
      <w:r w:rsidRPr="777206FB">
        <w:rPr>
          <w:rFonts w:eastAsia="Arial"/>
          <w:color w:val="000000" w:themeColor="text1"/>
          <w:szCs w:val="22"/>
        </w:rPr>
        <w:t xml:space="preserve">zwrotnie odesłane zostaną szczegóły żądanej </w:t>
      </w:r>
      <w:r w:rsidR="002B4FFF">
        <w:rPr>
          <w:rFonts w:eastAsia="Arial"/>
          <w:color w:val="000000" w:themeColor="text1"/>
          <w:szCs w:val="22"/>
        </w:rPr>
        <w:t>R</w:t>
      </w:r>
      <w:r w:rsidRPr="777206FB">
        <w:rPr>
          <w:rFonts w:eastAsia="Arial"/>
          <w:color w:val="000000" w:themeColor="text1"/>
          <w:szCs w:val="22"/>
        </w:rPr>
        <w:t xml:space="preserve">ecepty na </w:t>
      </w:r>
      <w:r w:rsidR="002B4FFF">
        <w:rPr>
          <w:rFonts w:eastAsia="Arial"/>
          <w:color w:val="000000" w:themeColor="text1"/>
          <w:szCs w:val="22"/>
        </w:rPr>
        <w:t>R</w:t>
      </w:r>
      <w:r w:rsidRPr="777206FB">
        <w:rPr>
          <w:rFonts w:eastAsia="Arial"/>
          <w:color w:val="000000" w:themeColor="text1"/>
          <w:szCs w:val="22"/>
        </w:rPr>
        <w:t>uch.</w:t>
      </w:r>
    </w:p>
    <w:p w14:paraId="66B45E6C" w14:textId="2615903D" w:rsidR="007A07C2" w:rsidRDefault="7BC90043" w:rsidP="00AF6E22">
      <w:pPr>
        <w:pStyle w:val="Legenda"/>
      </w:pPr>
      <w:bookmarkStart w:id="65" w:name="_Toc170820911"/>
      <w:r>
        <w:t xml:space="preserve">Tabela </w:t>
      </w:r>
      <w:r w:rsidR="007A07C2">
        <w:fldChar w:fldCharType="begin"/>
      </w:r>
      <w:r w:rsidR="007A07C2">
        <w:instrText>SEQ Tabela \* ARABIC</w:instrText>
      </w:r>
      <w:r w:rsidR="007A07C2">
        <w:fldChar w:fldCharType="separate"/>
      </w:r>
      <w:r w:rsidR="004D4679">
        <w:rPr>
          <w:noProof/>
        </w:rPr>
        <w:t>6</w:t>
      </w:r>
      <w:r w:rsidR="007A07C2">
        <w:fldChar w:fldCharType="end"/>
      </w:r>
      <w:r>
        <w:t xml:space="preserve"> </w:t>
      </w:r>
      <w:r w:rsidR="364679DB">
        <w:t>P</w:t>
      </w:r>
      <w:r>
        <w:t>arametr</w:t>
      </w:r>
      <w:r w:rsidR="364679DB">
        <w:t>y</w:t>
      </w:r>
      <w:r>
        <w:t xml:space="preserve"> </w:t>
      </w:r>
      <w:r w:rsidR="364679DB">
        <w:t xml:space="preserve">biznesowe </w:t>
      </w:r>
      <w:r w:rsidR="1D3457DC">
        <w:t xml:space="preserve">żądania </w:t>
      </w:r>
      <w:r>
        <w:t>przekazywan</w:t>
      </w:r>
      <w:r w:rsidR="364679DB">
        <w:t>e</w:t>
      </w:r>
      <w:r>
        <w:t xml:space="preserve"> w </w:t>
      </w:r>
      <w:proofErr w:type="spellStart"/>
      <w:r>
        <w:t>path</w:t>
      </w:r>
      <w:proofErr w:type="spellEnd"/>
      <w:r>
        <w:t xml:space="preserve"> w metodzie GET /</w:t>
      </w:r>
      <w:proofErr w:type="spellStart"/>
      <w:r>
        <w:t>rnr</w:t>
      </w:r>
      <w:proofErr w:type="spellEnd"/>
      <w:r>
        <w:t>/recepta/id/{</w:t>
      </w:r>
      <w:proofErr w:type="spellStart"/>
      <w:r>
        <w:t>idRecepty</w:t>
      </w:r>
      <w:proofErr w:type="spellEnd"/>
      <w:r>
        <w:t>}</w:t>
      </w:r>
      <w:bookmarkEnd w:id="65"/>
    </w:p>
    <w:tbl>
      <w:tblPr>
        <w:tblStyle w:val="Tabela-Siatka"/>
        <w:tblW w:w="9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2"/>
        <w:gridCol w:w="930"/>
        <w:gridCol w:w="1843"/>
        <w:gridCol w:w="2175"/>
        <w:gridCol w:w="2640"/>
      </w:tblGrid>
      <w:tr w:rsidR="4811E045" w14:paraId="18BD1792" w14:textId="77777777" w:rsidTr="007813C1">
        <w:trPr>
          <w:trHeight w:val="300"/>
        </w:trPr>
        <w:tc>
          <w:tcPr>
            <w:tcW w:w="1472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0E62E8B1" w14:textId="79B8FFD8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Nazwa parametru</w:t>
            </w:r>
          </w:p>
        </w:tc>
        <w:tc>
          <w:tcPr>
            <w:tcW w:w="930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7AD7DD27" w14:textId="5949B387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Typ</w:t>
            </w:r>
          </w:p>
        </w:tc>
        <w:tc>
          <w:tcPr>
            <w:tcW w:w="1843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36DF7380" w14:textId="36EB0E65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Wymagalność</w:t>
            </w:r>
          </w:p>
        </w:tc>
        <w:tc>
          <w:tcPr>
            <w:tcW w:w="2175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61FBA923" w14:textId="5A9D00C1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Przykładowa wartość</w:t>
            </w:r>
          </w:p>
        </w:tc>
        <w:tc>
          <w:tcPr>
            <w:tcW w:w="2640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39FDD18D" w14:textId="516C261E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Opis</w:t>
            </w:r>
          </w:p>
        </w:tc>
      </w:tr>
      <w:tr w:rsidR="4811E045" w14:paraId="065CB0C2" w14:textId="77777777" w:rsidTr="007813C1">
        <w:trPr>
          <w:trHeight w:val="300"/>
        </w:trPr>
        <w:tc>
          <w:tcPr>
            <w:tcW w:w="1472" w:type="dxa"/>
            <w:tcMar>
              <w:left w:w="105" w:type="dxa"/>
              <w:right w:w="105" w:type="dxa"/>
            </w:tcMar>
          </w:tcPr>
          <w:p w14:paraId="20A49A37" w14:textId="7517713D" w:rsidR="6AAA5CD3" w:rsidRDefault="6AAA5CD3" w:rsidP="007C0155">
            <w:pPr>
              <w:pStyle w:val="tabelanormalny"/>
            </w:pPr>
            <w:proofErr w:type="spellStart"/>
            <w:r w:rsidRPr="4811E045">
              <w:t>idRecepty</w:t>
            </w:r>
            <w:proofErr w:type="spellEnd"/>
          </w:p>
        </w:tc>
        <w:tc>
          <w:tcPr>
            <w:tcW w:w="930" w:type="dxa"/>
            <w:tcMar>
              <w:left w:w="105" w:type="dxa"/>
              <w:right w:w="105" w:type="dxa"/>
            </w:tcMar>
          </w:tcPr>
          <w:p w14:paraId="58EFCAB9" w14:textId="6EDA0138" w:rsidR="4811E045" w:rsidRDefault="4811E045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5EA5D50F" w14:textId="680B81D2" w:rsidR="0CD74553" w:rsidRDefault="0CD74553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2175" w:type="dxa"/>
            <w:tcMar>
              <w:left w:w="105" w:type="dxa"/>
              <w:right w:w="105" w:type="dxa"/>
            </w:tcMar>
          </w:tcPr>
          <w:p w14:paraId="69CA69BC" w14:textId="50250F8E" w:rsidR="4811E045" w:rsidRDefault="6F4EB096" w:rsidP="007C0155">
            <w:pPr>
              <w:pStyle w:val="tabelanormalny"/>
            </w:pPr>
            <w:r w:rsidRPr="777206FB">
              <w:t>046f6388-db4f-4e03-a375-c0574f3f4af7</w:t>
            </w:r>
          </w:p>
        </w:tc>
        <w:tc>
          <w:tcPr>
            <w:tcW w:w="2640" w:type="dxa"/>
            <w:tcMar>
              <w:left w:w="105" w:type="dxa"/>
              <w:right w:w="105" w:type="dxa"/>
            </w:tcMar>
          </w:tcPr>
          <w:p w14:paraId="39972BB2" w14:textId="179EC726" w:rsidR="0CD74553" w:rsidRDefault="0CD74553" w:rsidP="007C0155">
            <w:pPr>
              <w:pStyle w:val="tabelanormalny"/>
            </w:pPr>
            <w:r w:rsidRPr="4811E045">
              <w:t xml:space="preserve">Identyfikator Recepty na Ruch w </w:t>
            </w:r>
            <w:proofErr w:type="spellStart"/>
            <w:r w:rsidRPr="4811E045">
              <w:t>postacu</w:t>
            </w:r>
            <w:proofErr w:type="spellEnd"/>
            <w:r w:rsidRPr="4811E045">
              <w:t xml:space="preserve"> </w:t>
            </w:r>
            <w:proofErr w:type="spellStart"/>
            <w:r w:rsidRPr="4811E045">
              <w:t>uuid</w:t>
            </w:r>
            <w:proofErr w:type="spellEnd"/>
            <w:r w:rsidRPr="4811E045">
              <w:t>/</w:t>
            </w:r>
            <w:proofErr w:type="spellStart"/>
            <w:r w:rsidRPr="4811E045">
              <w:t>gui</w:t>
            </w:r>
            <w:proofErr w:type="spellEnd"/>
            <w:r w:rsidRPr="4811E045">
              <w:t xml:space="preserve"> podawany w ścieżce zapytania</w:t>
            </w:r>
          </w:p>
        </w:tc>
      </w:tr>
    </w:tbl>
    <w:p w14:paraId="7D6BE5D7" w14:textId="0E888190" w:rsidR="00E46697" w:rsidRPr="00C93E94" w:rsidRDefault="00E46697" w:rsidP="4811E045">
      <w:pPr>
        <w:spacing w:line="312" w:lineRule="auto"/>
        <w:rPr>
          <w:rFonts w:eastAsia="Arial"/>
        </w:rPr>
      </w:pPr>
    </w:p>
    <w:p w14:paraId="6C269744" w14:textId="722414FB" w:rsidR="00E46697" w:rsidRPr="00C93E94" w:rsidRDefault="67402559" w:rsidP="00A651BA">
      <w:pPr>
        <w:pStyle w:val="Nagwek3"/>
        <w:rPr>
          <w:rFonts w:eastAsia="Arial"/>
          <w:sz w:val="22"/>
          <w:szCs w:val="22"/>
        </w:rPr>
      </w:pPr>
      <w:bookmarkStart w:id="66" w:name="_Toc170820886"/>
      <w:r>
        <w:t>Operacja odczytu Recepty na Ruch po identyfikatorze pacjenta</w:t>
      </w:r>
      <w:bookmarkEnd w:id="66"/>
    </w:p>
    <w:p w14:paraId="139018C1" w14:textId="282BCF00" w:rsidR="00E46697" w:rsidRPr="00C93E94" w:rsidRDefault="57137A09" w:rsidP="4811E045">
      <w:pPr>
        <w:spacing w:line="288" w:lineRule="auto"/>
        <w:rPr>
          <w:rFonts w:eastAsia="Arial"/>
        </w:rPr>
      </w:pPr>
      <w:r w:rsidRPr="777206FB">
        <w:rPr>
          <w:rFonts w:eastAsia="Arial"/>
        </w:rPr>
        <w:t>Operacja odczytu Recepty na Ruch po identyfikatorze recepty służy do odczytu zapisanej w systemie SGO Recepty na Ruch</w:t>
      </w:r>
      <w:r w:rsidR="1F13D478" w:rsidRPr="777206FB">
        <w:rPr>
          <w:rFonts w:eastAsia="Arial"/>
        </w:rPr>
        <w:t xml:space="preserve"> przy wykorzystaniu metody</w:t>
      </w:r>
      <w:r w:rsidR="001D4D9C">
        <w:rPr>
          <w:rFonts w:eastAsia="Arial"/>
        </w:rPr>
        <w:t xml:space="preserve"> </w:t>
      </w:r>
      <w:r w:rsidR="001D4D9C" w:rsidRPr="001D4D9C">
        <w:rPr>
          <w:rFonts w:eastAsia="Arial"/>
          <w:b/>
          <w:bCs/>
        </w:rPr>
        <w:t>GET</w:t>
      </w:r>
      <w:r w:rsidR="1F13D478" w:rsidRPr="777206FB">
        <w:rPr>
          <w:rFonts w:eastAsia="Arial"/>
        </w:rPr>
        <w:t xml:space="preserve"> </w:t>
      </w:r>
      <w:r w:rsidR="1F13D478" w:rsidRPr="777206FB">
        <w:rPr>
          <w:rStyle w:val="normaltextrun"/>
          <w:rFonts w:eastAsia="Arial"/>
          <w:b/>
          <w:bCs/>
          <w:szCs w:val="22"/>
        </w:rPr>
        <w:t>/</w:t>
      </w:r>
      <w:proofErr w:type="spellStart"/>
      <w:r w:rsidR="1F13D478" w:rsidRPr="777206FB">
        <w:rPr>
          <w:rStyle w:val="normaltextrun"/>
          <w:rFonts w:eastAsia="Arial"/>
          <w:b/>
          <w:bCs/>
          <w:szCs w:val="22"/>
        </w:rPr>
        <w:t>rnr</w:t>
      </w:r>
      <w:proofErr w:type="spellEnd"/>
      <w:r w:rsidR="1F13D478" w:rsidRPr="777206FB">
        <w:rPr>
          <w:rStyle w:val="normaltextrun"/>
          <w:rFonts w:eastAsia="Arial"/>
          <w:b/>
          <w:bCs/>
          <w:szCs w:val="22"/>
        </w:rPr>
        <w:t>/recepta</w:t>
      </w:r>
      <w:r w:rsidRPr="777206FB">
        <w:rPr>
          <w:rFonts w:eastAsia="Arial"/>
        </w:rPr>
        <w:t xml:space="preserve"> podając w zapytaniu identyfikator </w:t>
      </w:r>
      <w:r w:rsidR="7CA0FB16" w:rsidRPr="777206FB">
        <w:rPr>
          <w:rFonts w:eastAsia="Arial"/>
        </w:rPr>
        <w:t>pacjenta</w:t>
      </w:r>
      <w:r w:rsidRPr="777206FB">
        <w:rPr>
          <w:rFonts w:eastAsia="Arial"/>
        </w:rPr>
        <w:t>.</w:t>
      </w:r>
      <w:r w:rsidR="237E5309" w:rsidRPr="777206FB">
        <w:rPr>
          <w:rFonts w:eastAsia="Arial"/>
        </w:rPr>
        <w:t xml:space="preserve"> Do wywołania operacji niezbędny jest </w:t>
      </w:r>
      <w:proofErr w:type="spellStart"/>
      <w:r w:rsidR="237E5309" w:rsidRPr="777206FB">
        <w:rPr>
          <w:rFonts w:eastAsia="Arial"/>
        </w:rPr>
        <w:t>token</w:t>
      </w:r>
      <w:proofErr w:type="spellEnd"/>
      <w:r w:rsidR="237E5309" w:rsidRPr="777206FB">
        <w:rPr>
          <w:rFonts w:eastAsia="Arial"/>
        </w:rPr>
        <w:t xml:space="preserve"> uwierzytelniający uzyskany z metody /</w:t>
      </w:r>
      <w:proofErr w:type="spellStart"/>
      <w:r w:rsidR="237E5309" w:rsidRPr="777206FB">
        <w:rPr>
          <w:rFonts w:eastAsia="Arial"/>
        </w:rPr>
        <w:t>token</w:t>
      </w:r>
      <w:proofErr w:type="spellEnd"/>
      <w:r w:rsidR="237E5309" w:rsidRPr="777206FB">
        <w:rPr>
          <w:rFonts w:eastAsia="Arial"/>
        </w:rPr>
        <w:t>.</w:t>
      </w:r>
    </w:p>
    <w:p w14:paraId="439A202C" w14:textId="02BDBD53" w:rsidR="00E46697" w:rsidRPr="00C93E94" w:rsidRDefault="14C226F4" w:rsidP="00E10835">
      <w:pPr>
        <w:spacing w:line="288" w:lineRule="auto"/>
        <w:rPr>
          <w:rFonts w:eastAsia="Arial"/>
          <w:color w:val="000000" w:themeColor="text1"/>
          <w:szCs w:val="22"/>
        </w:rPr>
      </w:pPr>
      <w:r w:rsidRPr="777206FB">
        <w:rPr>
          <w:rFonts w:eastAsia="Arial"/>
          <w:color w:val="000000" w:themeColor="text1"/>
          <w:szCs w:val="22"/>
        </w:rPr>
        <w:t xml:space="preserve">W wyniku wykonania operacji i prawidłowej odpowiedzi z kodem 200 zwrotnie odesłane zostaną szczegóły żądanej </w:t>
      </w:r>
      <w:r w:rsidR="002B4FFF">
        <w:rPr>
          <w:rFonts w:eastAsia="Arial"/>
          <w:color w:val="000000" w:themeColor="text1"/>
          <w:szCs w:val="22"/>
        </w:rPr>
        <w:t>R</w:t>
      </w:r>
      <w:r w:rsidRPr="777206FB">
        <w:rPr>
          <w:rFonts w:eastAsia="Arial"/>
          <w:color w:val="000000" w:themeColor="text1"/>
          <w:szCs w:val="22"/>
        </w:rPr>
        <w:t xml:space="preserve">ecepty na </w:t>
      </w:r>
      <w:r w:rsidR="002B4FFF">
        <w:rPr>
          <w:rFonts w:eastAsia="Arial"/>
          <w:color w:val="000000" w:themeColor="text1"/>
          <w:szCs w:val="22"/>
        </w:rPr>
        <w:t>R</w:t>
      </w:r>
      <w:r w:rsidRPr="777206FB">
        <w:rPr>
          <w:rFonts w:eastAsia="Arial"/>
          <w:color w:val="000000" w:themeColor="text1"/>
          <w:szCs w:val="22"/>
        </w:rPr>
        <w:t>uch.</w:t>
      </w:r>
    </w:p>
    <w:p w14:paraId="750C61D9" w14:textId="16F71920" w:rsidR="008D6EE5" w:rsidRDefault="56239B3C" w:rsidP="00AF6E22">
      <w:pPr>
        <w:pStyle w:val="Legenda"/>
      </w:pPr>
      <w:bookmarkStart w:id="67" w:name="_Toc170820912"/>
      <w:r>
        <w:t xml:space="preserve">Tabela </w:t>
      </w:r>
      <w:r w:rsidR="008D6EE5">
        <w:fldChar w:fldCharType="begin"/>
      </w:r>
      <w:r w:rsidR="008D6EE5">
        <w:instrText>SEQ Tabela \* ARABIC</w:instrText>
      </w:r>
      <w:r w:rsidR="008D6EE5">
        <w:fldChar w:fldCharType="separate"/>
      </w:r>
      <w:r w:rsidR="004D4679">
        <w:rPr>
          <w:noProof/>
        </w:rPr>
        <w:t>7</w:t>
      </w:r>
      <w:r w:rsidR="008D6EE5">
        <w:fldChar w:fldCharType="end"/>
      </w:r>
      <w:r>
        <w:t xml:space="preserve"> </w:t>
      </w:r>
      <w:r w:rsidR="364679DB">
        <w:t>P</w:t>
      </w:r>
      <w:r>
        <w:t>arametr</w:t>
      </w:r>
      <w:r w:rsidR="364679DB">
        <w:t>y</w:t>
      </w:r>
      <w:r>
        <w:t xml:space="preserve"> biznesow</w:t>
      </w:r>
      <w:r w:rsidR="364679DB">
        <w:t xml:space="preserve">e </w:t>
      </w:r>
      <w:r w:rsidR="66F934CE">
        <w:t xml:space="preserve">żądania </w:t>
      </w:r>
      <w:r w:rsidR="364679DB">
        <w:t>przekazywane</w:t>
      </w:r>
      <w:r>
        <w:t xml:space="preserve"> </w:t>
      </w:r>
      <w:r w:rsidR="0017A907">
        <w:t xml:space="preserve">w </w:t>
      </w:r>
      <w:proofErr w:type="spellStart"/>
      <w:r w:rsidR="0017A907">
        <w:t>header</w:t>
      </w:r>
      <w:proofErr w:type="spellEnd"/>
      <w:r w:rsidR="0017A907">
        <w:t xml:space="preserve"> </w:t>
      </w:r>
      <w:r>
        <w:t>w metodzie GET /</w:t>
      </w:r>
      <w:proofErr w:type="spellStart"/>
      <w:r>
        <w:t>rnr</w:t>
      </w:r>
      <w:proofErr w:type="spellEnd"/>
      <w:r>
        <w:t>/recepta.</w:t>
      </w:r>
      <w:bookmarkEnd w:id="67"/>
    </w:p>
    <w:tbl>
      <w:tblPr>
        <w:tblStyle w:val="Tabela-Siatka"/>
        <w:tblW w:w="9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2"/>
        <w:gridCol w:w="1275"/>
        <w:gridCol w:w="1651"/>
        <w:gridCol w:w="1942"/>
        <w:gridCol w:w="2640"/>
      </w:tblGrid>
      <w:tr w:rsidR="4811E045" w14:paraId="749DF3D8" w14:textId="77777777" w:rsidTr="008C52A4">
        <w:trPr>
          <w:trHeight w:val="300"/>
        </w:trPr>
        <w:tc>
          <w:tcPr>
            <w:tcW w:w="1552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53AE3773" w14:textId="79B8FFD8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Nazwa parametru</w:t>
            </w:r>
          </w:p>
        </w:tc>
        <w:tc>
          <w:tcPr>
            <w:tcW w:w="1275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211AD986" w14:textId="5949B387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Typ</w:t>
            </w:r>
          </w:p>
        </w:tc>
        <w:tc>
          <w:tcPr>
            <w:tcW w:w="1651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393EEBB4" w14:textId="36EB0E65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Wymagalność</w:t>
            </w:r>
          </w:p>
        </w:tc>
        <w:tc>
          <w:tcPr>
            <w:tcW w:w="1942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75C355C9" w14:textId="5A9D00C1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Przykładowa wartość</w:t>
            </w:r>
          </w:p>
        </w:tc>
        <w:tc>
          <w:tcPr>
            <w:tcW w:w="2640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360C2F10" w14:textId="516C261E" w:rsidR="4811E045" w:rsidRDefault="4811E045" w:rsidP="00551EB1">
            <w:pPr>
              <w:pStyle w:val="Tabelanagwekdolewej"/>
              <w:rPr>
                <w:rFonts w:eastAsia="Arial"/>
              </w:rPr>
            </w:pPr>
            <w:r w:rsidRPr="4811E045">
              <w:rPr>
                <w:rFonts w:eastAsia="Arial"/>
              </w:rPr>
              <w:t>Opis</w:t>
            </w:r>
          </w:p>
        </w:tc>
      </w:tr>
      <w:tr w:rsidR="4811E045" w14:paraId="625AFD69" w14:textId="77777777" w:rsidTr="008C52A4">
        <w:trPr>
          <w:trHeight w:val="300"/>
        </w:trPr>
        <w:tc>
          <w:tcPr>
            <w:tcW w:w="1552" w:type="dxa"/>
            <w:tcMar>
              <w:left w:w="105" w:type="dxa"/>
              <w:right w:w="105" w:type="dxa"/>
            </w:tcMar>
          </w:tcPr>
          <w:p w14:paraId="5A072908" w14:textId="72DF03DA" w:rsidR="3FED089F" w:rsidRDefault="3FED089F" w:rsidP="007C0155">
            <w:pPr>
              <w:pStyle w:val="tabelanormalny"/>
            </w:pPr>
            <w:proofErr w:type="spellStart"/>
            <w:r w:rsidRPr="4811E045">
              <w:t>idPacjenta</w:t>
            </w:r>
            <w:proofErr w:type="spellEnd"/>
          </w:p>
        </w:tc>
        <w:tc>
          <w:tcPr>
            <w:tcW w:w="1275" w:type="dxa"/>
            <w:tcMar>
              <w:left w:w="105" w:type="dxa"/>
              <w:right w:w="105" w:type="dxa"/>
            </w:tcMar>
          </w:tcPr>
          <w:p w14:paraId="643D5C6D" w14:textId="6EDA0138" w:rsidR="4811E045" w:rsidRDefault="4811E045" w:rsidP="007C0155">
            <w:pPr>
              <w:pStyle w:val="tabelanormalny"/>
            </w:pPr>
            <w:r w:rsidRPr="4811E045">
              <w:t>string</w:t>
            </w:r>
          </w:p>
        </w:tc>
        <w:tc>
          <w:tcPr>
            <w:tcW w:w="1651" w:type="dxa"/>
            <w:tcMar>
              <w:left w:w="105" w:type="dxa"/>
              <w:right w:w="105" w:type="dxa"/>
            </w:tcMar>
          </w:tcPr>
          <w:p w14:paraId="2EFB80E6" w14:textId="6E4B5415" w:rsidR="1D06475F" w:rsidRDefault="1D06475F" w:rsidP="007C0155">
            <w:pPr>
              <w:pStyle w:val="tabelanormalny"/>
            </w:pPr>
            <w:r w:rsidRPr="4811E045">
              <w:t>TAK</w:t>
            </w:r>
          </w:p>
        </w:tc>
        <w:tc>
          <w:tcPr>
            <w:tcW w:w="1942" w:type="dxa"/>
            <w:tcMar>
              <w:left w:w="105" w:type="dxa"/>
              <w:right w:w="105" w:type="dxa"/>
            </w:tcMar>
          </w:tcPr>
          <w:p w14:paraId="4AA71688" w14:textId="6B9B184A" w:rsidR="4811E045" w:rsidRDefault="401EF4B0" w:rsidP="007C0155">
            <w:pPr>
              <w:pStyle w:val="tabelanormalny"/>
            </w:pPr>
            <w:r w:rsidRPr="777206FB">
              <w:t>2.16.840.1.113883.3.4424.1.1.616:66061647637</w:t>
            </w:r>
          </w:p>
        </w:tc>
        <w:tc>
          <w:tcPr>
            <w:tcW w:w="2640" w:type="dxa"/>
            <w:tcMar>
              <w:left w:w="105" w:type="dxa"/>
              <w:right w:w="105" w:type="dxa"/>
            </w:tcMar>
          </w:tcPr>
          <w:p w14:paraId="63B543F5" w14:textId="1A63CBF5" w:rsidR="36EFA764" w:rsidRDefault="36EFA764" w:rsidP="007C0155">
            <w:pPr>
              <w:pStyle w:val="tabelanormalny"/>
            </w:pPr>
            <w:r w:rsidRPr="4811E045">
              <w:t>Identyfikator pacjenta w postaci OID.</w:t>
            </w:r>
          </w:p>
        </w:tc>
      </w:tr>
    </w:tbl>
    <w:p w14:paraId="1775CE22" w14:textId="0369DC3E" w:rsidR="00E46697" w:rsidRPr="00C93E94" w:rsidRDefault="00E46697" w:rsidP="4811E045">
      <w:pPr>
        <w:spacing w:line="312" w:lineRule="auto"/>
        <w:rPr>
          <w:rFonts w:eastAsia="Arial"/>
        </w:rPr>
      </w:pPr>
    </w:p>
    <w:p w14:paraId="2CCC2C9F" w14:textId="095A425F" w:rsidR="00E46697" w:rsidRPr="00C93E94" w:rsidRDefault="67402559" w:rsidP="00A651BA">
      <w:pPr>
        <w:pStyle w:val="Nagwek3"/>
        <w:rPr>
          <w:rFonts w:eastAsia="Arial"/>
          <w:sz w:val="22"/>
          <w:szCs w:val="22"/>
        </w:rPr>
      </w:pPr>
      <w:bookmarkStart w:id="68" w:name="_Toc170820887"/>
      <w:r>
        <w:t>Operacja pobrania listy Recept na Ruch – podstawowe dane</w:t>
      </w:r>
      <w:bookmarkEnd w:id="68"/>
    </w:p>
    <w:p w14:paraId="3AD9E729" w14:textId="37BA36B4" w:rsidR="00E46697" w:rsidRPr="00C93E94" w:rsidRDefault="0FCE8CDD" w:rsidP="4811E045">
      <w:pPr>
        <w:rPr>
          <w:rFonts w:eastAsia="Arial"/>
        </w:rPr>
      </w:pPr>
      <w:r w:rsidRPr="777206FB">
        <w:rPr>
          <w:rFonts w:eastAsia="Arial"/>
        </w:rPr>
        <w:t xml:space="preserve">Operacja pobrania listy </w:t>
      </w:r>
      <w:r w:rsidR="00A040FD" w:rsidRPr="002B4FFF">
        <w:rPr>
          <w:rFonts w:eastAsia="Arial"/>
        </w:rPr>
        <w:t>Recept Na Ruch</w:t>
      </w:r>
      <w:r w:rsidRPr="777206FB">
        <w:rPr>
          <w:rFonts w:eastAsia="Arial"/>
        </w:rPr>
        <w:t xml:space="preserve"> – podstawowe dane służy do pobrania </w:t>
      </w:r>
      <w:r w:rsidR="01BB2708" w:rsidRPr="777206FB">
        <w:rPr>
          <w:rFonts w:eastAsia="Arial"/>
        </w:rPr>
        <w:t xml:space="preserve">podstawowych danych </w:t>
      </w:r>
      <w:r w:rsidR="00A040FD" w:rsidRPr="002B4FFF">
        <w:rPr>
          <w:rFonts w:eastAsia="Arial"/>
        </w:rPr>
        <w:t>Recept Na Ruch</w:t>
      </w:r>
      <w:r w:rsidR="34F39650" w:rsidRPr="777206FB">
        <w:rPr>
          <w:rFonts w:eastAsia="Arial"/>
        </w:rPr>
        <w:t xml:space="preserve"> usługodawcy z podsystemu P1 SGO przy wykorzystaniu metody</w:t>
      </w:r>
      <w:r w:rsidR="001D4D9C">
        <w:rPr>
          <w:rFonts w:eastAsia="Arial"/>
        </w:rPr>
        <w:t xml:space="preserve"> </w:t>
      </w:r>
      <w:r w:rsidR="001D4D9C" w:rsidRPr="001D4D9C">
        <w:rPr>
          <w:rFonts w:eastAsia="Arial"/>
          <w:b/>
          <w:bCs/>
        </w:rPr>
        <w:t>GET</w:t>
      </w:r>
      <w:r w:rsidR="34F39650" w:rsidRPr="777206FB">
        <w:rPr>
          <w:rFonts w:eastAsia="Arial"/>
        </w:rPr>
        <w:t xml:space="preserve"> </w:t>
      </w:r>
      <w:r w:rsidR="34F39650" w:rsidRPr="777206FB">
        <w:rPr>
          <w:rFonts w:eastAsia="Arial"/>
          <w:b/>
          <w:bCs/>
        </w:rPr>
        <w:t>/</w:t>
      </w:r>
      <w:proofErr w:type="spellStart"/>
      <w:r w:rsidR="34F39650" w:rsidRPr="777206FB">
        <w:rPr>
          <w:rFonts w:eastAsia="Arial"/>
          <w:b/>
          <w:bCs/>
        </w:rPr>
        <w:t>rnr</w:t>
      </w:r>
      <w:proofErr w:type="spellEnd"/>
      <w:r w:rsidR="34F39650" w:rsidRPr="777206FB">
        <w:rPr>
          <w:rFonts w:eastAsia="Arial"/>
          <w:b/>
          <w:bCs/>
        </w:rPr>
        <w:t>/recepta/lista/</w:t>
      </w:r>
      <w:proofErr w:type="spellStart"/>
      <w:r w:rsidR="34F39650" w:rsidRPr="777206FB">
        <w:rPr>
          <w:rFonts w:eastAsia="Arial"/>
          <w:b/>
          <w:bCs/>
        </w:rPr>
        <w:t>podstawowe-dane</w:t>
      </w:r>
      <w:proofErr w:type="spellEnd"/>
      <w:r w:rsidR="6DD48875" w:rsidRPr="777206FB">
        <w:rPr>
          <w:rFonts w:eastAsia="Arial"/>
        </w:rPr>
        <w:t>.</w:t>
      </w:r>
      <w:r w:rsidR="6DD48875" w:rsidRPr="777206FB">
        <w:rPr>
          <w:rFonts w:eastAsia="Arial"/>
          <w:b/>
          <w:bCs/>
        </w:rPr>
        <w:t xml:space="preserve"> </w:t>
      </w:r>
      <w:r w:rsidR="6DD48875" w:rsidRPr="777206FB">
        <w:rPr>
          <w:rFonts w:eastAsia="Arial"/>
        </w:rPr>
        <w:t xml:space="preserve">Do wywołania operacji niezbędny jest </w:t>
      </w:r>
      <w:proofErr w:type="spellStart"/>
      <w:r w:rsidR="6DD48875" w:rsidRPr="777206FB">
        <w:rPr>
          <w:rFonts w:eastAsia="Arial"/>
        </w:rPr>
        <w:t>token</w:t>
      </w:r>
      <w:proofErr w:type="spellEnd"/>
      <w:r w:rsidR="6DD48875" w:rsidRPr="777206FB">
        <w:rPr>
          <w:rFonts w:eastAsia="Arial"/>
        </w:rPr>
        <w:t xml:space="preserve"> uwierzytelniający uzyskany z metody /</w:t>
      </w:r>
      <w:proofErr w:type="spellStart"/>
      <w:r w:rsidR="6DD48875" w:rsidRPr="777206FB">
        <w:rPr>
          <w:rFonts w:eastAsia="Arial"/>
        </w:rPr>
        <w:t>token</w:t>
      </w:r>
      <w:proofErr w:type="spellEnd"/>
      <w:r w:rsidR="6DD48875" w:rsidRPr="777206FB">
        <w:rPr>
          <w:rFonts w:eastAsia="Arial"/>
        </w:rPr>
        <w:t>.</w:t>
      </w:r>
    </w:p>
    <w:p w14:paraId="430B0601" w14:textId="2DC5E3CE" w:rsidR="00E46697" w:rsidRPr="00C93E94" w:rsidRDefault="22DAAEEB" w:rsidP="00466083">
      <w:pPr>
        <w:spacing w:line="288" w:lineRule="auto"/>
        <w:rPr>
          <w:rFonts w:eastAsia="Arial"/>
          <w:color w:val="000000" w:themeColor="text1"/>
          <w:szCs w:val="22"/>
        </w:rPr>
      </w:pPr>
      <w:r w:rsidRPr="777206FB">
        <w:rPr>
          <w:rFonts w:eastAsia="Arial"/>
          <w:color w:val="000000" w:themeColor="text1"/>
          <w:szCs w:val="22"/>
        </w:rPr>
        <w:t xml:space="preserve">W wyniku wykonania operacji i prawidłowej odpowiedzi z kodem 200 zwrotnie odesłana zostanie lista zawierająca podstawowe dane </w:t>
      </w:r>
      <w:r w:rsidR="008D2191" w:rsidRPr="002B4FFF">
        <w:rPr>
          <w:rFonts w:eastAsia="Arial"/>
          <w:color w:val="000000" w:themeColor="text1"/>
          <w:szCs w:val="22"/>
        </w:rPr>
        <w:t>Recept Na Ruch</w:t>
      </w:r>
      <w:r w:rsidRPr="777206FB">
        <w:rPr>
          <w:rFonts w:eastAsia="Arial"/>
          <w:color w:val="000000" w:themeColor="text1"/>
          <w:szCs w:val="22"/>
        </w:rPr>
        <w:t xml:space="preserve"> dla</w:t>
      </w:r>
      <w:r w:rsidR="7DAA77D0" w:rsidRPr="777206FB">
        <w:rPr>
          <w:rFonts w:eastAsia="Arial"/>
          <w:color w:val="000000" w:themeColor="text1"/>
          <w:szCs w:val="22"/>
        </w:rPr>
        <w:t xml:space="preserve"> </w:t>
      </w:r>
      <w:r w:rsidRPr="777206FB">
        <w:rPr>
          <w:rFonts w:eastAsia="Arial"/>
          <w:color w:val="000000" w:themeColor="text1"/>
          <w:szCs w:val="22"/>
        </w:rPr>
        <w:t>usługodawcy.</w:t>
      </w:r>
    </w:p>
    <w:p w14:paraId="767EF0AB" w14:textId="76DDA25B" w:rsidR="00466083" w:rsidRDefault="66F934CE" w:rsidP="00AF6E22">
      <w:pPr>
        <w:pStyle w:val="Legenda"/>
      </w:pPr>
      <w:bookmarkStart w:id="69" w:name="_Toc170820913"/>
      <w:r>
        <w:t xml:space="preserve">Tabela </w:t>
      </w:r>
      <w:r w:rsidR="00466083">
        <w:fldChar w:fldCharType="begin"/>
      </w:r>
      <w:r w:rsidR="00466083">
        <w:instrText>SEQ Tabela \* ARABIC</w:instrText>
      </w:r>
      <w:r w:rsidR="00466083">
        <w:fldChar w:fldCharType="separate"/>
      </w:r>
      <w:r w:rsidR="004D4679">
        <w:rPr>
          <w:noProof/>
        </w:rPr>
        <w:t>8</w:t>
      </w:r>
      <w:r w:rsidR="00466083">
        <w:fldChar w:fldCharType="end"/>
      </w:r>
      <w:r>
        <w:t xml:space="preserve"> Parametry biznesowe żądania przekazywane </w:t>
      </w:r>
      <w:proofErr w:type="spellStart"/>
      <w:r w:rsidR="2C97D6D1">
        <w:t>query</w:t>
      </w:r>
      <w:proofErr w:type="spellEnd"/>
      <w:r w:rsidR="2C97D6D1">
        <w:t xml:space="preserve"> </w:t>
      </w:r>
      <w:r>
        <w:t>w metodzie GET /</w:t>
      </w:r>
      <w:proofErr w:type="spellStart"/>
      <w:r>
        <w:t>rnr</w:t>
      </w:r>
      <w:proofErr w:type="spellEnd"/>
      <w:r>
        <w:t>/recepta/lista/</w:t>
      </w:r>
      <w:proofErr w:type="spellStart"/>
      <w:r>
        <w:t>podstawowe-dane</w:t>
      </w:r>
      <w:bookmarkEnd w:id="69"/>
      <w:proofErr w:type="spellEnd"/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288"/>
        <w:gridCol w:w="972"/>
        <w:gridCol w:w="1578"/>
        <w:gridCol w:w="3330"/>
        <w:gridCol w:w="1888"/>
      </w:tblGrid>
      <w:tr w:rsidR="777206FB" w14:paraId="1C179F13" w14:textId="77777777" w:rsidTr="008C52A4">
        <w:trPr>
          <w:trHeight w:val="300"/>
        </w:trPr>
        <w:tc>
          <w:tcPr>
            <w:tcW w:w="1288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1896FBC4" w14:textId="79B8FFD8" w:rsidR="777206FB" w:rsidRDefault="777206FB" w:rsidP="00551EB1">
            <w:pPr>
              <w:pStyle w:val="Tabelanagwekdolewej"/>
              <w:rPr>
                <w:rFonts w:eastAsia="Arial"/>
              </w:rPr>
            </w:pPr>
            <w:r w:rsidRPr="777206FB">
              <w:rPr>
                <w:rFonts w:eastAsia="Arial"/>
              </w:rPr>
              <w:t>Nazwa parametru</w:t>
            </w:r>
          </w:p>
        </w:tc>
        <w:tc>
          <w:tcPr>
            <w:tcW w:w="972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57A94A02" w14:textId="5949B387" w:rsidR="777206FB" w:rsidRDefault="777206FB" w:rsidP="00551EB1">
            <w:pPr>
              <w:pStyle w:val="Tabelanagwekdolewej"/>
              <w:rPr>
                <w:rFonts w:eastAsia="Arial"/>
              </w:rPr>
            </w:pPr>
            <w:r w:rsidRPr="777206FB">
              <w:rPr>
                <w:rFonts w:eastAsia="Arial"/>
              </w:rPr>
              <w:t>Typ</w:t>
            </w:r>
          </w:p>
        </w:tc>
        <w:tc>
          <w:tcPr>
            <w:tcW w:w="1578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4A6CB855" w14:textId="36EB0E65" w:rsidR="777206FB" w:rsidRDefault="777206FB" w:rsidP="00551EB1">
            <w:pPr>
              <w:pStyle w:val="Tabelanagwekdolewej"/>
              <w:rPr>
                <w:rFonts w:eastAsia="Arial"/>
              </w:rPr>
            </w:pPr>
            <w:r w:rsidRPr="777206FB">
              <w:rPr>
                <w:rFonts w:eastAsia="Arial"/>
              </w:rPr>
              <w:t>Wymagalność</w:t>
            </w:r>
          </w:p>
        </w:tc>
        <w:tc>
          <w:tcPr>
            <w:tcW w:w="3330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25A8A766" w14:textId="5A9D00C1" w:rsidR="777206FB" w:rsidRDefault="777206FB" w:rsidP="00551EB1">
            <w:pPr>
              <w:pStyle w:val="Tabelanagwekdolewej"/>
              <w:rPr>
                <w:rFonts w:eastAsia="Arial"/>
              </w:rPr>
            </w:pPr>
            <w:r w:rsidRPr="777206FB">
              <w:rPr>
                <w:rFonts w:eastAsia="Arial"/>
              </w:rPr>
              <w:t>Przykładowa wartość</w:t>
            </w:r>
          </w:p>
        </w:tc>
        <w:tc>
          <w:tcPr>
            <w:tcW w:w="1888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01160E3A" w14:textId="516C261E" w:rsidR="777206FB" w:rsidRDefault="777206FB" w:rsidP="00551EB1">
            <w:pPr>
              <w:pStyle w:val="Tabelanagwekdolewej"/>
              <w:rPr>
                <w:rFonts w:eastAsia="Arial"/>
              </w:rPr>
            </w:pPr>
            <w:r w:rsidRPr="777206FB">
              <w:rPr>
                <w:rFonts w:eastAsia="Arial"/>
              </w:rPr>
              <w:t>Opis</w:t>
            </w:r>
          </w:p>
        </w:tc>
      </w:tr>
      <w:tr w:rsidR="777206FB" w14:paraId="34CE47B6" w14:textId="77777777" w:rsidTr="008C52A4">
        <w:trPr>
          <w:trHeight w:val="300"/>
        </w:trPr>
        <w:tc>
          <w:tcPr>
            <w:tcW w:w="1288" w:type="dxa"/>
            <w:tcMar>
              <w:left w:w="105" w:type="dxa"/>
              <w:right w:w="105" w:type="dxa"/>
            </w:tcMar>
          </w:tcPr>
          <w:p w14:paraId="54C3B9C3" w14:textId="7DA99529" w:rsidR="5D693E22" w:rsidRDefault="5D693E22" w:rsidP="007C0155">
            <w:pPr>
              <w:pStyle w:val="tabelanormalny"/>
            </w:pPr>
            <w:proofErr w:type="spellStart"/>
            <w:r w:rsidRPr="777206FB">
              <w:t>kodMUS</w:t>
            </w:r>
            <w:proofErr w:type="spellEnd"/>
          </w:p>
        </w:tc>
        <w:tc>
          <w:tcPr>
            <w:tcW w:w="972" w:type="dxa"/>
            <w:tcMar>
              <w:left w:w="105" w:type="dxa"/>
              <w:right w:w="105" w:type="dxa"/>
            </w:tcMar>
          </w:tcPr>
          <w:p w14:paraId="6BC20A87" w14:textId="6EDA0138" w:rsidR="777206FB" w:rsidRDefault="777206FB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578" w:type="dxa"/>
            <w:tcMar>
              <w:left w:w="105" w:type="dxa"/>
              <w:right w:w="105" w:type="dxa"/>
            </w:tcMar>
          </w:tcPr>
          <w:p w14:paraId="2EDC86D1" w14:textId="34B5C759" w:rsidR="52CAA6FD" w:rsidRDefault="52CAA6FD" w:rsidP="007C0155">
            <w:pPr>
              <w:pStyle w:val="tabelanormalny"/>
            </w:pPr>
            <w:r w:rsidRPr="777206FB">
              <w:t>NIE</w:t>
            </w:r>
          </w:p>
        </w:tc>
        <w:tc>
          <w:tcPr>
            <w:tcW w:w="3330" w:type="dxa"/>
            <w:tcMar>
              <w:left w:w="105" w:type="dxa"/>
              <w:right w:w="105" w:type="dxa"/>
            </w:tcMar>
          </w:tcPr>
          <w:p w14:paraId="5496FBF6" w14:textId="532C1D6A" w:rsidR="52CAA6FD" w:rsidRDefault="000F25F9" w:rsidP="007C0155">
            <w:pPr>
              <w:pStyle w:val="tabelanormalny"/>
            </w:pPr>
            <w:r>
              <w:t>001</w:t>
            </w:r>
          </w:p>
        </w:tc>
        <w:tc>
          <w:tcPr>
            <w:tcW w:w="1888" w:type="dxa"/>
            <w:tcMar>
              <w:left w:w="105" w:type="dxa"/>
              <w:right w:w="105" w:type="dxa"/>
            </w:tcMar>
          </w:tcPr>
          <w:p w14:paraId="26FB35A5" w14:textId="06147E8A" w:rsidR="366D338A" w:rsidRDefault="000F25F9" w:rsidP="007C0155">
            <w:pPr>
              <w:pStyle w:val="tabelanormalny"/>
            </w:pPr>
            <w:r>
              <w:t>Kod miejsca udzielania świadczeń</w:t>
            </w:r>
            <w:r w:rsidR="366D338A" w:rsidRPr="777206FB">
              <w:t>.</w:t>
            </w:r>
          </w:p>
        </w:tc>
      </w:tr>
    </w:tbl>
    <w:p w14:paraId="48AD5839" w14:textId="016FAD3D" w:rsidR="4B3DDF3A" w:rsidRDefault="4B3DDF3A" w:rsidP="00FB4526">
      <w:pPr>
        <w:spacing w:before="240" w:line="288" w:lineRule="auto"/>
        <w:rPr>
          <w:rFonts w:eastAsia="Arial"/>
        </w:rPr>
      </w:pPr>
      <w:r w:rsidRPr="777206FB">
        <w:rPr>
          <w:rFonts w:eastAsia="Arial"/>
        </w:rPr>
        <w:t xml:space="preserve"> W </w:t>
      </w:r>
      <w:r w:rsidRPr="007C57D7">
        <w:rPr>
          <w:rFonts w:eastAsia="Arial"/>
          <w:color w:val="000000" w:themeColor="text1"/>
          <w:szCs w:val="22"/>
        </w:rPr>
        <w:t>odpowiedzi</w:t>
      </w:r>
      <w:r w:rsidRPr="777206FB">
        <w:rPr>
          <w:rFonts w:eastAsia="Arial"/>
        </w:rPr>
        <w:t xml:space="preserve"> zostanie przesłana lista </w:t>
      </w:r>
      <w:r w:rsidR="008C5B4E">
        <w:rPr>
          <w:rFonts w:eastAsia="Arial"/>
        </w:rPr>
        <w:t xml:space="preserve">podstawowych danych </w:t>
      </w:r>
      <w:r w:rsidR="002B2185">
        <w:rPr>
          <w:rFonts w:eastAsia="Arial"/>
        </w:rPr>
        <w:t>R</w:t>
      </w:r>
      <w:r w:rsidR="008C5B4E">
        <w:rPr>
          <w:rFonts w:eastAsia="Arial"/>
        </w:rPr>
        <w:t>ecepty na Ruc</w:t>
      </w:r>
      <w:r w:rsidR="002B2185">
        <w:rPr>
          <w:rFonts w:eastAsia="Arial"/>
        </w:rPr>
        <w:t>h.</w:t>
      </w:r>
    </w:p>
    <w:p w14:paraId="6EB8E3F0" w14:textId="20E08E83" w:rsidR="00E2697A" w:rsidRDefault="2D9CD3A4" w:rsidP="00AF6E22">
      <w:pPr>
        <w:pStyle w:val="Legenda"/>
      </w:pPr>
      <w:bookmarkStart w:id="70" w:name="_Toc170820914"/>
      <w:r>
        <w:t xml:space="preserve">Tabela </w:t>
      </w:r>
      <w:r w:rsidR="30A44D0F">
        <w:fldChar w:fldCharType="begin"/>
      </w:r>
      <w:r w:rsidR="30A44D0F">
        <w:instrText>SEQ Tabela \* ARABIC</w:instrText>
      </w:r>
      <w:r w:rsidR="30A44D0F">
        <w:fldChar w:fldCharType="separate"/>
      </w:r>
      <w:r w:rsidR="004D4679">
        <w:rPr>
          <w:noProof/>
        </w:rPr>
        <w:t>9</w:t>
      </w:r>
      <w:r w:rsidR="30A44D0F">
        <w:fldChar w:fldCharType="end"/>
      </w:r>
      <w:r>
        <w:t xml:space="preserve"> Opis</w:t>
      </w:r>
      <w:r w:rsidR="2F1CF900">
        <w:t>y</w:t>
      </w:r>
      <w:r>
        <w:t xml:space="preserve"> parametrów odpowiedzi pobrania listy </w:t>
      </w:r>
      <w:r w:rsidR="0BE7F41B">
        <w:t xml:space="preserve">podstawowych danych </w:t>
      </w:r>
      <w:r>
        <w:t>recept na ruch</w:t>
      </w:r>
      <w:bookmarkEnd w:id="70"/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2533"/>
        <w:gridCol w:w="873"/>
        <w:gridCol w:w="1306"/>
        <w:gridCol w:w="2707"/>
        <w:gridCol w:w="1637"/>
      </w:tblGrid>
      <w:tr w:rsidR="777206FB" w14:paraId="0B0A5DD9" w14:textId="77777777" w:rsidTr="4B4A965F">
        <w:trPr>
          <w:trHeight w:val="300"/>
        </w:trPr>
        <w:tc>
          <w:tcPr>
            <w:tcW w:w="2586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0DA339D3" w14:textId="79B8FFD8" w:rsidR="777206FB" w:rsidRDefault="777206FB" w:rsidP="00551EB1">
            <w:pPr>
              <w:pStyle w:val="Tabelanagwekdolewej"/>
              <w:rPr>
                <w:rFonts w:eastAsia="Arial"/>
              </w:rPr>
            </w:pPr>
            <w:r w:rsidRPr="777206FB">
              <w:rPr>
                <w:rFonts w:eastAsia="Arial"/>
              </w:rPr>
              <w:t>Nazwa parametru</w:t>
            </w:r>
          </w:p>
        </w:tc>
        <w:tc>
          <w:tcPr>
            <w:tcW w:w="855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1B20EDB8" w14:textId="5949B387" w:rsidR="777206FB" w:rsidRDefault="777206FB" w:rsidP="00551EB1">
            <w:pPr>
              <w:pStyle w:val="Tabelanagwekdolewej"/>
              <w:rPr>
                <w:rFonts w:eastAsia="Arial"/>
              </w:rPr>
            </w:pPr>
            <w:r w:rsidRPr="777206FB">
              <w:rPr>
                <w:rFonts w:eastAsia="Arial"/>
              </w:rPr>
              <w:t>Typ</w:t>
            </w:r>
          </w:p>
        </w:tc>
        <w:tc>
          <w:tcPr>
            <w:tcW w:w="1238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12907AEA" w14:textId="36EB0E65" w:rsidR="777206FB" w:rsidRDefault="777206FB" w:rsidP="00551EB1">
            <w:pPr>
              <w:pStyle w:val="Tabelanagwekdolewej"/>
              <w:rPr>
                <w:rFonts w:eastAsia="Arial"/>
              </w:rPr>
            </w:pPr>
            <w:r w:rsidRPr="777206FB">
              <w:rPr>
                <w:rFonts w:eastAsia="Arial"/>
              </w:rPr>
              <w:t>Wymagalność</w:t>
            </w:r>
          </w:p>
        </w:tc>
        <w:tc>
          <w:tcPr>
            <w:tcW w:w="2783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79D6077C" w14:textId="5A9D00C1" w:rsidR="777206FB" w:rsidRDefault="777206FB" w:rsidP="00551EB1">
            <w:pPr>
              <w:pStyle w:val="Tabelanagwekdolewej"/>
              <w:rPr>
                <w:rFonts w:eastAsia="Arial"/>
              </w:rPr>
            </w:pPr>
            <w:r w:rsidRPr="777206FB">
              <w:rPr>
                <w:rFonts w:eastAsia="Arial"/>
              </w:rPr>
              <w:t>Przykładowa wartość</w:t>
            </w:r>
          </w:p>
        </w:tc>
        <w:tc>
          <w:tcPr>
            <w:tcW w:w="1594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2330C3F9" w14:textId="516C261E" w:rsidR="777206FB" w:rsidRDefault="777206FB" w:rsidP="00551EB1">
            <w:pPr>
              <w:pStyle w:val="Tabelanagwekdolewej"/>
              <w:rPr>
                <w:rFonts w:eastAsia="Arial"/>
              </w:rPr>
            </w:pPr>
            <w:r w:rsidRPr="777206FB">
              <w:rPr>
                <w:rFonts w:eastAsia="Arial"/>
              </w:rPr>
              <w:t>Opis</w:t>
            </w:r>
          </w:p>
        </w:tc>
      </w:tr>
      <w:tr w:rsidR="777206FB" w14:paraId="437134A1" w14:textId="77777777" w:rsidTr="4B4A965F">
        <w:trPr>
          <w:trHeight w:val="300"/>
        </w:trPr>
        <w:tc>
          <w:tcPr>
            <w:tcW w:w="2586" w:type="dxa"/>
            <w:tcMar>
              <w:left w:w="105" w:type="dxa"/>
              <w:right w:w="105" w:type="dxa"/>
            </w:tcMar>
          </w:tcPr>
          <w:p w14:paraId="4CDFCD8C" w14:textId="7DB42767" w:rsidR="70BDE026" w:rsidRDefault="70BDE026" w:rsidP="007C0155">
            <w:pPr>
              <w:pStyle w:val="tabelanormalny"/>
            </w:pPr>
            <w:r w:rsidRPr="777206FB">
              <w:t>identyfikator</w:t>
            </w:r>
          </w:p>
        </w:tc>
        <w:tc>
          <w:tcPr>
            <w:tcW w:w="855" w:type="dxa"/>
            <w:tcMar>
              <w:left w:w="105" w:type="dxa"/>
              <w:right w:w="105" w:type="dxa"/>
            </w:tcMar>
          </w:tcPr>
          <w:p w14:paraId="7666D210" w14:textId="6EDA0138" w:rsidR="777206FB" w:rsidRDefault="777206FB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238" w:type="dxa"/>
            <w:tcMar>
              <w:left w:w="105" w:type="dxa"/>
              <w:right w:w="105" w:type="dxa"/>
            </w:tcMar>
          </w:tcPr>
          <w:p w14:paraId="3C511D10" w14:textId="34B5C759" w:rsidR="777206FB" w:rsidRDefault="777206FB" w:rsidP="007C0155">
            <w:pPr>
              <w:pStyle w:val="tabelanormalny"/>
            </w:pPr>
            <w:r w:rsidRPr="777206FB">
              <w:t>NIE</w:t>
            </w:r>
          </w:p>
        </w:tc>
        <w:tc>
          <w:tcPr>
            <w:tcW w:w="2783" w:type="dxa"/>
            <w:tcMar>
              <w:left w:w="105" w:type="dxa"/>
              <w:right w:w="105" w:type="dxa"/>
            </w:tcMar>
          </w:tcPr>
          <w:p w14:paraId="7B630EB2" w14:textId="355EFC20" w:rsidR="777206FB" w:rsidRDefault="777206FB" w:rsidP="007C0155">
            <w:pPr>
              <w:pStyle w:val="tabelanormalny"/>
            </w:pPr>
            <w:r w:rsidRPr="777206FB">
              <w:t>2.16.840.1.113883.3.4424.2.3.3</w:t>
            </w:r>
          </w:p>
        </w:tc>
        <w:tc>
          <w:tcPr>
            <w:tcW w:w="1594" w:type="dxa"/>
            <w:tcMar>
              <w:left w:w="105" w:type="dxa"/>
              <w:right w:w="105" w:type="dxa"/>
            </w:tcMar>
          </w:tcPr>
          <w:p w14:paraId="789D2AAE" w14:textId="7A941CB5" w:rsidR="777206FB" w:rsidRDefault="777206FB" w:rsidP="007C0155">
            <w:pPr>
              <w:pStyle w:val="tabelanormalny"/>
            </w:pPr>
            <w:r w:rsidRPr="777206FB">
              <w:t>Identyfikator MUŚ usługodawcy w postaci OID.</w:t>
            </w:r>
          </w:p>
        </w:tc>
      </w:tr>
      <w:tr w:rsidR="777206FB" w14:paraId="409D0758" w14:textId="77777777" w:rsidTr="4B4A965F">
        <w:trPr>
          <w:trHeight w:val="300"/>
        </w:trPr>
        <w:tc>
          <w:tcPr>
            <w:tcW w:w="2586" w:type="dxa"/>
            <w:tcMar>
              <w:left w:w="105" w:type="dxa"/>
              <w:right w:w="105" w:type="dxa"/>
            </w:tcMar>
          </w:tcPr>
          <w:p w14:paraId="61E43BF0" w14:textId="3705744A" w:rsidR="226DB0FC" w:rsidRDefault="226DB0FC" w:rsidP="007C0155">
            <w:pPr>
              <w:pStyle w:val="tabelanormalny"/>
            </w:pPr>
            <w:proofErr w:type="spellStart"/>
            <w:r w:rsidRPr="777206FB">
              <w:t>dataStartu</w:t>
            </w:r>
            <w:proofErr w:type="spellEnd"/>
          </w:p>
        </w:tc>
        <w:tc>
          <w:tcPr>
            <w:tcW w:w="855" w:type="dxa"/>
            <w:tcMar>
              <w:left w:w="105" w:type="dxa"/>
              <w:right w:w="105" w:type="dxa"/>
            </w:tcMar>
          </w:tcPr>
          <w:p w14:paraId="305A3D77" w14:textId="7D38BD0F" w:rsidR="67792C91" w:rsidRDefault="67792C91" w:rsidP="007C0155">
            <w:pPr>
              <w:pStyle w:val="tabelanormalny"/>
            </w:pPr>
            <w:proofErr w:type="spellStart"/>
            <w:r w:rsidRPr="777206FB">
              <w:t>date</w:t>
            </w:r>
            <w:proofErr w:type="spellEnd"/>
          </w:p>
        </w:tc>
        <w:tc>
          <w:tcPr>
            <w:tcW w:w="1238" w:type="dxa"/>
            <w:tcMar>
              <w:left w:w="105" w:type="dxa"/>
              <w:right w:w="105" w:type="dxa"/>
            </w:tcMar>
          </w:tcPr>
          <w:p w14:paraId="05212D8A" w14:textId="27825AE4" w:rsidR="777206FB" w:rsidRDefault="777206FB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783" w:type="dxa"/>
            <w:tcMar>
              <w:left w:w="105" w:type="dxa"/>
              <w:right w:w="105" w:type="dxa"/>
            </w:tcMar>
          </w:tcPr>
          <w:p w14:paraId="4C8964D6" w14:textId="0C768075" w:rsidR="777206FB" w:rsidRDefault="777206FB" w:rsidP="007C0155">
            <w:pPr>
              <w:pStyle w:val="tabelanormalny"/>
            </w:pPr>
            <w:r w:rsidRPr="777206FB">
              <w:t>2023-07-27</w:t>
            </w:r>
          </w:p>
        </w:tc>
        <w:tc>
          <w:tcPr>
            <w:tcW w:w="1594" w:type="dxa"/>
            <w:tcMar>
              <w:left w:w="105" w:type="dxa"/>
              <w:right w:w="105" w:type="dxa"/>
            </w:tcMar>
          </w:tcPr>
          <w:p w14:paraId="1A790467" w14:textId="06846C38" w:rsidR="777206FB" w:rsidRDefault="777206FB" w:rsidP="007C0155">
            <w:pPr>
              <w:pStyle w:val="tabelanormalny"/>
            </w:pPr>
            <w:r w:rsidRPr="777206FB">
              <w:t>Data rozpoczęcia pierwszego cyklu ćwiczeń.</w:t>
            </w:r>
          </w:p>
        </w:tc>
      </w:tr>
      <w:tr w:rsidR="777206FB" w14:paraId="2A77D088" w14:textId="77777777" w:rsidTr="4B4A965F">
        <w:trPr>
          <w:trHeight w:val="300"/>
        </w:trPr>
        <w:tc>
          <w:tcPr>
            <w:tcW w:w="2586" w:type="dxa"/>
            <w:tcMar>
              <w:left w:w="105" w:type="dxa"/>
              <w:right w:w="105" w:type="dxa"/>
            </w:tcMar>
          </w:tcPr>
          <w:p w14:paraId="1B59C94A" w14:textId="3FCB7346" w:rsidR="226DB0FC" w:rsidRDefault="226DB0FC" w:rsidP="007C0155">
            <w:pPr>
              <w:pStyle w:val="tabelanormalny"/>
            </w:pPr>
            <w:proofErr w:type="spellStart"/>
            <w:r w:rsidRPr="777206FB">
              <w:t>dataWystawienia</w:t>
            </w:r>
            <w:proofErr w:type="spellEnd"/>
          </w:p>
        </w:tc>
        <w:tc>
          <w:tcPr>
            <w:tcW w:w="855" w:type="dxa"/>
            <w:tcMar>
              <w:left w:w="105" w:type="dxa"/>
              <w:right w:w="105" w:type="dxa"/>
            </w:tcMar>
          </w:tcPr>
          <w:p w14:paraId="059E70B5" w14:textId="245EDFD2" w:rsidR="6342600F" w:rsidRDefault="6342600F" w:rsidP="007C0155">
            <w:pPr>
              <w:pStyle w:val="tabelanormalny"/>
            </w:pPr>
            <w:proofErr w:type="spellStart"/>
            <w:r w:rsidRPr="777206FB">
              <w:t>datetime</w:t>
            </w:r>
            <w:proofErr w:type="spellEnd"/>
          </w:p>
        </w:tc>
        <w:tc>
          <w:tcPr>
            <w:tcW w:w="1238" w:type="dxa"/>
            <w:tcMar>
              <w:left w:w="105" w:type="dxa"/>
              <w:right w:w="105" w:type="dxa"/>
            </w:tcMar>
          </w:tcPr>
          <w:p w14:paraId="7E0910A4" w14:textId="1C30A55C" w:rsidR="777206FB" w:rsidRDefault="777206FB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783" w:type="dxa"/>
            <w:tcMar>
              <w:left w:w="105" w:type="dxa"/>
              <w:right w:w="105" w:type="dxa"/>
            </w:tcMar>
          </w:tcPr>
          <w:p w14:paraId="4687A9CB" w14:textId="5AE6A6A2" w:rsidR="777206FB" w:rsidRDefault="777206FB" w:rsidP="007C0155">
            <w:pPr>
              <w:pStyle w:val="tabelanormalny"/>
            </w:pPr>
            <w:r w:rsidRPr="777206FB">
              <w:t>2023-07-27 12:30:24</w:t>
            </w:r>
          </w:p>
        </w:tc>
        <w:tc>
          <w:tcPr>
            <w:tcW w:w="1594" w:type="dxa"/>
            <w:tcMar>
              <w:left w:w="105" w:type="dxa"/>
              <w:right w:w="105" w:type="dxa"/>
            </w:tcMar>
          </w:tcPr>
          <w:p w14:paraId="0CCA5AAE" w14:textId="793C9091" w:rsidR="777206FB" w:rsidRDefault="777206FB" w:rsidP="007C0155">
            <w:pPr>
              <w:pStyle w:val="tabelanormalny"/>
            </w:pPr>
            <w:r w:rsidRPr="777206FB">
              <w:t xml:space="preserve">Data wystawienia </w:t>
            </w:r>
            <w:r w:rsidR="002B4FFF">
              <w:lastRenderedPageBreak/>
              <w:t>R</w:t>
            </w:r>
            <w:r w:rsidRPr="777206FB">
              <w:t xml:space="preserve">ecepty na </w:t>
            </w:r>
            <w:r w:rsidR="002B4FFF">
              <w:t>R</w:t>
            </w:r>
            <w:r w:rsidRPr="777206FB">
              <w:t>uch.</w:t>
            </w:r>
          </w:p>
        </w:tc>
      </w:tr>
      <w:tr w:rsidR="777206FB" w14:paraId="14D5BE5E" w14:textId="77777777" w:rsidTr="4B4A965F">
        <w:trPr>
          <w:trHeight w:val="300"/>
        </w:trPr>
        <w:tc>
          <w:tcPr>
            <w:tcW w:w="2586" w:type="dxa"/>
            <w:tcMar>
              <w:left w:w="105" w:type="dxa"/>
              <w:right w:w="105" w:type="dxa"/>
            </w:tcMar>
          </w:tcPr>
          <w:p w14:paraId="5DBA8BB9" w14:textId="46125B57" w:rsidR="226DB0FC" w:rsidRDefault="226DB0FC" w:rsidP="007C0155">
            <w:pPr>
              <w:pStyle w:val="tabelanormalny"/>
            </w:pPr>
            <w:r w:rsidRPr="777206FB">
              <w:lastRenderedPageBreak/>
              <w:t>status</w:t>
            </w:r>
          </w:p>
        </w:tc>
        <w:tc>
          <w:tcPr>
            <w:tcW w:w="855" w:type="dxa"/>
            <w:tcMar>
              <w:left w:w="105" w:type="dxa"/>
              <w:right w:w="105" w:type="dxa"/>
            </w:tcMar>
          </w:tcPr>
          <w:p w14:paraId="7943EE3D" w14:textId="46B981BF" w:rsidR="5C0A1633" w:rsidRDefault="5C0A1633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238" w:type="dxa"/>
            <w:tcMar>
              <w:left w:w="105" w:type="dxa"/>
              <w:right w:w="105" w:type="dxa"/>
            </w:tcMar>
          </w:tcPr>
          <w:p w14:paraId="7913E031" w14:textId="7F1B1AE7" w:rsidR="777206FB" w:rsidRDefault="777206FB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783" w:type="dxa"/>
            <w:tcMar>
              <w:left w:w="105" w:type="dxa"/>
              <w:right w:w="105" w:type="dxa"/>
            </w:tcMar>
          </w:tcPr>
          <w:p w14:paraId="7A4C17E7" w14:textId="5A8EDAA3" w:rsidR="777206FB" w:rsidRDefault="777206FB" w:rsidP="007C0155">
            <w:pPr>
              <w:pStyle w:val="tabelanormalny"/>
            </w:pPr>
            <w:r w:rsidRPr="777206FB">
              <w:t>WYSTAWIONA</w:t>
            </w:r>
          </w:p>
        </w:tc>
        <w:tc>
          <w:tcPr>
            <w:tcW w:w="1594" w:type="dxa"/>
            <w:tcMar>
              <w:left w:w="105" w:type="dxa"/>
              <w:right w:w="105" w:type="dxa"/>
            </w:tcMar>
          </w:tcPr>
          <w:p w14:paraId="7100C93C" w14:textId="5F3D22D4" w:rsidR="777206FB" w:rsidRDefault="777206FB" w:rsidP="007C0155">
            <w:pPr>
              <w:pStyle w:val="tabelanormalny"/>
            </w:pPr>
            <w:r w:rsidRPr="777206FB">
              <w:t xml:space="preserve">Status recepty - parametr przyjmuje wartość zgodnie z </w:t>
            </w:r>
            <w:r w:rsidRPr="777206FB">
              <w:rPr>
                <w:i/>
                <w:iCs/>
              </w:rPr>
              <w:t xml:space="preserve">"Słownik statusów recepty” </w:t>
            </w:r>
            <w:r w:rsidRPr="777206FB">
              <w:t>(patrz pkt. 5.1).</w:t>
            </w:r>
          </w:p>
        </w:tc>
      </w:tr>
      <w:tr w:rsidR="777206FB" w14:paraId="03ED4D36" w14:textId="77777777" w:rsidTr="4B4A965F">
        <w:trPr>
          <w:trHeight w:val="300"/>
        </w:trPr>
        <w:tc>
          <w:tcPr>
            <w:tcW w:w="2586" w:type="dxa"/>
            <w:tcMar>
              <w:left w:w="105" w:type="dxa"/>
              <w:right w:w="105" w:type="dxa"/>
            </w:tcMar>
          </w:tcPr>
          <w:p w14:paraId="1A886C16" w14:textId="5C82F032" w:rsidR="226DB0FC" w:rsidRDefault="226DB0FC" w:rsidP="007C0155">
            <w:pPr>
              <w:pStyle w:val="tabelanormalny"/>
            </w:pPr>
            <w:proofErr w:type="spellStart"/>
            <w:r w:rsidRPr="777206FB">
              <w:t>DanePacjenta</w:t>
            </w:r>
            <w:proofErr w:type="spellEnd"/>
            <w:r w:rsidRPr="777206FB">
              <w:t xml:space="preserve">. </w:t>
            </w:r>
            <w:proofErr w:type="spellStart"/>
            <w:r w:rsidRPr="777206FB">
              <w:t>identyfikatorRoot</w:t>
            </w:r>
            <w:proofErr w:type="spellEnd"/>
          </w:p>
        </w:tc>
        <w:tc>
          <w:tcPr>
            <w:tcW w:w="855" w:type="dxa"/>
            <w:tcMar>
              <w:left w:w="105" w:type="dxa"/>
              <w:right w:w="105" w:type="dxa"/>
            </w:tcMar>
          </w:tcPr>
          <w:p w14:paraId="0229C6DC" w14:textId="02139594" w:rsidR="777206FB" w:rsidRDefault="777206FB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238" w:type="dxa"/>
            <w:tcMar>
              <w:left w:w="105" w:type="dxa"/>
              <w:right w:w="105" w:type="dxa"/>
            </w:tcMar>
          </w:tcPr>
          <w:p w14:paraId="5717CC68" w14:textId="6D518482" w:rsidR="777206FB" w:rsidRDefault="777206FB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783" w:type="dxa"/>
            <w:tcMar>
              <w:left w:w="105" w:type="dxa"/>
              <w:right w:w="105" w:type="dxa"/>
            </w:tcMar>
          </w:tcPr>
          <w:p w14:paraId="5C77F9DD" w14:textId="0C1BA705" w:rsidR="777206FB" w:rsidRDefault="777206FB" w:rsidP="007C0155">
            <w:pPr>
              <w:pStyle w:val="tabelanormalny"/>
            </w:pPr>
            <w:r w:rsidRPr="777206FB">
              <w:t>2.16.840.1.113883.3.4424.1.1.616</w:t>
            </w:r>
          </w:p>
        </w:tc>
        <w:tc>
          <w:tcPr>
            <w:tcW w:w="1594" w:type="dxa"/>
            <w:tcMar>
              <w:left w:w="105" w:type="dxa"/>
              <w:right w:w="105" w:type="dxa"/>
            </w:tcMar>
          </w:tcPr>
          <w:p w14:paraId="5C5987BD" w14:textId="5E4C4561" w:rsidR="777206FB" w:rsidRDefault="777206FB" w:rsidP="007C0155">
            <w:pPr>
              <w:pStyle w:val="tabelanormalny"/>
            </w:pPr>
            <w:r w:rsidRPr="777206FB">
              <w:t>Root identyfikatora pacjenta w postaci OID</w:t>
            </w:r>
          </w:p>
        </w:tc>
      </w:tr>
      <w:tr w:rsidR="777206FB" w14:paraId="25274A67" w14:textId="77777777" w:rsidTr="4B4A965F">
        <w:trPr>
          <w:trHeight w:val="300"/>
        </w:trPr>
        <w:tc>
          <w:tcPr>
            <w:tcW w:w="2586" w:type="dxa"/>
            <w:tcMar>
              <w:left w:w="105" w:type="dxa"/>
              <w:right w:w="105" w:type="dxa"/>
            </w:tcMar>
          </w:tcPr>
          <w:p w14:paraId="47605A37" w14:textId="200D11AF" w:rsidR="226DB0FC" w:rsidRDefault="226DB0FC" w:rsidP="007C0155">
            <w:pPr>
              <w:pStyle w:val="tabelanormalny"/>
            </w:pPr>
            <w:proofErr w:type="spellStart"/>
            <w:r w:rsidRPr="777206FB">
              <w:t>DanePacjenta</w:t>
            </w:r>
            <w:proofErr w:type="spellEnd"/>
            <w:r w:rsidRPr="777206FB">
              <w:t xml:space="preserve">. </w:t>
            </w:r>
            <w:proofErr w:type="spellStart"/>
            <w:r w:rsidRPr="777206FB">
              <w:t>identyfikatorExtension</w:t>
            </w:r>
            <w:proofErr w:type="spellEnd"/>
          </w:p>
        </w:tc>
        <w:tc>
          <w:tcPr>
            <w:tcW w:w="855" w:type="dxa"/>
            <w:tcMar>
              <w:left w:w="105" w:type="dxa"/>
              <w:right w:w="105" w:type="dxa"/>
            </w:tcMar>
          </w:tcPr>
          <w:p w14:paraId="109AD56F" w14:textId="5D630495" w:rsidR="777206FB" w:rsidRDefault="777206FB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238" w:type="dxa"/>
            <w:tcMar>
              <w:left w:w="105" w:type="dxa"/>
              <w:right w:w="105" w:type="dxa"/>
            </w:tcMar>
          </w:tcPr>
          <w:p w14:paraId="05A8FEDE" w14:textId="218058E5" w:rsidR="777206FB" w:rsidRDefault="777206FB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783" w:type="dxa"/>
            <w:tcMar>
              <w:left w:w="105" w:type="dxa"/>
              <w:right w:w="105" w:type="dxa"/>
            </w:tcMar>
          </w:tcPr>
          <w:p w14:paraId="75FB13BB" w14:textId="0B631CE1" w:rsidR="777206FB" w:rsidRDefault="777206FB" w:rsidP="007C0155">
            <w:pPr>
              <w:pStyle w:val="tabelanormalny"/>
            </w:pPr>
            <w:r w:rsidRPr="777206FB">
              <w:t>66061647637</w:t>
            </w:r>
          </w:p>
        </w:tc>
        <w:tc>
          <w:tcPr>
            <w:tcW w:w="1594" w:type="dxa"/>
            <w:tcMar>
              <w:left w:w="105" w:type="dxa"/>
              <w:right w:w="105" w:type="dxa"/>
            </w:tcMar>
          </w:tcPr>
          <w:p w14:paraId="1E70602E" w14:textId="1FB082CA" w:rsidR="777206FB" w:rsidRDefault="777206FB" w:rsidP="007C0155">
            <w:pPr>
              <w:pStyle w:val="tabelanormalny"/>
            </w:pPr>
            <w:r w:rsidRPr="777206FB">
              <w:t>Identyfikator pacjenta</w:t>
            </w:r>
          </w:p>
        </w:tc>
      </w:tr>
      <w:tr w:rsidR="777206FB" w14:paraId="11EF1F90" w14:textId="77777777" w:rsidTr="4B4A965F">
        <w:trPr>
          <w:trHeight w:val="300"/>
        </w:trPr>
        <w:tc>
          <w:tcPr>
            <w:tcW w:w="2586" w:type="dxa"/>
            <w:tcMar>
              <w:left w:w="105" w:type="dxa"/>
              <w:right w:w="105" w:type="dxa"/>
            </w:tcMar>
          </w:tcPr>
          <w:p w14:paraId="22D7A3BE" w14:textId="1313FFAD" w:rsidR="226DB0FC" w:rsidRDefault="226DB0FC" w:rsidP="007C0155">
            <w:pPr>
              <w:pStyle w:val="tabelanormalny"/>
            </w:pPr>
            <w:proofErr w:type="spellStart"/>
            <w:r w:rsidRPr="777206FB">
              <w:t>DanePodmiotuWystawiajacego</w:t>
            </w:r>
            <w:proofErr w:type="spellEnd"/>
            <w:r w:rsidRPr="777206FB">
              <w:t xml:space="preserve">. </w:t>
            </w:r>
            <w:proofErr w:type="spellStart"/>
            <w:r w:rsidRPr="777206FB">
              <w:t>identyfikatorRoot</w:t>
            </w:r>
            <w:proofErr w:type="spellEnd"/>
          </w:p>
        </w:tc>
        <w:tc>
          <w:tcPr>
            <w:tcW w:w="855" w:type="dxa"/>
            <w:tcMar>
              <w:left w:w="105" w:type="dxa"/>
              <w:right w:w="105" w:type="dxa"/>
            </w:tcMar>
          </w:tcPr>
          <w:p w14:paraId="704C28FF" w14:textId="0B5E9917" w:rsidR="777206FB" w:rsidRDefault="777206FB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238" w:type="dxa"/>
            <w:tcMar>
              <w:left w:w="105" w:type="dxa"/>
              <w:right w:w="105" w:type="dxa"/>
            </w:tcMar>
          </w:tcPr>
          <w:p w14:paraId="3469917C" w14:textId="0B833936" w:rsidR="777206FB" w:rsidRDefault="777206FB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783" w:type="dxa"/>
            <w:tcMar>
              <w:left w:w="105" w:type="dxa"/>
              <w:right w:w="105" w:type="dxa"/>
            </w:tcMar>
          </w:tcPr>
          <w:p w14:paraId="3BEBC2F0" w14:textId="7FC40144" w:rsidR="777206FB" w:rsidRDefault="777206FB" w:rsidP="007C0155">
            <w:pPr>
              <w:pStyle w:val="tabelanormalny"/>
            </w:pPr>
            <w:r w:rsidRPr="777206FB">
              <w:t>2.16.840.1.113883.3.4424.2.91.1</w:t>
            </w:r>
          </w:p>
        </w:tc>
        <w:tc>
          <w:tcPr>
            <w:tcW w:w="1594" w:type="dxa"/>
            <w:tcMar>
              <w:left w:w="105" w:type="dxa"/>
              <w:right w:w="105" w:type="dxa"/>
            </w:tcMar>
          </w:tcPr>
          <w:p w14:paraId="7956951F" w14:textId="5F4DD4A0" w:rsidR="777206FB" w:rsidRDefault="777206FB" w:rsidP="007C0155">
            <w:pPr>
              <w:pStyle w:val="tabelanormalny"/>
            </w:pPr>
            <w:r w:rsidRPr="777206FB">
              <w:t xml:space="preserve">Identyfikator </w:t>
            </w:r>
            <w:proofErr w:type="spellStart"/>
            <w:r w:rsidRPr="777206FB">
              <w:t>root</w:t>
            </w:r>
            <w:proofErr w:type="spellEnd"/>
            <w:r w:rsidRPr="777206FB">
              <w:t xml:space="preserve"> podmiotu/placówki wystawiającej </w:t>
            </w:r>
            <w:r w:rsidR="002B4FFF">
              <w:t>R</w:t>
            </w:r>
            <w:r w:rsidRPr="777206FB">
              <w:t xml:space="preserve">eceptę na </w:t>
            </w:r>
            <w:r w:rsidR="002B4FFF">
              <w:t>R</w:t>
            </w:r>
            <w:r w:rsidRPr="777206FB">
              <w:t xml:space="preserve">uch w postaci OID. </w:t>
            </w:r>
          </w:p>
        </w:tc>
      </w:tr>
      <w:tr w:rsidR="777206FB" w14:paraId="37FA6093" w14:textId="77777777" w:rsidTr="4B4A965F">
        <w:trPr>
          <w:trHeight w:val="300"/>
        </w:trPr>
        <w:tc>
          <w:tcPr>
            <w:tcW w:w="2586" w:type="dxa"/>
            <w:tcMar>
              <w:left w:w="105" w:type="dxa"/>
              <w:right w:w="105" w:type="dxa"/>
            </w:tcMar>
          </w:tcPr>
          <w:p w14:paraId="00E3E14F" w14:textId="36507DCF" w:rsidR="226DB0FC" w:rsidRDefault="226DB0FC" w:rsidP="007C0155">
            <w:pPr>
              <w:pStyle w:val="tabelanormalny"/>
            </w:pPr>
            <w:proofErr w:type="spellStart"/>
            <w:r w:rsidRPr="777206FB">
              <w:t>DanePodmiotuWystawiajacego</w:t>
            </w:r>
            <w:proofErr w:type="spellEnd"/>
            <w:r w:rsidRPr="777206FB">
              <w:t xml:space="preserve">. </w:t>
            </w:r>
            <w:proofErr w:type="spellStart"/>
            <w:r w:rsidRPr="777206FB">
              <w:t>identyfikatorRoot</w:t>
            </w:r>
            <w:proofErr w:type="spellEnd"/>
          </w:p>
        </w:tc>
        <w:tc>
          <w:tcPr>
            <w:tcW w:w="855" w:type="dxa"/>
            <w:tcMar>
              <w:left w:w="105" w:type="dxa"/>
              <w:right w:w="105" w:type="dxa"/>
            </w:tcMar>
          </w:tcPr>
          <w:p w14:paraId="13FBB5AE" w14:textId="7B78BF46" w:rsidR="777206FB" w:rsidRDefault="777206FB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238" w:type="dxa"/>
            <w:tcMar>
              <w:left w:w="105" w:type="dxa"/>
              <w:right w:w="105" w:type="dxa"/>
            </w:tcMar>
          </w:tcPr>
          <w:p w14:paraId="3B220A2A" w14:textId="0AF4DD57" w:rsidR="777206FB" w:rsidRDefault="777206FB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783" w:type="dxa"/>
            <w:tcMar>
              <w:left w:w="105" w:type="dxa"/>
              <w:right w:w="105" w:type="dxa"/>
            </w:tcMar>
          </w:tcPr>
          <w:p w14:paraId="65E42DEF" w14:textId="4A217290" w:rsidR="777206FB" w:rsidRDefault="777206FB" w:rsidP="007C0155">
            <w:pPr>
              <w:pStyle w:val="tabelanormalny"/>
            </w:pPr>
            <w:r w:rsidRPr="777206FB">
              <w:t>2698040</w:t>
            </w:r>
          </w:p>
        </w:tc>
        <w:tc>
          <w:tcPr>
            <w:tcW w:w="1594" w:type="dxa"/>
            <w:tcMar>
              <w:left w:w="105" w:type="dxa"/>
              <w:right w:w="105" w:type="dxa"/>
            </w:tcMar>
          </w:tcPr>
          <w:p w14:paraId="5474B403" w14:textId="6D3A9999" w:rsidR="777206FB" w:rsidRDefault="777206FB" w:rsidP="007C0155">
            <w:pPr>
              <w:pStyle w:val="tabelanormalny"/>
            </w:pPr>
            <w:r w:rsidRPr="777206FB">
              <w:t xml:space="preserve">Identyfikator podmiotu/placówki (I część kodu resortowego lub I </w:t>
            </w:r>
            <w:proofErr w:type="spellStart"/>
            <w:r w:rsidRPr="777206FB">
              <w:t>i</w:t>
            </w:r>
            <w:proofErr w:type="spellEnd"/>
            <w:r w:rsidRPr="777206FB">
              <w:t xml:space="preserve"> V/VII lub kod miejsca udzielania świadczeń dla praktyk) wystawiającej </w:t>
            </w:r>
            <w:r w:rsidR="002B4FFF">
              <w:t>R</w:t>
            </w:r>
            <w:r w:rsidRPr="777206FB">
              <w:t xml:space="preserve">eceptę na </w:t>
            </w:r>
            <w:r w:rsidR="002B4FFF">
              <w:lastRenderedPageBreak/>
              <w:t>R</w:t>
            </w:r>
            <w:r w:rsidRPr="777206FB">
              <w:t xml:space="preserve">uch w postaci OID. </w:t>
            </w:r>
          </w:p>
        </w:tc>
      </w:tr>
      <w:tr w:rsidR="777206FB" w14:paraId="5BC10FD1" w14:textId="77777777" w:rsidTr="4B4A965F">
        <w:trPr>
          <w:trHeight w:val="300"/>
        </w:trPr>
        <w:tc>
          <w:tcPr>
            <w:tcW w:w="2586" w:type="dxa"/>
            <w:tcMar>
              <w:left w:w="105" w:type="dxa"/>
              <w:right w:w="105" w:type="dxa"/>
            </w:tcMar>
          </w:tcPr>
          <w:p w14:paraId="55C2B582" w14:textId="6F10D40D" w:rsidR="226DB0FC" w:rsidRDefault="226DB0FC" w:rsidP="007C0155">
            <w:pPr>
              <w:pStyle w:val="tabelanormalny"/>
            </w:pPr>
            <w:proofErr w:type="spellStart"/>
            <w:r w:rsidRPr="777206FB">
              <w:lastRenderedPageBreak/>
              <w:t>DaneOsobyWystawiajacej</w:t>
            </w:r>
            <w:proofErr w:type="spellEnd"/>
            <w:r w:rsidRPr="777206FB">
              <w:t xml:space="preserve"> </w:t>
            </w:r>
            <w:proofErr w:type="spellStart"/>
            <w:r w:rsidRPr="777206FB">
              <w:t>identyfikatorRoot</w:t>
            </w:r>
            <w:proofErr w:type="spellEnd"/>
          </w:p>
        </w:tc>
        <w:tc>
          <w:tcPr>
            <w:tcW w:w="855" w:type="dxa"/>
            <w:tcMar>
              <w:left w:w="105" w:type="dxa"/>
              <w:right w:w="105" w:type="dxa"/>
            </w:tcMar>
          </w:tcPr>
          <w:p w14:paraId="565CFBCC" w14:textId="19F931F0" w:rsidR="777206FB" w:rsidRDefault="777206FB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238" w:type="dxa"/>
            <w:tcMar>
              <w:left w:w="105" w:type="dxa"/>
              <w:right w:w="105" w:type="dxa"/>
            </w:tcMar>
          </w:tcPr>
          <w:p w14:paraId="14FACA88" w14:textId="0C385F7D" w:rsidR="777206FB" w:rsidRDefault="777206FB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783" w:type="dxa"/>
            <w:tcMar>
              <w:left w:w="105" w:type="dxa"/>
              <w:right w:w="105" w:type="dxa"/>
            </w:tcMar>
          </w:tcPr>
          <w:p w14:paraId="5754D87A" w14:textId="7F753065" w:rsidR="777206FB" w:rsidRDefault="777206FB" w:rsidP="007C0155">
            <w:pPr>
              <w:pStyle w:val="tabelanormalny"/>
            </w:pPr>
            <w:r w:rsidRPr="777206FB">
              <w:t>2.16.840.1.113883.3.4424.1.6.5</w:t>
            </w:r>
          </w:p>
          <w:p w14:paraId="16146D8F" w14:textId="65A239C4" w:rsidR="777206FB" w:rsidRDefault="777206FB" w:rsidP="007C0155">
            <w:pPr>
              <w:pStyle w:val="tabelanormalny"/>
            </w:pPr>
          </w:p>
        </w:tc>
        <w:tc>
          <w:tcPr>
            <w:tcW w:w="1594" w:type="dxa"/>
            <w:tcMar>
              <w:left w:w="105" w:type="dxa"/>
              <w:right w:w="105" w:type="dxa"/>
            </w:tcMar>
          </w:tcPr>
          <w:p w14:paraId="49D82765" w14:textId="03B3BD17" w:rsidR="777206FB" w:rsidRDefault="777206FB" w:rsidP="007C0155">
            <w:pPr>
              <w:pStyle w:val="tabelanormalny"/>
            </w:pPr>
            <w:r w:rsidRPr="777206FB">
              <w:t xml:space="preserve">Identyfikator osoby wystawiającej </w:t>
            </w:r>
            <w:r w:rsidR="002B4FFF">
              <w:t>R</w:t>
            </w:r>
            <w:r w:rsidRPr="777206FB">
              <w:t xml:space="preserve">eceptę na </w:t>
            </w:r>
            <w:r w:rsidR="002B4FFF">
              <w:t>R</w:t>
            </w:r>
            <w:r w:rsidRPr="777206FB">
              <w:t xml:space="preserve">uch w postaci OID wskazującego typ pracownika medycznego. </w:t>
            </w:r>
          </w:p>
        </w:tc>
      </w:tr>
      <w:tr w:rsidR="777206FB" w14:paraId="353B38C4" w14:textId="77777777" w:rsidTr="4B4A965F">
        <w:trPr>
          <w:trHeight w:val="300"/>
        </w:trPr>
        <w:tc>
          <w:tcPr>
            <w:tcW w:w="2586" w:type="dxa"/>
            <w:tcMar>
              <w:left w:w="105" w:type="dxa"/>
              <w:right w:w="105" w:type="dxa"/>
            </w:tcMar>
          </w:tcPr>
          <w:p w14:paraId="55D99A67" w14:textId="5BE48030" w:rsidR="226DB0FC" w:rsidRDefault="226DB0FC" w:rsidP="007C0155">
            <w:pPr>
              <w:pStyle w:val="tabelanormalny"/>
            </w:pPr>
            <w:proofErr w:type="spellStart"/>
            <w:r w:rsidRPr="777206FB">
              <w:t>DaneOsobyWystawiajacej</w:t>
            </w:r>
            <w:proofErr w:type="spellEnd"/>
            <w:r w:rsidRPr="777206FB">
              <w:t xml:space="preserve"> </w:t>
            </w:r>
            <w:proofErr w:type="spellStart"/>
            <w:r w:rsidRPr="777206FB">
              <w:t>identyfikatorExtension</w:t>
            </w:r>
            <w:proofErr w:type="spellEnd"/>
          </w:p>
          <w:p w14:paraId="411CD768" w14:textId="28DE3E5F" w:rsidR="777206FB" w:rsidRDefault="777206FB" w:rsidP="007C0155">
            <w:pPr>
              <w:pStyle w:val="tabelanormalny"/>
            </w:pPr>
          </w:p>
        </w:tc>
        <w:tc>
          <w:tcPr>
            <w:tcW w:w="855" w:type="dxa"/>
            <w:tcMar>
              <w:left w:w="105" w:type="dxa"/>
              <w:right w:w="105" w:type="dxa"/>
            </w:tcMar>
          </w:tcPr>
          <w:p w14:paraId="775FB8FC" w14:textId="3AE3C23D" w:rsidR="777206FB" w:rsidRDefault="777206FB" w:rsidP="007C0155">
            <w:pPr>
              <w:pStyle w:val="tabelanormalny"/>
            </w:pPr>
            <w:r w:rsidRPr="777206FB">
              <w:t>string</w:t>
            </w:r>
          </w:p>
        </w:tc>
        <w:tc>
          <w:tcPr>
            <w:tcW w:w="1238" w:type="dxa"/>
            <w:tcMar>
              <w:left w:w="105" w:type="dxa"/>
              <w:right w:w="105" w:type="dxa"/>
            </w:tcMar>
          </w:tcPr>
          <w:p w14:paraId="679ECF3B" w14:textId="6696C410" w:rsidR="777206FB" w:rsidRDefault="777206FB" w:rsidP="007C0155">
            <w:pPr>
              <w:pStyle w:val="tabelanormalny"/>
            </w:pPr>
            <w:r w:rsidRPr="777206FB">
              <w:t>TAK</w:t>
            </w:r>
          </w:p>
        </w:tc>
        <w:tc>
          <w:tcPr>
            <w:tcW w:w="2783" w:type="dxa"/>
            <w:tcMar>
              <w:left w:w="105" w:type="dxa"/>
              <w:right w:w="105" w:type="dxa"/>
            </w:tcMar>
          </w:tcPr>
          <w:p w14:paraId="292B3C02" w14:textId="2F027CD4" w:rsidR="777206FB" w:rsidRDefault="777206FB" w:rsidP="007C0155">
            <w:pPr>
              <w:pStyle w:val="tabelanormalny"/>
            </w:pPr>
            <w:r w:rsidRPr="777206FB">
              <w:t>9093902</w:t>
            </w:r>
          </w:p>
        </w:tc>
        <w:tc>
          <w:tcPr>
            <w:tcW w:w="1594" w:type="dxa"/>
            <w:tcMar>
              <w:left w:w="105" w:type="dxa"/>
              <w:right w:w="105" w:type="dxa"/>
            </w:tcMar>
          </w:tcPr>
          <w:p w14:paraId="48F1CFAD" w14:textId="1CD86374" w:rsidR="777206FB" w:rsidRDefault="08DD5E24" w:rsidP="007C0155">
            <w:pPr>
              <w:pStyle w:val="tabelanormalny"/>
            </w:pPr>
            <w:r>
              <w:t xml:space="preserve">Identyfikator osoby wystawiającej </w:t>
            </w:r>
            <w:r w:rsidR="16AE1474">
              <w:t>R</w:t>
            </w:r>
            <w:r>
              <w:t xml:space="preserve">eceptę na </w:t>
            </w:r>
            <w:r w:rsidR="16AE1474">
              <w:t>R</w:t>
            </w:r>
            <w:r>
              <w:t>uch w postaci OID wskazującego typ pracownika medycznego.</w:t>
            </w:r>
          </w:p>
          <w:p w14:paraId="49E0E7B1" w14:textId="7B87F068" w:rsidR="777206FB" w:rsidRDefault="777206FB" w:rsidP="007C0155">
            <w:pPr>
              <w:pStyle w:val="tabelanormalny"/>
            </w:pPr>
          </w:p>
          <w:p w14:paraId="0B702136" w14:textId="6DC620D8" w:rsidR="777206FB" w:rsidRDefault="08DD5E24" w:rsidP="007C0155">
            <w:pPr>
              <w:pStyle w:val="tabelanormalny"/>
            </w:pPr>
            <w:r>
              <w:t xml:space="preserve"> </w:t>
            </w:r>
          </w:p>
        </w:tc>
      </w:tr>
    </w:tbl>
    <w:p w14:paraId="0F285753" w14:textId="7AAB83F9" w:rsidR="6DB2A9B8" w:rsidRDefault="7295EBBE" w:rsidP="0CEAC7F4">
      <w:pPr>
        <w:pStyle w:val="Nagwek3"/>
        <w:rPr>
          <w:rFonts w:eastAsia="Arial"/>
          <w:sz w:val="22"/>
          <w:szCs w:val="22"/>
        </w:rPr>
      </w:pPr>
      <w:bookmarkStart w:id="71" w:name="_Toc170820888"/>
      <w:r>
        <w:t xml:space="preserve">Operacja </w:t>
      </w:r>
      <w:r w:rsidR="110D832A">
        <w:t>e</w:t>
      </w:r>
      <w:r w:rsidR="16720963">
        <w:t>dycji</w:t>
      </w:r>
      <w:r>
        <w:t xml:space="preserve"> </w:t>
      </w:r>
      <w:r w:rsidR="10EB69E4">
        <w:t xml:space="preserve">Treningu </w:t>
      </w:r>
      <w:r>
        <w:t>Recept</w:t>
      </w:r>
      <w:r w:rsidR="3BE3C846">
        <w:t>y</w:t>
      </w:r>
      <w:r>
        <w:t xml:space="preserve"> na Ruch</w:t>
      </w:r>
      <w:bookmarkEnd w:id="71"/>
      <w:r w:rsidR="138958C7">
        <w:t xml:space="preserve"> </w:t>
      </w:r>
    </w:p>
    <w:p w14:paraId="7975696E" w14:textId="592D8AAA" w:rsidR="52090C42" w:rsidRDefault="52090C42" w:rsidP="0CEAC7F4">
      <w:pPr>
        <w:rPr>
          <w:rFonts w:eastAsia="Arial"/>
        </w:rPr>
      </w:pPr>
      <w:r w:rsidRPr="71275686">
        <w:rPr>
          <w:rFonts w:eastAsia="Arial"/>
        </w:rPr>
        <w:t xml:space="preserve">Operacja edycji treningu zapisanej Recepty na Ruch w systemie SGO służy do </w:t>
      </w:r>
      <w:r w:rsidR="5DC2C9F3" w:rsidRPr="71275686">
        <w:rPr>
          <w:rFonts w:eastAsia="Arial"/>
        </w:rPr>
        <w:t>aktualizacji</w:t>
      </w:r>
      <w:r w:rsidRPr="71275686">
        <w:rPr>
          <w:rFonts w:eastAsia="Arial"/>
        </w:rPr>
        <w:t xml:space="preserve"> treningu do wystawionej Recepty na Ruch w systemie P1 przy wykorzystaniu metody </w:t>
      </w:r>
      <w:r w:rsidRPr="71275686">
        <w:rPr>
          <w:rFonts w:eastAsia="Arial"/>
          <w:b/>
          <w:bCs/>
        </w:rPr>
        <w:t>P</w:t>
      </w:r>
      <w:r w:rsidR="53D3A073" w:rsidRPr="71275686">
        <w:rPr>
          <w:rFonts w:eastAsia="Arial"/>
          <w:b/>
          <w:bCs/>
        </w:rPr>
        <w:t xml:space="preserve">UT </w:t>
      </w:r>
      <w:r w:rsidRPr="71275686">
        <w:rPr>
          <w:rFonts w:eastAsia="Arial"/>
          <w:b/>
          <w:bCs/>
        </w:rPr>
        <w:t>/</w:t>
      </w:r>
      <w:proofErr w:type="spellStart"/>
      <w:r w:rsidRPr="71275686">
        <w:rPr>
          <w:rFonts w:eastAsia="Arial"/>
          <w:b/>
          <w:bCs/>
        </w:rPr>
        <w:t>rnr</w:t>
      </w:r>
      <w:proofErr w:type="spellEnd"/>
      <w:r w:rsidRPr="71275686">
        <w:rPr>
          <w:rFonts w:eastAsia="Arial"/>
          <w:b/>
          <w:bCs/>
        </w:rPr>
        <w:t>/recepta/{</w:t>
      </w:r>
      <w:proofErr w:type="spellStart"/>
      <w:r w:rsidRPr="71275686">
        <w:rPr>
          <w:rFonts w:eastAsia="Arial"/>
          <w:b/>
          <w:bCs/>
        </w:rPr>
        <w:t>idRecepty</w:t>
      </w:r>
      <w:proofErr w:type="spellEnd"/>
      <w:r w:rsidRPr="71275686">
        <w:rPr>
          <w:rFonts w:eastAsia="Arial"/>
          <w:b/>
          <w:bCs/>
        </w:rPr>
        <w:t>}/trening</w:t>
      </w:r>
      <w:r w:rsidRPr="71275686">
        <w:rPr>
          <w:rFonts w:eastAsia="Arial"/>
        </w:rPr>
        <w:t xml:space="preserve">. Do wywołania operacji niezbędny jest </w:t>
      </w:r>
      <w:proofErr w:type="spellStart"/>
      <w:r w:rsidRPr="71275686">
        <w:rPr>
          <w:rFonts w:eastAsia="Arial"/>
        </w:rPr>
        <w:t>token</w:t>
      </w:r>
      <w:proofErr w:type="spellEnd"/>
      <w:r w:rsidRPr="71275686">
        <w:rPr>
          <w:rFonts w:eastAsia="Arial"/>
        </w:rPr>
        <w:t xml:space="preserve"> uwierzytelniający uzyskany z metody /</w:t>
      </w:r>
      <w:proofErr w:type="spellStart"/>
      <w:r w:rsidRPr="71275686">
        <w:rPr>
          <w:rFonts w:eastAsia="Arial"/>
        </w:rPr>
        <w:t>token</w:t>
      </w:r>
      <w:proofErr w:type="spellEnd"/>
      <w:r w:rsidRPr="71275686">
        <w:rPr>
          <w:rFonts w:eastAsia="Arial"/>
        </w:rPr>
        <w:t>.</w:t>
      </w:r>
    </w:p>
    <w:p w14:paraId="04E12CAA" w14:textId="37589DB3" w:rsidR="4B4A965F" w:rsidRDefault="40F5A296" w:rsidP="4B4A965F">
      <w:pPr>
        <w:rPr>
          <w:rFonts w:eastAsia="Arial"/>
        </w:rPr>
      </w:pPr>
      <w:r w:rsidRPr="4B4A965F">
        <w:rPr>
          <w:rFonts w:eastAsia="Arial"/>
        </w:rPr>
        <w:t>W przypadku poprawnej odpowiedzi z kodem odpowiedzi 200 otrzymamy odpowiedź, w której zawarta będzie informacja o poprawnym zapisaniu aktualizacji treningu do Recepty na Ruch w systemie P1 SGO.</w:t>
      </w:r>
    </w:p>
    <w:p w14:paraId="364F1A56" w14:textId="4D715FD1" w:rsidR="0810179C" w:rsidRDefault="2F5A5C39" w:rsidP="0CEAC7F4">
      <w:pPr>
        <w:pStyle w:val="Legenda"/>
      </w:pPr>
      <w:bookmarkStart w:id="72" w:name="_Toc170820915"/>
      <w:r>
        <w:lastRenderedPageBreak/>
        <w:t>Tabela</w:t>
      </w:r>
      <w:r w:rsidR="134B2CE4">
        <w:t xml:space="preserve"> </w:t>
      </w:r>
      <w:r w:rsidR="35946A22">
        <w:fldChar w:fldCharType="begin"/>
      </w:r>
      <w:r w:rsidR="35946A22">
        <w:instrText>SEQ Tabela \* ARABIC</w:instrText>
      </w:r>
      <w:r w:rsidR="35946A22">
        <w:fldChar w:fldCharType="separate"/>
      </w:r>
      <w:r w:rsidR="004D4679">
        <w:rPr>
          <w:noProof/>
        </w:rPr>
        <w:t>10</w:t>
      </w:r>
      <w:r w:rsidR="35946A22">
        <w:fldChar w:fldCharType="end"/>
      </w:r>
      <w:r w:rsidR="045AE441">
        <w:t xml:space="preserve"> </w:t>
      </w:r>
      <w:r>
        <w:t>Parametry body żądania przekazywane w metodzie P</w:t>
      </w:r>
      <w:r w:rsidR="11BF3E1F">
        <w:t>U</w:t>
      </w:r>
      <w:r>
        <w:t>T /</w:t>
      </w:r>
      <w:proofErr w:type="spellStart"/>
      <w:r>
        <w:t>rnr</w:t>
      </w:r>
      <w:proofErr w:type="spellEnd"/>
      <w:r>
        <w:t>/recepta/{</w:t>
      </w:r>
      <w:proofErr w:type="spellStart"/>
      <w:r>
        <w:t>idRecepty</w:t>
      </w:r>
      <w:proofErr w:type="spellEnd"/>
      <w:r>
        <w:t>}/trening</w:t>
      </w:r>
      <w:bookmarkEnd w:id="72"/>
    </w:p>
    <w:tbl>
      <w:tblPr>
        <w:tblStyle w:val="Tabela-Siatka"/>
        <w:tblW w:w="90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2260"/>
        <w:gridCol w:w="709"/>
        <w:gridCol w:w="1559"/>
        <w:gridCol w:w="1701"/>
        <w:gridCol w:w="2827"/>
      </w:tblGrid>
      <w:tr w:rsidR="0CEAC7F4" w14:paraId="240720AF" w14:textId="77777777" w:rsidTr="007C0155">
        <w:trPr>
          <w:trHeight w:val="300"/>
        </w:trPr>
        <w:tc>
          <w:tcPr>
            <w:tcW w:w="2260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373E19ED" w14:textId="79B8FFD8" w:rsidR="0CEAC7F4" w:rsidRDefault="0CEAC7F4" w:rsidP="00551EB1">
            <w:pPr>
              <w:pStyle w:val="Tabelanagwekdolewej"/>
              <w:rPr>
                <w:rFonts w:eastAsia="Arial"/>
              </w:rPr>
            </w:pPr>
            <w:r w:rsidRPr="0CEAC7F4">
              <w:rPr>
                <w:rFonts w:eastAsia="Arial"/>
              </w:rPr>
              <w:t>Nazwa parametru</w:t>
            </w:r>
          </w:p>
        </w:tc>
        <w:tc>
          <w:tcPr>
            <w:tcW w:w="709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626E2F0C" w14:textId="5949B387" w:rsidR="0CEAC7F4" w:rsidRDefault="0CEAC7F4" w:rsidP="00551EB1">
            <w:pPr>
              <w:pStyle w:val="Tabelanagwekdolewej"/>
              <w:rPr>
                <w:rFonts w:eastAsia="Arial"/>
              </w:rPr>
            </w:pPr>
            <w:r w:rsidRPr="0CEAC7F4">
              <w:rPr>
                <w:rFonts w:eastAsia="Arial"/>
              </w:rPr>
              <w:t>Typ</w:t>
            </w:r>
          </w:p>
        </w:tc>
        <w:tc>
          <w:tcPr>
            <w:tcW w:w="1559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017007A8" w14:textId="36EB0E65" w:rsidR="0CEAC7F4" w:rsidRDefault="0CEAC7F4" w:rsidP="00551EB1">
            <w:pPr>
              <w:pStyle w:val="Tabelanagwekdolewej"/>
              <w:rPr>
                <w:rFonts w:eastAsia="Arial"/>
              </w:rPr>
            </w:pPr>
            <w:r w:rsidRPr="0CEAC7F4">
              <w:rPr>
                <w:rFonts w:eastAsia="Arial"/>
              </w:rPr>
              <w:t>Wymagalność</w:t>
            </w:r>
          </w:p>
        </w:tc>
        <w:tc>
          <w:tcPr>
            <w:tcW w:w="1701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0EC86178" w14:textId="5A9D00C1" w:rsidR="0CEAC7F4" w:rsidRDefault="0CEAC7F4" w:rsidP="00551EB1">
            <w:pPr>
              <w:pStyle w:val="Tabelanagwekdolewej"/>
              <w:rPr>
                <w:rFonts w:eastAsia="Arial"/>
              </w:rPr>
            </w:pPr>
            <w:r w:rsidRPr="0CEAC7F4">
              <w:rPr>
                <w:rFonts w:eastAsia="Arial"/>
              </w:rPr>
              <w:t>Przykładowa wartość</w:t>
            </w:r>
          </w:p>
        </w:tc>
        <w:tc>
          <w:tcPr>
            <w:tcW w:w="2827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294F2F75" w14:textId="516C261E" w:rsidR="0CEAC7F4" w:rsidRDefault="0CEAC7F4" w:rsidP="00551EB1">
            <w:pPr>
              <w:pStyle w:val="Tabelanagwekdolewej"/>
              <w:rPr>
                <w:rFonts w:eastAsia="Arial"/>
              </w:rPr>
            </w:pPr>
            <w:r w:rsidRPr="0CEAC7F4">
              <w:rPr>
                <w:rFonts w:eastAsia="Arial"/>
              </w:rPr>
              <w:t>Opis</w:t>
            </w:r>
          </w:p>
        </w:tc>
      </w:tr>
      <w:tr w:rsidR="0CEAC7F4" w14:paraId="5B98CE49" w14:textId="77777777" w:rsidTr="007C0155">
        <w:trPr>
          <w:trHeight w:val="300"/>
        </w:trPr>
        <w:tc>
          <w:tcPr>
            <w:tcW w:w="2260" w:type="dxa"/>
            <w:shd w:val="clear" w:color="auto" w:fill="D9D9D9" w:themeFill="background1" w:themeFillShade="D9"/>
          </w:tcPr>
          <w:p w14:paraId="52D79500" w14:textId="6B17785D" w:rsidR="0CEAC7F4" w:rsidRPr="007C0155" w:rsidRDefault="2A048ADE" w:rsidP="0CEAC7F4">
            <w:pPr>
              <w:rPr>
                <w:rFonts w:ascii="Calibri" w:hAnsi="Calibri" w:cs="Calibri"/>
                <w:b/>
                <w:bCs/>
              </w:rPr>
            </w:pPr>
            <w:proofErr w:type="spellStart"/>
            <w:r w:rsidRPr="007C0155">
              <w:rPr>
                <w:rFonts w:ascii="Calibri" w:hAnsi="Calibri" w:cs="Calibri"/>
                <w:b/>
                <w:bCs/>
              </w:rPr>
              <w:t>D</w:t>
            </w:r>
            <w:r w:rsidR="1C077851" w:rsidRPr="007C0155">
              <w:rPr>
                <w:rFonts w:ascii="Calibri" w:hAnsi="Calibri" w:cs="Calibri"/>
                <w:b/>
                <w:bCs/>
              </w:rPr>
              <w:t>aneWystawiajacego</w:t>
            </w:r>
            <w:proofErr w:type="spellEnd"/>
          </w:p>
        </w:tc>
        <w:tc>
          <w:tcPr>
            <w:tcW w:w="70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2040F666" w14:textId="7B7CED65" w:rsidR="0CEAC7F4" w:rsidRDefault="0CEAC7F4" w:rsidP="007C0155">
            <w:pPr>
              <w:pStyle w:val="tabelanormalny"/>
            </w:pPr>
            <w:r>
              <w:t>N/D</w:t>
            </w:r>
          </w:p>
        </w:tc>
        <w:tc>
          <w:tcPr>
            <w:tcW w:w="155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307D9C1C" w14:textId="02AC4138" w:rsidR="0CEAC7F4" w:rsidRDefault="0CEAC7F4" w:rsidP="007C0155">
            <w:pPr>
              <w:pStyle w:val="tabelanormalny"/>
            </w:pPr>
            <w:r>
              <w:t>TAK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1A9B115C" w14:textId="254EA8D5" w:rsidR="0CEAC7F4" w:rsidRDefault="0CEAC7F4" w:rsidP="007C0155">
            <w:pPr>
              <w:pStyle w:val="tabelanormalny"/>
            </w:pPr>
            <w:r>
              <w:t>N/D</w:t>
            </w:r>
          </w:p>
        </w:tc>
        <w:tc>
          <w:tcPr>
            <w:tcW w:w="282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64D49D26" w14:textId="7E8735B4" w:rsidR="0CEAC7F4" w:rsidRDefault="22F01046" w:rsidP="007C0155">
            <w:pPr>
              <w:pStyle w:val="tabelanormalny"/>
            </w:pPr>
            <w:r>
              <w:t xml:space="preserve">Sekcja, która zawiera wszystkie dane dotyczące </w:t>
            </w:r>
            <w:r w:rsidR="7C12A297">
              <w:t xml:space="preserve">wystawiającego </w:t>
            </w:r>
            <w:r>
              <w:t>trening</w:t>
            </w:r>
            <w:r w:rsidR="75A19C68">
              <w:t>i</w:t>
            </w:r>
            <w:r>
              <w:t xml:space="preserve">. Uwzględnia się możliwość </w:t>
            </w:r>
            <w:r w:rsidR="12D18E37">
              <w:t>edycji</w:t>
            </w:r>
            <w:r>
              <w:t xml:space="preserve"> więcej niż jednego </w:t>
            </w:r>
            <w:r w:rsidR="0B5F4EE0">
              <w:t>wystawiającego</w:t>
            </w:r>
            <w:r>
              <w:t xml:space="preserve"> </w:t>
            </w:r>
            <w:r w:rsidR="5F85DCB3">
              <w:t xml:space="preserve">trening </w:t>
            </w:r>
            <w:r>
              <w:t>do recepty</w:t>
            </w:r>
          </w:p>
        </w:tc>
      </w:tr>
      <w:tr w:rsidR="0CEAC7F4" w14:paraId="5AECCD52" w14:textId="77777777" w:rsidTr="007C0155">
        <w:trPr>
          <w:trHeight w:val="300"/>
        </w:trPr>
        <w:tc>
          <w:tcPr>
            <w:tcW w:w="2260" w:type="dxa"/>
            <w:shd w:val="clear" w:color="auto" w:fill="D9D9D9" w:themeFill="background1" w:themeFillShade="D9"/>
          </w:tcPr>
          <w:p w14:paraId="140D3796" w14:textId="1A193F98" w:rsidR="0CEAC7F4" w:rsidRPr="007C0155" w:rsidRDefault="0CEAC7F4" w:rsidP="0CEAC7F4">
            <w:pPr>
              <w:rPr>
                <w:rFonts w:ascii="Calibri" w:hAnsi="Calibri" w:cs="Calibri"/>
                <w:b/>
                <w:bCs/>
              </w:rPr>
            </w:pPr>
            <w:proofErr w:type="spellStart"/>
            <w:r w:rsidRPr="007C0155">
              <w:rPr>
                <w:rFonts w:ascii="Calibri" w:hAnsi="Calibri" w:cs="Calibri"/>
                <w:b/>
                <w:bCs/>
              </w:rPr>
              <w:t>daneTreningow</w:t>
            </w:r>
            <w:proofErr w:type="spellEnd"/>
          </w:p>
        </w:tc>
        <w:tc>
          <w:tcPr>
            <w:tcW w:w="70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60DFFBD8" w14:textId="55A96DE1" w:rsidR="0CEAC7F4" w:rsidRDefault="0CEAC7F4" w:rsidP="007C0155">
            <w:pPr>
              <w:pStyle w:val="tabelanormalny"/>
            </w:pPr>
            <w:r>
              <w:t>N/D</w:t>
            </w:r>
          </w:p>
        </w:tc>
        <w:tc>
          <w:tcPr>
            <w:tcW w:w="155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7F5F0F20" w14:textId="5FE92B66" w:rsidR="0CEAC7F4" w:rsidRDefault="0CEAC7F4" w:rsidP="007C0155">
            <w:pPr>
              <w:pStyle w:val="tabelanormalny"/>
            </w:pPr>
            <w:r>
              <w:t>TAK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23552827" w14:textId="0F32E005" w:rsidR="0CEAC7F4" w:rsidRDefault="0CEAC7F4" w:rsidP="007C0155">
            <w:pPr>
              <w:pStyle w:val="tabelanormalny"/>
            </w:pPr>
            <w:r>
              <w:t>N/D</w:t>
            </w:r>
          </w:p>
        </w:tc>
        <w:tc>
          <w:tcPr>
            <w:tcW w:w="282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42D046C6" w14:textId="2580FFD4" w:rsidR="0CEAC7F4" w:rsidRDefault="22F01046" w:rsidP="007C0155">
            <w:pPr>
              <w:pStyle w:val="tabelanormalny"/>
            </w:pPr>
            <w:r>
              <w:t xml:space="preserve">Sekcja, która zawiera wszystkie dane dotyczące treningów. Uwzględnia się możliwość </w:t>
            </w:r>
            <w:r w:rsidR="644771D9">
              <w:t xml:space="preserve">edycji </w:t>
            </w:r>
            <w:r>
              <w:t>więcej niż jednego treningu do recepty</w:t>
            </w:r>
          </w:p>
        </w:tc>
      </w:tr>
      <w:tr w:rsidR="4EDE3E03" w14:paraId="4BFC1336" w14:textId="77777777" w:rsidTr="007C0155">
        <w:trPr>
          <w:trHeight w:val="300"/>
        </w:trPr>
        <w:tc>
          <w:tcPr>
            <w:tcW w:w="2260" w:type="dxa"/>
            <w:shd w:val="clear" w:color="auto" w:fill="D9D9D9" w:themeFill="background1" w:themeFillShade="D9"/>
          </w:tcPr>
          <w:p w14:paraId="4DE076CE" w14:textId="489F44B4" w:rsidR="4EDE3E03" w:rsidRPr="007C0155" w:rsidRDefault="4EDE3E03" w:rsidP="4EDE3E03">
            <w:pPr>
              <w:rPr>
                <w:rFonts w:ascii="Calibri" w:hAnsi="Calibri" w:cs="Calibri"/>
                <w:b/>
                <w:bCs/>
              </w:rPr>
            </w:pPr>
            <w:proofErr w:type="spellStart"/>
            <w:r w:rsidRPr="007C0155">
              <w:rPr>
                <w:rFonts w:ascii="Calibri" w:hAnsi="Calibri" w:cs="Calibri"/>
                <w:b/>
                <w:bCs/>
              </w:rPr>
              <w:t>aktywnosci</w:t>
            </w:r>
            <w:proofErr w:type="spellEnd"/>
          </w:p>
        </w:tc>
        <w:tc>
          <w:tcPr>
            <w:tcW w:w="70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30839A65" w14:textId="2D02E60A" w:rsidR="4EDE3E03" w:rsidRDefault="4EDE3E03" w:rsidP="007C0155">
            <w:pPr>
              <w:pStyle w:val="tabelanormalny"/>
            </w:pPr>
            <w:r>
              <w:t>N/D</w:t>
            </w:r>
          </w:p>
        </w:tc>
        <w:tc>
          <w:tcPr>
            <w:tcW w:w="155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7414E165" w14:textId="5E8642E4" w:rsidR="4EDE3E03" w:rsidRDefault="4EDE3E03" w:rsidP="007C0155">
            <w:pPr>
              <w:pStyle w:val="tabelanormalny"/>
            </w:pPr>
            <w:r>
              <w:t>TAK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005E77BC" w14:textId="49F6DEF7" w:rsidR="4EDE3E03" w:rsidRDefault="4EDE3E03" w:rsidP="007C0155">
            <w:pPr>
              <w:pStyle w:val="tabelanormalny"/>
            </w:pPr>
            <w:r>
              <w:t>N/D</w:t>
            </w:r>
          </w:p>
        </w:tc>
        <w:tc>
          <w:tcPr>
            <w:tcW w:w="282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18297648" w14:textId="2E2C6985" w:rsidR="4EDE3E03" w:rsidRDefault="4EDE3E03" w:rsidP="007C0155">
            <w:pPr>
              <w:pStyle w:val="tabelanormalny"/>
            </w:pPr>
            <w:r>
              <w:t xml:space="preserve">Sekcja, która zawiera wszystkie dane dotyczące aktywności. Możliwość </w:t>
            </w:r>
            <w:r w:rsidR="4FE69853">
              <w:t xml:space="preserve">edycji </w:t>
            </w:r>
            <w:r>
              <w:t>więcej niż jednej aktywności do danego treningu</w:t>
            </w:r>
          </w:p>
        </w:tc>
      </w:tr>
      <w:tr w:rsidR="4EDE3E03" w14:paraId="1E4A2785" w14:textId="77777777" w:rsidTr="007C0155">
        <w:trPr>
          <w:trHeight w:val="300"/>
        </w:trPr>
        <w:tc>
          <w:tcPr>
            <w:tcW w:w="2260" w:type="dxa"/>
            <w:shd w:val="clear" w:color="auto" w:fill="D9D9D9" w:themeFill="background1" w:themeFillShade="D9"/>
          </w:tcPr>
          <w:p w14:paraId="55037FCF" w14:textId="2F46D58D" w:rsidR="4EDE3E03" w:rsidRPr="007C0155" w:rsidRDefault="4EDE3E03" w:rsidP="4EDE3E03">
            <w:pPr>
              <w:rPr>
                <w:rFonts w:ascii="Calibri" w:hAnsi="Calibri" w:cs="Calibri"/>
                <w:b/>
                <w:bCs/>
              </w:rPr>
            </w:pPr>
            <w:proofErr w:type="spellStart"/>
            <w:r w:rsidRPr="007C0155">
              <w:rPr>
                <w:rFonts w:ascii="Calibri" w:hAnsi="Calibri" w:cs="Calibri"/>
                <w:b/>
                <w:bCs/>
              </w:rPr>
              <w:t>cwiczenia</w:t>
            </w:r>
            <w:proofErr w:type="spellEnd"/>
          </w:p>
        </w:tc>
        <w:tc>
          <w:tcPr>
            <w:tcW w:w="70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46BE2296" w14:textId="70865A7B" w:rsidR="4EDE3E03" w:rsidRDefault="4EDE3E03" w:rsidP="007C0155">
            <w:pPr>
              <w:pStyle w:val="tabelanormalny"/>
            </w:pPr>
            <w:r>
              <w:t>N/D</w:t>
            </w:r>
          </w:p>
        </w:tc>
        <w:tc>
          <w:tcPr>
            <w:tcW w:w="1559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194F1C34" w14:textId="7428508B" w:rsidR="4EDE3E03" w:rsidRDefault="4EDE3E03" w:rsidP="007C0155">
            <w:pPr>
              <w:pStyle w:val="tabelanormalny"/>
            </w:pPr>
            <w:r>
              <w:t>NIE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3054C1A0" w14:textId="079416B3" w:rsidR="4EDE3E03" w:rsidRDefault="4EDE3E03" w:rsidP="007C0155">
            <w:pPr>
              <w:pStyle w:val="tabelanormalny"/>
            </w:pPr>
            <w:r>
              <w:t>N/D</w:t>
            </w:r>
          </w:p>
        </w:tc>
        <w:tc>
          <w:tcPr>
            <w:tcW w:w="282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1EC5B8C0" w14:textId="752AC017" w:rsidR="4EDE3E03" w:rsidRDefault="4EDE3E03" w:rsidP="007C0155">
            <w:pPr>
              <w:pStyle w:val="tabelanormalny"/>
            </w:pPr>
            <w:r>
              <w:t xml:space="preserve">Sekcja, która zawiera wszystkie dane dotyczące ćwiczeń. Uwzględnia się możliwość </w:t>
            </w:r>
            <w:r w:rsidR="0F25595D">
              <w:t xml:space="preserve">edycji </w:t>
            </w:r>
            <w:r>
              <w:t>więcej niż jednego ćwiczenia do aktywności</w:t>
            </w:r>
          </w:p>
        </w:tc>
      </w:tr>
    </w:tbl>
    <w:p w14:paraId="475813B8" w14:textId="1619C66C" w:rsidR="0CEAC7F4" w:rsidRDefault="1141B322" w:rsidP="4EDE3E03">
      <w:pPr>
        <w:rPr>
          <w:rFonts w:eastAsia="Arial"/>
        </w:rPr>
      </w:pPr>
      <w:r>
        <w:t xml:space="preserve">Uwaga: wszystkie atrybuty </w:t>
      </w:r>
      <w:r w:rsidR="25A645E3">
        <w:t>dla klas</w:t>
      </w:r>
      <w:r w:rsidR="13F7E8BF">
        <w:t xml:space="preserve"> zawartych w tabeli nr.10</w:t>
      </w:r>
      <w:r w:rsidR="25A645E3">
        <w:t xml:space="preserve"> są analogiczne do tych zamieszczonych w punkcie 4.2.</w:t>
      </w:r>
      <w:r w:rsidR="1A5E7F23">
        <w:t xml:space="preserve">3. </w:t>
      </w:r>
      <w:r w:rsidR="1A5E7F23" w:rsidRPr="4EDE3E03">
        <w:rPr>
          <w:rFonts w:eastAsia="Arial"/>
        </w:rPr>
        <w:t>Operacja dodania treningu do zapisanej Recepty na Ruch</w:t>
      </w:r>
      <w:r w:rsidR="0014138A" w:rsidRPr="4EDE3E03">
        <w:rPr>
          <w:rFonts w:eastAsia="Arial"/>
        </w:rPr>
        <w:t xml:space="preserve"> w tabeli nr.5.</w:t>
      </w:r>
    </w:p>
    <w:p w14:paraId="5C76B6A1" w14:textId="1D00B92A" w:rsidR="34D43D87" w:rsidRDefault="67067212" w:rsidP="4EDE3E03">
      <w:pPr>
        <w:pStyle w:val="Nagwek3"/>
        <w:rPr>
          <w:rFonts w:eastAsia="Arial"/>
          <w:sz w:val="22"/>
          <w:szCs w:val="22"/>
        </w:rPr>
      </w:pPr>
      <w:bookmarkStart w:id="73" w:name="_Toc170820889"/>
      <w:r>
        <w:t xml:space="preserve">Operacja </w:t>
      </w:r>
      <w:r w:rsidR="110D832A">
        <w:t>u</w:t>
      </w:r>
      <w:r>
        <w:t xml:space="preserve">sunięcia </w:t>
      </w:r>
      <w:r w:rsidR="3F67B17E">
        <w:t xml:space="preserve">Treningu </w:t>
      </w:r>
      <w:r>
        <w:t>Recepty na Ruch</w:t>
      </w:r>
      <w:bookmarkEnd w:id="73"/>
      <w:r w:rsidR="423F09F7">
        <w:t xml:space="preserve"> </w:t>
      </w:r>
    </w:p>
    <w:p w14:paraId="41ED6DE1" w14:textId="08F93266" w:rsidR="34D43D87" w:rsidRDefault="34D43D87" w:rsidP="4EDE3E03">
      <w:pPr>
        <w:rPr>
          <w:rFonts w:eastAsia="Arial"/>
        </w:rPr>
      </w:pPr>
      <w:r w:rsidRPr="510A8E55">
        <w:rPr>
          <w:rFonts w:eastAsia="Arial"/>
        </w:rPr>
        <w:t xml:space="preserve">Operacja </w:t>
      </w:r>
      <w:r w:rsidR="67AD29D6" w:rsidRPr="510A8E55">
        <w:rPr>
          <w:rFonts w:eastAsia="Arial"/>
        </w:rPr>
        <w:t>usunięcia</w:t>
      </w:r>
      <w:r w:rsidRPr="510A8E55">
        <w:rPr>
          <w:rFonts w:eastAsia="Arial"/>
        </w:rPr>
        <w:t xml:space="preserve"> treningu Recepty na Ruch w systemie SGO służy do </w:t>
      </w:r>
      <w:r w:rsidR="085AB73E" w:rsidRPr="510A8E55">
        <w:rPr>
          <w:rFonts w:eastAsia="Arial"/>
        </w:rPr>
        <w:t xml:space="preserve">usunięcia zapisanego </w:t>
      </w:r>
      <w:r w:rsidRPr="510A8E55">
        <w:rPr>
          <w:rFonts w:eastAsia="Arial"/>
        </w:rPr>
        <w:t xml:space="preserve">treningu wystawionej Recepty na Ruch w systemie P1 przy wykorzystaniu metody </w:t>
      </w:r>
      <w:r w:rsidR="1658B39B" w:rsidRPr="510A8E55">
        <w:rPr>
          <w:rFonts w:eastAsia="Arial"/>
        </w:rPr>
        <w:t>DELETE</w:t>
      </w:r>
      <w:r w:rsidRPr="510A8E55">
        <w:rPr>
          <w:rFonts w:eastAsia="Arial"/>
          <w:b/>
          <w:bCs/>
        </w:rPr>
        <w:t xml:space="preserve"> </w:t>
      </w:r>
      <w:r w:rsidR="7CDFF8B2" w:rsidRPr="510A8E55">
        <w:rPr>
          <w:rFonts w:eastAsia="Arial"/>
          <w:b/>
          <w:bCs/>
        </w:rPr>
        <w:lastRenderedPageBreak/>
        <w:t>/</w:t>
      </w:r>
      <w:proofErr w:type="spellStart"/>
      <w:r w:rsidR="7CDFF8B2" w:rsidRPr="510A8E55">
        <w:rPr>
          <w:rFonts w:eastAsia="Arial"/>
          <w:b/>
          <w:bCs/>
        </w:rPr>
        <w:t>rnr</w:t>
      </w:r>
      <w:proofErr w:type="spellEnd"/>
      <w:r w:rsidR="7CDFF8B2" w:rsidRPr="510A8E55">
        <w:rPr>
          <w:rFonts w:eastAsia="Arial"/>
          <w:b/>
          <w:bCs/>
        </w:rPr>
        <w:t>/recepta/trening/{</w:t>
      </w:r>
      <w:proofErr w:type="spellStart"/>
      <w:r w:rsidR="7CDFF8B2" w:rsidRPr="510A8E55">
        <w:rPr>
          <w:rFonts w:eastAsia="Arial"/>
          <w:b/>
          <w:bCs/>
        </w:rPr>
        <w:t>idTreningu</w:t>
      </w:r>
      <w:proofErr w:type="spellEnd"/>
      <w:r w:rsidR="7CDFF8B2" w:rsidRPr="510A8E55">
        <w:rPr>
          <w:rFonts w:eastAsia="Arial"/>
          <w:b/>
          <w:bCs/>
        </w:rPr>
        <w:t>}</w:t>
      </w:r>
      <w:r w:rsidRPr="510A8E55">
        <w:rPr>
          <w:rFonts w:eastAsia="Arial"/>
        </w:rPr>
        <w:t xml:space="preserve">. Do wywołania operacji niezbędny jest </w:t>
      </w:r>
      <w:proofErr w:type="spellStart"/>
      <w:r w:rsidRPr="510A8E55">
        <w:rPr>
          <w:rFonts w:eastAsia="Arial"/>
        </w:rPr>
        <w:t>token</w:t>
      </w:r>
      <w:proofErr w:type="spellEnd"/>
      <w:r w:rsidRPr="510A8E55">
        <w:rPr>
          <w:rFonts w:eastAsia="Arial"/>
        </w:rPr>
        <w:t xml:space="preserve"> uwierzytelniający uzyskany z metody /</w:t>
      </w:r>
      <w:proofErr w:type="spellStart"/>
      <w:r w:rsidRPr="510A8E55">
        <w:rPr>
          <w:rFonts w:eastAsia="Arial"/>
        </w:rPr>
        <w:t>token</w:t>
      </w:r>
      <w:proofErr w:type="spellEnd"/>
      <w:r w:rsidRPr="510A8E55">
        <w:rPr>
          <w:rFonts w:eastAsia="Arial"/>
        </w:rPr>
        <w:t>.</w:t>
      </w:r>
    </w:p>
    <w:p w14:paraId="667A9330" w14:textId="15D438A5" w:rsidR="34D43D87" w:rsidRDefault="34D43D87" w:rsidP="4EDE3E03">
      <w:pPr>
        <w:rPr>
          <w:rFonts w:eastAsia="Arial"/>
        </w:rPr>
      </w:pPr>
      <w:r w:rsidRPr="510A8E55">
        <w:rPr>
          <w:rFonts w:eastAsia="Arial"/>
        </w:rPr>
        <w:t xml:space="preserve">W przypadku poprawnej odpowiedzi z kodem odpowiedzi 200 otrzymamy odpowiedź, w której zawarta będzie informacja o poprawnym </w:t>
      </w:r>
      <w:r w:rsidR="6A635F73" w:rsidRPr="510A8E55">
        <w:rPr>
          <w:rFonts w:eastAsia="Arial"/>
        </w:rPr>
        <w:t>usunięciu</w:t>
      </w:r>
      <w:r w:rsidRPr="510A8E55">
        <w:rPr>
          <w:rFonts w:eastAsia="Arial"/>
        </w:rPr>
        <w:t xml:space="preserve"> treningu Recepty na Ruch w systemie P1 SGO.</w:t>
      </w:r>
    </w:p>
    <w:p w14:paraId="5C500C64" w14:textId="05AF47E2" w:rsidR="23A39BFB" w:rsidRDefault="603B2B00" w:rsidP="4EDE3E03">
      <w:pPr>
        <w:pStyle w:val="Legenda"/>
      </w:pPr>
      <w:bookmarkStart w:id="74" w:name="_Toc170820916"/>
      <w:r>
        <w:t>Tabela</w:t>
      </w:r>
      <w:r w:rsidR="47F48838">
        <w:t xml:space="preserve"> </w:t>
      </w:r>
      <w:r w:rsidR="23A39BFB">
        <w:fldChar w:fldCharType="begin"/>
      </w:r>
      <w:r w:rsidR="23A39BFB">
        <w:instrText>SEQ Tabela \* ARABIC</w:instrText>
      </w:r>
      <w:r w:rsidR="23A39BFB">
        <w:fldChar w:fldCharType="separate"/>
      </w:r>
      <w:r w:rsidR="004D4679">
        <w:rPr>
          <w:noProof/>
        </w:rPr>
        <w:t>11</w:t>
      </w:r>
      <w:r w:rsidR="23A39BFB">
        <w:fldChar w:fldCharType="end"/>
      </w:r>
      <w:r>
        <w:t xml:space="preserve"> Parametry biznesowe żądania przekazywane  w metodzie </w:t>
      </w:r>
      <w:r w:rsidR="507852DC">
        <w:t>DELETE</w:t>
      </w:r>
      <w:r w:rsidR="4CDB7883">
        <w:t xml:space="preserve"> /</w:t>
      </w:r>
      <w:proofErr w:type="spellStart"/>
      <w:r w:rsidR="3682CD77">
        <w:t>rnr</w:t>
      </w:r>
      <w:proofErr w:type="spellEnd"/>
      <w:r w:rsidR="3682CD77">
        <w:t>/recepta/trening/{</w:t>
      </w:r>
      <w:proofErr w:type="spellStart"/>
      <w:r w:rsidR="3682CD77">
        <w:t>idTreningu</w:t>
      </w:r>
      <w:proofErr w:type="spellEnd"/>
      <w:r w:rsidR="3682CD77">
        <w:t>}</w:t>
      </w:r>
      <w:r>
        <w:t>.</w:t>
      </w:r>
      <w:bookmarkEnd w:id="74"/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267"/>
        <w:gridCol w:w="717"/>
        <w:gridCol w:w="1694"/>
        <w:gridCol w:w="2131"/>
        <w:gridCol w:w="3247"/>
      </w:tblGrid>
      <w:tr w:rsidR="4EDE3E03" w14:paraId="4BD309F5" w14:textId="77777777" w:rsidTr="545BA3FA">
        <w:trPr>
          <w:trHeight w:val="300"/>
        </w:trPr>
        <w:tc>
          <w:tcPr>
            <w:tcW w:w="1267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5939685F" w14:textId="79B8FFD8" w:rsidR="4EDE3E03" w:rsidRDefault="4EDE3E03" w:rsidP="00551EB1">
            <w:pPr>
              <w:pStyle w:val="Tabelanagwekdolewej"/>
              <w:rPr>
                <w:rFonts w:eastAsia="Arial"/>
              </w:rPr>
            </w:pPr>
            <w:r w:rsidRPr="4EDE3E03">
              <w:rPr>
                <w:rFonts w:eastAsia="Arial"/>
              </w:rPr>
              <w:t>Nazwa parametru</w:t>
            </w:r>
          </w:p>
        </w:tc>
        <w:tc>
          <w:tcPr>
            <w:tcW w:w="717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0029E5D7" w14:textId="5949B387" w:rsidR="4EDE3E03" w:rsidRDefault="4EDE3E03" w:rsidP="00551EB1">
            <w:pPr>
              <w:pStyle w:val="Tabelanagwekdolewej"/>
              <w:rPr>
                <w:rFonts w:eastAsia="Arial"/>
              </w:rPr>
            </w:pPr>
            <w:r w:rsidRPr="4EDE3E03">
              <w:rPr>
                <w:rFonts w:eastAsia="Arial"/>
              </w:rPr>
              <w:t>Typ</w:t>
            </w:r>
          </w:p>
        </w:tc>
        <w:tc>
          <w:tcPr>
            <w:tcW w:w="1694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1AE7E1C8" w14:textId="36EB0E65" w:rsidR="4EDE3E03" w:rsidRDefault="4EDE3E03" w:rsidP="00551EB1">
            <w:pPr>
              <w:pStyle w:val="Tabelanagwekdolewej"/>
              <w:rPr>
                <w:rFonts w:eastAsia="Arial"/>
              </w:rPr>
            </w:pPr>
            <w:r w:rsidRPr="4EDE3E03">
              <w:rPr>
                <w:rFonts w:eastAsia="Arial"/>
              </w:rPr>
              <w:t>Wymagalność</w:t>
            </w:r>
          </w:p>
        </w:tc>
        <w:tc>
          <w:tcPr>
            <w:tcW w:w="2131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16FD794E" w14:textId="5A9D00C1" w:rsidR="4EDE3E03" w:rsidRDefault="4EDE3E03" w:rsidP="00551EB1">
            <w:pPr>
              <w:pStyle w:val="Tabelanagwekdolewej"/>
              <w:rPr>
                <w:rFonts w:eastAsia="Arial"/>
              </w:rPr>
            </w:pPr>
            <w:r w:rsidRPr="4EDE3E03">
              <w:rPr>
                <w:rFonts w:eastAsia="Arial"/>
              </w:rPr>
              <w:t>Przykładowa wartość</w:t>
            </w:r>
          </w:p>
        </w:tc>
        <w:tc>
          <w:tcPr>
            <w:tcW w:w="3247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5395835F" w14:textId="516C261E" w:rsidR="4EDE3E03" w:rsidRDefault="4EDE3E03" w:rsidP="00551EB1">
            <w:pPr>
              <w:pStyle w:val="Tabelanagwekdolewej"/>
              <w:rPr>
                <w:rFonts w:eastAsia="Arial"/>
              </w:rPr>
            </w:pPr>
            <w:r w:rsidRPr="4EDE3E03">
              <w:rPr>
                <w:rFonts w:eastAsia="Arial"/>
              </w:rPr>
              <w:t>Opis</w:t>
            </w:r>
          </w:p>
        </w:tc>
      </w:tr>
      <w:tr w:rsidR="4EDE3E03" w14:paraId="1DAD8D82" w14:textId="77777777" w:rsidTr="545BA3FA">
        <w:trPr>
          <w:trHeight w:val="300"/>
        </w:trPr>
        <w:tc>
          <w:tcPr>
            <w:tcW w:w="1267" w:type="dxa"/>
            <w:tcMar>
              <w:left w:w="105" w:type="dxa"/>
              <w:right w:w="105" w:type="dxa"/>
            </w:tcMar>
          </w:tcPr>
          <w:p w14:paraId="3AAAF2ED" w14:textId="09C86097" w:rsidR="4EDE3E03" w:rsidRDefault="4EDE3E03" w:rsidP="007C0155">
            <w:pPr>
              <w:pStyle w:val="tabelanormalny"/>
            </w:pPr>
            <w:proofErr w:type="spellStart"/>
            <w:r>
              <w:t>i</w:t>
            </w:r>
            <w:r w:rsidR="7D31CBC7">
              <w:t>d</w:t>
            </w:r>
            <w:r w:rsidR="2B3586DE">
              <w:t>Treningu</w:t>
            </w:r>
            <w:proofErr w:type="spellEnd"/>
          </w:p>
        </w:tc>
        <w:tc>
          <w:tcPr>
            <w:tcW w:w="717" w:type="dxa"/>
            <w:tcMar>
              <w:left w:w="105" w:type="dxa"/>
              <w:right w:w="105" w:type="dxa"/>
            </w:tcMar>
          </w:tcPr>
          <w:p w14:paraId="0626F641" w14:textId="6EDA0138" w:rsidR="4EDE3E03" w:rsidRDefault="4EDE3E03" w:rsidP="007C0155">
            <w:pPr>
              <w:pStyle w:val="tabelanormalny"/>
            </w:pPr>
            <w:r>
              <w:t>string</w:t>
            </w:r>
          </w:p>
        </w:tc>
        <w:tc>
          <w:tcPr>
            <w:tcW w:w="1694" w:type="dxa"/>
            <w:tcMar>
              <w:left w:w="105" w:type="dxa"/>
              <w:right w:w="105" w:type="dxa"/>
            </w:tcMar>
          </w:tcPr>
          <w:p w14:paraId="10D38EEC" w14:textId="6E4B5415" w:rsidR="4EDE3E03" w:rsidRDefault="4EDE3E03" w:rsidP="007C0155">
            <w:pPr>
              <w:pStyle w:val="tabelanormalny"/>
            </w:pPr>
            <w:r>
              <w:t>TAK</w:t>
            </w:r>
          </w:p>
        </w:tc>
        <w:tc>
          <w:tcPr>
            <w:tcW w:w="2131" w:type="dxa"/>
            <w:tcMar>
              <w:left w:w="105" w:type="dxa"/>
              <w:right w:w="105" w:type="dxa"/>
            </w:tcMar>
          </w:tcPr>
          <w:p w14:paraId="145CA2AD" w14:textId="6624FBEB" w:rsidR="4EDE3E03" w:rsidRDefault="183F13C3" w:rsidP="007C0155">
            <w:pPr>
              <w:pStyle w:val="tabelanormalny"/>
            </w:pPr>
            <w:r>
              <w:t>226b3aff-b17c-4d77-bc0d-d8157fc2fed9</w:t>
            </w:r>
          </w:p>
        </w:tc>
        <w:tc>
          <w:tcPr>
            <w:tcW w:w="3247" w:type="dxa"/>
            <w:tcMar>
              <w:left w:w="105" w:type="dxa"/>
              <w:right w:w="105" w:type="dxa"/>
            </w:tcMar>
          </w:tcPr>
          <w:p w14:paraId="3B750472" w14:textId="106508A8" w:rsidR="10A3EDCF" w:rsidRDefault="10A3EDCF" w:rsidP="007C0155">
            <w:pPr>
              <w:pStyle w:val="tabelanormalny"/>
            </w:pPr>
            <w:r>
              <w:t xml:space="preserve">Unikalny identyfikator treningu </w:t>
            </w:r>
            <w:r w:rsidR="7562CBA1">
              <w:t xml:space="preserve">przekazywany </w:t>
            </w:r>
            <w:r w:rsidR="3407B0D3">
              <w:t xml:space="preserve">[in: </w:t>
            </w:r>
            <w:r w:rsidR="60FE38E0">
              <w:t>“</w:t>
            </w:r>
            <w:proofErr w:type="spellStart"/>
            <w:r w:rsidR="3407B0D3">
              <w:t>path</w:t>
            </w:r>
            <w:proofErr w:type="spellEnd"/>
            <w:r w:rsidR="7D9B4A6D">
              <w:t>”</w:t>
            </w:r>
            <w:r w:rsidR="3407B0D3">
              <w:t>]</w:t>
            </w:r>
          </w:p>
        </w:tc>
      </w:tr>
    </w:tbl>
    <w:p w14:paraId="6F6D8256" w14:textId="714F63D9" w:rsidR="7BC399E1" w:rsidRDefault="7BC399E1">
      <w:pPr>
        <w:pStyle w:val="Nagwek3"/>
        <w:rPr>
          <w:ins w:id="75" w:author="Autor"/>
        </w:rPr>
        <w:pPrChange w:id="76" w:author="Autor">
          <w:pPr>
            <w:pStyle w:val="Nagwek1"/>
            <w:ind w:left="851" w:hanging="851"/>
          </w:pPr>
        </w:pPrChange>
      </w:pPr>
      <w:bookmarkStart w:id="77" w:name="_Toc499996091"/>
      <w:bookmarkStart w:id="78" w:name="_Toc170820890"/>
      <w:r>
        <w:t>Operacja anulowania recepty na ruch</w:t>
      </w:r>
      <w:bookmarkEnd w:id="77"/>
      <w:bookmarkEnd w:id="78"/>
    </w:p>
    <w:p w14:paraId="37A935E9" w14:textId="367521B2" w:rsidR="7BC399E1" w:rsidRDefault="7BC399E1">
      <w:pPr>
        <w:rPr>
          <w:ins w:id="79" w:author="Autor"/>
        </w:rPr>
        <w:pPrChange w:id="80" w:author="Autor">
          <w:pPr>
            <w:pStyle w:val="Nagwek3"/>
            <w:ind w:left="851"/>
          </w:pPr>
        </w:pPrChange>
      </w:pPr>
      <w:ins w:id="81" w:author="Autor">
        <w:r>
          <w:t>Operacja anulowania Recepty Na Ruch w systemie SGO służy do anulowania</w:t>
        </w:r>
        <w:r w:rsidR="308EDB60">
          <w:t xml:space="preserve"> przez wystawcę</w:t>
        </w:r>
        <w:r>
          <w:t xml:space="preserve"> wystawionej Recepty Na Ruch w systemie P1 przy wykorzystaniu metody POST </w:t>
        </w:r>
        <w:r w:rsidR="291DDD67">
          <w:t xml:space="preserve">  </w:t>
        </w:r>
        <w:r w:rsidR="291DDD67" w:rsidRPr="545BA3FA">
          <w:rPr>
            <w:b/>
            <w:bCs/>
            <w:rPrChange w:id="82" w:author="Autor">
              <w:rPr>
                <w:b w:val="0"/>
                <w:bCs w:val="0"/>
                <w:smallCaps w:val="0"/>
              </w:rPr>
            </w:rPrChange>
          </w:rPr>
          <w:t>/</w:t>
        </w:r>
        <w:proofErr w:type="spellStart"/>
        <w:r w:rsidR="291DDD67" w:rsidRPr="545BA3FA">
          <w:rPr>
            <w:b/>
            <w:bCs/>
            <w:rPrChange w:id="83" w:author="Autor">
              <w:rPr>
                <w:b w:val="0"/>
                <w:bCs w:val="0"/>
                <w:smallCaps w:val="0"/>
              </w:rPr>
            </w:rPrChange>
          </w:rPr>
          <w:t>rnr</w:t>
        </w:r>
        <w:proofErr w:type="spellEnd"/>
        <w:r w:rsidR="291DDD67" w:rsidRPr="545BA3FA">
          <w:rPr>
            <w:b/>
            <w:bCs/>
            <w:rPrChange w:id="84" w:author="Autor">
              <w:rPr>
                <w:b w:val="0"/>
                <w:bCs w:val="0"/>
                <w:smallCaps w:val="0"/>
              </w:rPr>
            </w:rPrChange>
          </w:rPr>
          <w:t>/recepta/{</w:t>
        </w:r>
        <w:proofErr w:type="spellStart"/>
        <w:r w:rsidR="291DDD67" w:rsidRPr="545BA3FA">
          <w:rPr>
            <w:b/>
            <w:bCs/>
            <w:rPrChange w:id="85" w:author="Autor">
              <w:rPr>
                <w:b w:val="0"/>
                <w:bCs w:val="0"/>
                <w:smallCaps w:val="0"/>
              </w:rPr>
            </w:rPrChange>
          </w:rPr>
          <w:t>idRecepty</w:t>
        </w:r>
        <w:proofErr w:type="spellEnd"/>
        <w:r w:rsidR="291DDD67" w:rsidRPr="545BA3FA">
          <w:rPr>
            <w:b/>
            <w:bCs/>
            <w:rPrChange w:id="86" w:author="Autor">
              <w:rPr>
                <w:b w:val="0"/>
                <w:bCs w:val="0"/>
                <w:smallCaps w:val="0"/>
              </w:rPr>
            </w:rPrChange>
          </w:rPr>
          <w:t>}/anuluj</w:t>
        </w:r>
        <w:r w:rsidR="291DDD67" w:rsidRPr="545BA3FA">
          <w:rPr>
            <w:b/>
            <w:bCs/>
          </w:rPr>
          <w:t xml:space="preserve">. </w:t>
        </w:r>
        <w:r w:rsidR="5EDAF119">
          <w:t xml:space="preserve">Do wywołania operacji niezbędny jest </w:t>
        </w:r>
        <w:proofErr w:type="spellStart"/>
        <w:r w:rsidR="5EDAF119">
          <w:t>token</w:t>
        </w:r>
        <w:proofErr w:type="spellEnd"/>
        <w:r w:rsidR="5EDAF119">
          <w:t xml:space="preserve"> uwierzytelniający uzyskany z metody /</w:t>
        </w:r>
        <w:proofErr w:type="spellStart"/>
        <w:r w:rsidR="5EDAF119">
          <w:t>token</w:t>
        </w:r>
        <w:proofErr w:type="spellEnd"/>
        <w:r w:rsidR="5EDAF119">
          <w:t xml:space="preserve">. </w:t>
        </w:r>
      </w:ins>
    </w:p>
    <w:p w14:paraId="3E29DC3A" w14:textId="578A41EF" w:rsidR="5EDAF119" w:rsidRDefault="5EDAF119" w:rsidP="545BA3FA">
      <w:pPr>
        <w:rPr>
          <w:ins w:id="87" w:author="Autor"/>
        </w:rPr>
      </w:pPr>
      <w:ins w:id="88" w:author="Autor">
        <w:r>
          <w:t>W przypadku poprawnej odpowiedzi z kodem 200 otrzymamy odpowiedź, w której zawarta będzie informacja o poprawnym anulowaniu Recepty Na Ruch w systemie P1 SGO.</w:t>
        </w:r>
      </w:ins>
    </w:p>
    <w:p w14:paraId="4D6B702E" w14:textId="281441F0" w:rsidR="4DC8FFEC" w:rsidRDefault="4DC8FFEC" w:rsidP="6CA6506C">
      <w:pPr>
        <w:pStyle w:val="Legenda"/>
        <w:rPr>
          <w:ins w:id="89" w:author="Autor"/>
        </w:rPr>
      </w:pPr>
      <w:r>
        <w:t>Tabela 12 Parametry biznesowe żądania przekazywane  w metodzie POST /</w:t>
      </w:r>
      <w:proofErr w:type="spellStart"/>
      <w:r>
        <w:t>rnr</w:t>
      </w:r>
      <w:proofErr w:type="spellEnd"/>
      <w:r>
        <w:t>/recepta/{</w:t>
      </w:r>
      <w:proofErr w:type="spellStart"/>
      <w:r>
        <w:t>idRecepty</w:t>
      </w:r>
      <w:proofErr w:type="spellEnd"/>
      <w:r>
        <w:t>}/anuluj.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267"/>
        <w:gridCol w:w="717"/>
        <w:gridCol w:w="1694"/>
        <w:gridCol w:w="2131"/>
        <w:gridCol w:w="3247"/>
      </w:tblGrid>
      <w:tr w:rsidR="545BA3FA" w14:paraId="28F5799D" w14:textId="77777777" w:rsidTr="5B74C8BE">
        <w:trPr>
          <w:trHeight w:val="300"/>
          <w:ins w:id="90" w:author="Autor"/>
        </w:trPr>
        <w:tc>
          <w:tcPr>
            <w:tcW w:w="1267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0DD1D5F5" w14:textId="79B8FFD8" w:rsidR="545BA3FA" w:rsidRDefault="545BA3FA" w:rsidP="545BA3FA">
            <w:pPr>
              <w:pStyle w:val="Tabelanagwekdolewej"/>
              <w:rPr>
                <w:rFonts w:eastAsia="Arial"/>
              </w:rPr>
            </w:pPr>
            <w:ins w:id="91" w:author="Autor">
              <w:r w:rsidRPr="545BA3FA">
                <w:rPr>
                  <w:rFonts w:eastAsia="Arial"/>
                </w:rPr>
                <w:t>Nazwa parametru</w:t>
              </w:r>
            </w:ins>
          </w:p>
        </w:tc>
        <w:tc>
          <w:tcPr>
            <w:tcW w:w="717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68B0D03D" w14:textId="5949B387" w:rsidR="545BA3FA" w:rsidRDefault="545BA3FA" w:rsidP="545BA3FA">
            <w:pPr>
              <w:pStyle w:val="Tabelanagwekdolewej"/>
              <w:rPr>
                <w:rFonts w:eastAsia="Arial"/>
              </w:rPr>
            </w:pPr>
            <w:ins w:id="92" w:author="Autor">
              <w:r w:rsidRPr="545BA3FA">
                <w:rPr>
                  <w:rFonts w:eastAsia="Arial"/>
                </w:rPr>
                <w:t>Typ</w:t>
              </w:r>
            </w:ins>
          </w:p>
        </w:tc>
        <w:tc>
          <w:tcPr>
            <w:tcW w:w="1694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77922B6D" w14:textId="36EB0E65" w:rsidR="545BA3FA" w:rsidRDefault="545BA3FA" w:rsidP="545BA3FA">
            <w:pPr>
              <w:pStyle w:val="Tabelanagwekdolewej"/>
              <w:rPr>
                <w:rFonts w:eastAsia="Arial"/>
              </w:rPr>
            </w:pPr>
            <w:ins w:id="93" w:author="Autor">
              <w:r w:rsidRPr="545BA3FA">
                <w:rPr>
                  <w:rFonts w:eastAsia="Arial"/>
                </w:rPr>
                <w:t>Wymagalność</w:t>
              </w:r>
            </w:ins>
          </w:p>
        </w:tc>
        <w:tc>
          <w:tcPr>
            <w:tcW w:w="2131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2D12C01F" w14:textId="5A9D00C1" w:rsidR="545BA3FA" w:rsidRDefault="545BA3FA" w:rsidP="545BA3FA">
            <w:pPr>
              <w:pStyle w:val="Tabelanagwekdolewej"/>
              <w:rPr>
                <w:rFonts w:eastAsia="Arial"/>
              </w:rPr>
            </w:pPr>
            <w:ins w:id="94" w:author="Autor">
              <w:r w:rsidRPr="545BA3FA">
                <w:rPr>
                  <w:rFonts w:eastAsia="Arial"/>
                </w:rPr>
                <w:t>Przykładowa wartość</w:t>
              </w:r>
            </w:ins>
          </w:p>
        </w:tc>
        <w:tc>
          <w:tcPr>
            <w:tcW w:w="3247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5646753B" w14:textId="516C261E" w:rsidR="545BA3FA" w:rsidRDefault="545BA3FA" w:rsidP="545BA3FA">
            <w:pPr>
              <w:pStyle w:val="Tabelanagwekdolewej"/>
              <w:rPr>
                <w:rFonts w:eastAsia="Arial"/>
              </w:rPr>
            </w:pPr>
            <w:r w:rsidRPr="11882F97">
              <w:rPr>
                <w:rFonts w:eastAsia="Arial"/>
              </w:rPr>
              <w:t>Opis</w:t>
            </w:r>
          </w:p>
        </w:tc>
      </w:tr>
      <w:tr w:rsidR="545BA3FA" w14:paraId="29C49F82" w14:textId="77777777" w:rsidTr="5B74C8BE">
        <w:trPr>
          <w:trHeight w:val="300"/>
          <w:ins w:id="95" w:author="Autor"/>
        </w:trPr>
        <w:tc>
          <w:tcPr>
            <w:tcW w:w="1267" w:type="dxa"/>
            <w:tcMar>
              <w:left w:w="105" w:type="dxa"/>
              <w:right w:w="105" w:type="dxa"/>
            </w:tcMar>
          </w:tcPr>
          <w:p w14:paraId="53F1BF6E" w14:textId="7517713D" w:rsidR="545BA3FA" w:rsidRDefault="545BA3FA" w:rsidP="545BA3FA">
            <w:pPr>
              <w:pStyle w:val="tabelanormalny"/>
            </w:pPr>
            <w:proofErr w:type="spellStart"/>
            <w:r>
              <w:t>idRecepty</w:t>
            </w:r>
            <w:proofErr w:type="spellEnd"/>
          </w:p>
        </w:tc>
        <w:tc>
          <w:tcPr>
            <w:tcW w:w="717" w:type="dxa"/>
            <w:tcMar>
              <w:left w:w="105" w:type="dxa"/>
              <w:right w:w="105" w:type="dxa"/>
            </w:tcMar>
          </w:tcPr>
          <w:p w14:paraId="7B3C7223" w14:textId="6EDA0138" w:rsidR="545BA3FA" w:rsidRDefault="545BA3FA" w:rsidP="545BA3FA">
            <w:pPr>
              <w:pStyle w:val="tabelanormalny"/>
            </w:pPr>
            <w:r>
              <w:t>string</w:t>
            </w:r>
          </w:p>
        </w:tc>
        <w:tc>
          <w:tcPr>
            <w:tcW w:w="1694" w:type="dxa"/>
            <w:tcMar>
              <w:left w:w="105" w:type="dxa"/>
              <w:right w:w="105" w:type="dxa"/>
            </w:tcMar>
          </w:tcPr>
          <w:p w14:paraId="4EF3EBD3" w14:textId="680B81D2" w:rsidR="545BA3FA" w:rsidRDefault="545BA3FA" w:rsidP="545BA3FA">
            <w:pPr>
              <w:pStyle w:val="tabelanormalny"/>
            </w:pPr>
            <w:r>
              <w:t>TAK</w:t>
            </w:r>
          </w:p>
        </w:tc>
        <w:tc>
          <w:tcPr>
            <w:tcW w:w="2131" w:type="dxa"/>
            <w:tcMar>
              <w:left w:w="105" w:type="dxa"/>
              <w:right w:w="105" w:type="dxa"/>
            </w:tcMar>
          </w:tcPr>
          <w:p w14:paraId="14604A43" w14:textId="50250F8E" w:rsidR="545BA3FA" w:rsidRDefault="545BA3FA" w:rsidP="545BA3FA">
            <w:pPr>
              <w:pStyle w:val="tabelanormalny"/>
            </w:pPr>
            <w:r>
              <w:t>046f6388-db4f-4e03-a375-c0574f3f4af7</w:t>
            </w:r>
          </w:p>
        </w:tc>
        <w:tc>
          <w:tcPr>
            <w:tcW w:w="3247" w:type="dxa"/>
            <w:tcMar>
              <w:left w:w="105" w:type="dxa"/>
              <w:right w:w="105" w:type="dxa"/>
            </w:tcMar>
          </w:tcPr>
          <w:p w14:paraId="4DB4782B" w14:textId="3BA412C6" w:rsidR="545BA3FA" w:rsidRDefault="545BA3FA" w:rsidP="545BA3FA">
            <w:pPr>
              <w:pStyle w:val="tabelanormalny"/>
            </w:pPr>
            <w:r>
              <w:t>Identyfikator Recepty na Ruch w postac</w:t>
            </w:r>
            <w:ins w:id="96" w:author="Autor">
              <w:r w:rsidR="3FE2EAC6">
                <w:t>i</w:t>
              </w:r>
            </w:ins>
            <w:del w:id="97" w:author="Autor">
              <w:r w:rsidDel="545BA3FA">
                <w:delText>u</w:delText>
              </w:r>
            </w:del>
            <w:r>
              <w:t xml:space="preserve"> </w:t>
            </w:r>
            <w:proofErr w:type="spellStart"/>
            <w:r>
              <w:t>uuid</w:t>
            </w:r>
            <w:proofErr w:type="spellEnd"/>
            <w:r>
              <w:t xml:space="preserve"> podawany w ścieżce zapytania</w:t>
            </w:r>
          </w:p>
        </w:tc>
      </w:tr>
    </w:tbl>
    <w:p w14:paraId="22E119DA" w14:textId="3FD56815" w:rsidR="545BA3FA" w:rsidRDefault="545BA3FA" w:rsidP="545BA3FA">
      <w:pPr>
        <w:rPr>
          <w:ins w:id="98" w:author="Autor"/>
        </w:rPr>
      </w:pPr>
    </w:p>
    <w:p w14:paraId="49F7369D" w14:textId="0E8B5703" w:rsidR="545BA3FA" w:rsidRDefault="545BA3FA" w:rsidP="545BA3FA">
      <w:pPr>
        <w:rPr>
          <w:ins w:id="99" w:author="Autor"/>
          <w:rPrChange w:id="100" w:author="Autor">
            <w:rPr>
              <w:ins w:id="101" w:author="Autor"/>
              <w:rFonts w:eastAsia="Arial"/>
              <w:szCs w:val="22"/>
            </w:rPr>
          </w:rPrChange>
        </w:rPr>
      </w:pPr>
    </w:p>
    <w:p w14:paraId="322464A6" w14:textId="0420FD15" w:rsidR="571EBA3B" w:rsidRDefault="6E514680" w:rsidP="00CB18C8">
      <w:pPr>
        <w:pStyle w:val="Nagwek1"/>
        <w:ind w:left="851" w:hanging="851"/>
        <w:rPr>
          <w:rFonts w:eastAsia="Arial"/>
          <w:sz w:val="22"/>
          <w:szCs w:val="22"/>
        </w:rPr>
      </w:pPr>
      <w:bookmarkStart w:id="102" w:name="_Toc170820891"/>
      <w:r w:rsidRPr="3383AEA8">
        <w:rPr>
          <w:rFonts w:eastAsia="Arial"/>
        </w:rPr>
        <w:lastRenderedPageBreak/>
        <w:t>Słowniki</w:t>
      </w:r>
      <w:bookmarkEnd w:id="102"/>
    </w:p>
    <w:p w14:paraId="614A0DC4" w14:textId="6E8C8F19" w:rsidR="01F60BEB" w:rsidRDefault="6E514680" w:rsidP="5B74C8BE">
      <w:pPr>
        <w:pStyle w:val="Nagwek2"/>
        <w:rPr>
          <w:rFonts w:eastAsia="Arial"/>
        </w:rPr>
      </w:pPr>
      <w:bookmarkStart w:id="103" w:name="_Toc170820892"/>
      <w:r>
        <w:t>Słownik statusów recepty</w:t>
      </w:r>
      <w:bookmarkEnd w:id="103"/>
    </w:p>
    <w:p w14:paraId="06A94321" w14:textId="0E18777D" w:rsidR="00C066EB" w:rsidRDefault="275A9584" w:rsidP="00AF6E22">
      <w:pPr>
        <w:pStyle w:val="Legenda"/>
      </w:pPr>
      <w:bookmarkStart w:id="104" w:name="_Toc170820917"/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4D4679">
        <w:rPr>
          <w:noProof/>
        </w:rPr>
        <w:t>12</w:t>
      </w:r>
      <w:r>
        <w:fldChar w:fldCharType="end"/>
      </w:r>
      <w:del w:id="105" w:author="Autor">
        <w:r w:rsidDel="6E56FF2B">
          <w:delText>3</w:delText>
        </w:r>
      </w:del>
      <w:r>
        <w:t xml:space="preserve"> Statusy recepty</w:t>
      </w:r>
      <w:bookmarkEnd w:id="104"/>
    </w:p>
    <w:tbl>
      <w:tblPr>
        <w:tblW w:w="9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7395"/>
      </w:tblGrid>
      <w:tr w:rsidR="777206FB" w14:paraId="42970EB0" w14:textId="77777777" w:rsidTr="545BA3FA">
        <w:trPr>
          <w:trHeight w:val="300"/>
        </w:trPr>
        <w:tc>
          <w:tcPr>
            <w:tcW w:w="1665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7365D" w:themeFill="text2" w:themeFillShade="BF"/>
            <w:tcMar>
              <w:left w:w="105" w:type="dxa"/>
              <w:right w:w="105" w:type="dxa"/>
            </w:tcMar>
            <w:vAlign w:val="center"/>
          </w:tcPr>
          <w:p w14:paraId="60B9A6EC" w14:textId="27E3D3C5" w:rsidR="777206FB" w:rsidRDefault="777206FB" w:rsidP="00551EB1">
            <w:pPr>
              <w:pStyle w:val="Tabelanagwekdolewej"/>
              <w:rPr>
                <w:rFonts w:eastAsia="Calibri"/>
              </w:rPr>
            </w:pPr>
            <w:r w:rsidRPr="777206FB">
              <w:rPr>
                <w:rFonts w:eastAsia="Calibri"/>
              </w:rPr>
              <w:t>Status</w:t>
            </w:r>
          </w:p>
        </w:tc>
        <w:tc>
          <w:tcPr>
            <w:tcW w:w="7395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17365D" w:themeFill="text2" w:themeFillShade="BF"/>
            <w:tcMar>
              <w:left w:w="105" w:type="dxa"/>
              <w:right w:w="105" w:type="dxa"/>
            </w:tcMar>
            <w:vAlign w:val="center"/>
          </w:tcPr>
          <w:p w14:paraId="4D061B4E" w14:textId="641DA50D" w:rsidR="777206FB" w:rsidRDefault="777206FB" w:rsidP="00551EB1">
            <w:pPr>
              <w:pStyle w:val="Tabelanagwekdolewej"/>
              <w:rPr>
                <w:rFonts w:eastAsia="Calibri"/>
              </w:rPr>
            </w:pPr>
            <w:r w:rsidRPr="777206FB">
              <w:rPr>
                <w:rFonts w:eastAsia="Calibri"/>
              </w:rPr>
              <w:t>Opis słowny</w:t>
            </w:r>
          </w:p>
        </w:tc>
      </w:tr>
      <w:tr w:rsidR="777206FB" w14:paraId="3C265BD8" w14:textId="77777777" w:rsidTr="545BA3FA">
        <w:trPr>
          <w:trHeight w:val="300"/>
        </w:trPr>
        <w:tc>
          <w:tcPr>
            <w:tcW w:w="1665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53F65BE" w14:textId="0297FA34" w:rsidR="08B668CF" w:rsidRDefault="08B668CF" w:rsidP="007C0155">
            <w:pPr>
              <w:pStyle w:val="tabelanormalny"/>
            </w:pPr>
            <w:r w:rsidRPr="777206FB">
              <w:t>WYSTAWIONA</w:t>
            </w:r>
          </w:p>
        </w:tc>
        <w:tc>
          <w:tcPr>
            <w:tcW w:w="7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8CF1D4C" w14:textId="00CC6809" w:rsidR="1BE80D21" w:rsidRDefault="1BE80D21" w:rsidP="007C0155">
            <w:pPr>
              <w:pStyle w:val="tabelanormalny"/>
            </w:pPr>
            <w:r w:rsidRPr="777206FB">
              <w:t>Status Recepty na Ruch, który informuje, że recepta została wystawiona dla wskazanego pacjenta, jednak nie zostały podjęte przez niego żadne aktywnoś</w:t>
            </w:r>
            <w:r w:rsidR="16747189" w:rsidRPr="777206FB">
              <w:t>ci.</w:t>
            </w:r>
          </w:p>
        </w:tc>
      </w:tr>
      <w:tr w:rsidR="777206FB" w14:paraId="1A9CF4C9" w14:textId="77777777" w:rsidTr="545BA3FA">
        <w:trPr>
          <w:trHeight w:val="300"/>
        </w:trPr>
        <w:tc>
          <w:tcPr>
            <w:tcW w:w="1665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D45CF38" w14:textId="6C95011A" w:rsidR="08B668CF" w:rsidRDefault="08B668CF" w:rsidP="007C0155">
            <w:pPr>
              <w:pStyle w:val="tabelanormalny"/>
            </w:pPr>
            <w:r w:rsidRPr="777206FB">
              <w:t>W_TRAKCIE</w:t>
            </w:r>
          </w:p>
        </w:tc>
        <w:tc>
          <w:tcPr>
            <w:tcW w:w="7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CC9A0E0" w14:textId="2A88E393" w:rsidR="6CEA19EA" w:rsidRDefault="6CEA19EA" w:rsidP="007C0155">
            <w:pPr>
              <w:pStyle w:val="tabelanormalny"/>
            </w:pPr>
            <w:r w:rsidRPr="777206FB">
              <w:t>Recepta na Ruch jest w trakcie realizacji tj. Pacjent zaczął wykonywać zalecone aktywności.</w:t>
            </w:r>
          </w:p>
        </w:tc>
      </w:tr>
      <w:tr w:rsidR="777206FB" w14:paraId="3BD5A03B" w14:textId="77777777" w:rsidTr="545BA3FA">
        <w:trPr>
          <w:trHeight w:val="300"/>
        </w:trPr>
        <w:tc>
          <w:tcPr>
            <w:tcW w:w="1665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EEE238C" w14:textId="2CD79144" w:rsidR="08B668CF" w:rsidRDefault="08B668CF" w:rsidP="007C0155">
            <w:pPr>
              <w:pStyle w:val="tabelanormalny"/>
            </w:pPr>
            <w:r w:rsidRPr="777206FB">
              <w:t>ZAWIESZONA</w:t>
            </w:r>
          </w:p>
        </w:tc>
        <w:tc>
          <w:tcPr>
            <w:tcW w:w="7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1DBF00B" w14:textId="5C86827A" w:rsidR="697DE97B" w:rsidRDefault="697DE97B" w:rsidP="007C0155">
            <w:pPr>
              <w:pStyle w:val="tabelanormalny"/>
            </w:pPr>
            <w:r w:rsidRPr="777206FB">
              <w:t>Recepta na Ruch jest zawieszona i pacjent nie może wykonać żadnych działań związanych z zaleconymi aktywnościami.</w:t>
            </w:r>
          </w:p>
        </w:tc>
      </w:tr>
      <w:tr w:rsidR="004D4679" w14:paraId="41587078" w14:textId="77777777" w:rsidTr="00932AB5">
        <w:trPr>
          <w:trHeight w:val="300"/>
        </w:trPr>
        <w:tc>
          <w:tcPr>
            <w:tcW w:w="1665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B87721C" w14:textId="1673D189" w:rsidR="004D4679" w:rsidRPr="777206FB" w:rsidRDefault="004D4679" w:rsidP="004D4679">
            <w:pPr>
              <w:pStyle w:val="tabelanormalny"/>
            </w:pPr>
            <w:r w:rsidRPr="001D71C6">
              <w:t>ZAKONCZONA</w:t>
            </w:r>
          </w:p>
        </w:tc>
        <w:tc>
          <w:tcPr>
            <w:tcW w:w="7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tcMar>
              <w:left w:w="105" w:type="dxa"/>
              <w:right w:w="105" w:type="dxa"/>
            </w:tcMar>
          </w:tcPr>
          <w:p w14:paraId="56316E11" w14:textId="743A2A7E" w:rsidR="004D4679" w:rsidRPr="777206FB" w:rsidRDefault="004D4679" w:rsidP="004D4679">
            <w:pPr>
              <w:pStyle w:val="tabelanormalny"/>
            </w:pPr>
            <w:r w:rsidRPr="001D71C6">
              <w:t>Recepta na Ruch została zakończona.</w:t>
            </w:r>
          </w:p>
        </w:tc>
      </w:tr>
      <w:tr w:rsidR="004D4679" w14:paraId="584E04F2" w14:textId="77777777" w:rsidTr="00802E5C">
        <w:trPr>
          <w:trHeight w:val="300"/>
        </w:trPr>
        <w:tc>
          <w:tcPr>
            <w:tcW w:w="1665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24A8679" w14:textId="6C6C8A72" w:rsidR="004D4679" w:rsidRDefault="004D4679" w:rsidP="004D4679">
            <w:pPr>
              <w:pStyle w:val="tabelanormalny"/>
              <w:rPr>
                <w:color w:val="00B050"/>
              </w:rPr>
            </w:pPr>
            <w:r w:rsidRPr="00746C6A">
              <w:t>ANULOWANA</w:t>
            </w:r>
          </w:p>
        </w:tc>
        <w:tc>
          <w:tcPr>
            <w:tcW w:w="7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tcMar>
              <w:left w:w="105" w:type="dxa"/>
              <w:right w:w="105" w:type="dxa"/>
            </w:tcMar>
          </w:tcPr>
          <w:p w14:paraId="303BC9C9" w14:textId="2589B74D" w:rsidR="004D4679" w:rsidRDefault="004D4679" w:rsidP="004D4679">
            <w:pPr>
              <w:pStyle w:val="tabelanormalny"/>
            </w:pPr>
            <w:r w:rsidRPr="00746C6A">
              <w:t>Recepta na Ruch została anulowana przez wystawcę.</w:t>
            </w:r>
          </w:p>
        </w:tc>
      </w:tr>
    </w:tbl>
    <w:p w14:paraId="18884E49" w14:textId="02578888" w:rsidR="01F60BEB" w:rsidRDefault="6E514680" w:rsidP="777206FB">
      <w:pPr>
        <w:pStyle w:val="Nagwek2"/>
        <w:jc w:val="left"/>
        <w:rPr>
          <w:rFonts w:eastAsia="Arial"/>
          <w:sz w:val="22"/>
          <w:szCs w:val="22"/>
        </w:rPr>
      </w:pPr>
      <w:bookmarkStart w:id="106" w:name="_Toc170820893"/>
      <w:r>
        <w:t>Słownik statusów treningów i aktywności</w:t>
      </w:r>
      <w:bookmarkEnd w:id="106"/>
    </w:p>
    <w:p w14:paraId="0A7E124D" w14:textId="0594098E" w:rsidR="00F610F1" w:rsidRDefault="41C38B30" w:rsidP="00AF6E22">
      <w:pPr>
        <w:pStyle w:val="Legenda"/>
      </w:pPr>
      <w:bookmarkStart w:id="107" w:name="_Toc170820918"/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4D4679">
        <w:rPr>
          <w:noProof/>
        </w:rPr>
        <w:t>13</w:t>
      </w:r>
      <w:r>
        <w:fldChar w:fldCharType="end"/>
      </w:r>
      <w:del w:id="108" w:author="Autor">
        <w:r w:rsidDel="7A230812">
          <w:delText>4</w:delText>
        </w:r>
      </w:del>
      <w:r>
        <w:t xml:space="preserve"> Statusy treningów i aktywności</w:t>
      </w:r>
      <w:bookmarkEnd w:id="107"/>
    </w:p>
    <w:tbl>
      <w:tblPr>
        <w:tblW w:w="9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8"/>
        <w:gridCol w:w="7382"/>
      </w:tblGrid>
      <w:tr w:rsidR="777206FB" w14:paraId="0B008AB0" w14:textId="77777777" w:rsidTr="007C0155">
        <w:trPr>
          <w:trHeight w:val="300"/>
        </w:trPr>
        <w:tc>
          <w:tcPr>
            <w:tcW w:w="167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7365D" w:themeFill="text2" w:themeFillShade="BF"/>
            <w:tcMar>
              <w:left w:w="105" w:type="dxa"/>
              <w:right w:w="105" w:type="dxa"/>
            </w:tcMar>
            <w:vAlign w:val="center"/>
          </w:tcPr>
          <w:p w14:paraId="4988AFA0" w14:textId="73BCF8AD" w:rsidR="777206FB" w:rsidRDefault="777206FB" w:rsidP="00551EB1">
            <w:pPr>
              <w:pStyle w:val="Tabelanagwekdolewej"/>
              <w:rPr>
                <w:rFonts w:eastAsia="Calibri"/>
              </w:rPr>
            </w:pPr>
            <w:r w:rsidRPr="777206FB">
              <w:rPr>
                <w:rFonts w:eastAsia="Calibri"/>
              </w:rPr>
              <w:t>Status</w:t>
            </w:r>
          </w:p>
        </w:tc>
        <w:tc>
          <w:tcPr>
            <w:tcW w:w="7382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17365D" w:themeFill="text2" w:themeFillShade="BF"/>
            <w:tcMar>
              <w:left w:w="105" w:type="dxa"/>
              <w:right w:w="105" w:type="dxa"/>
            </w:tcMar>
            <w:vAlign w:val="center"/>
          </w:tcPr>
          <w:p w14:paraId="7A478A1E" w14:textId="3C301C90" w:rsidR="777206FB" w:rsidRDefault="777206FB" w:rsidP="00551EB1">
            <w:pPr>
              <w:pStyle w:val="Tabelanagwekdolewej"/>
              <w:rPr>
                <w:rFonts w:eastAsia="Calibri"/>
              </w:rPr>
            </w:pPr>
            <w:r w:rsidRPr="777206FB">
              <w:rPr>
                <w:rFonts w:eastAsia="Calibri"/>
              </w:rPr>
              <w:t>Opis słowny</w:t>
            </w:r>
          </w:p>
        </w:tc>
      </w:tr>
      <w:tr w:rsidR="777206FB" w14:paraId="0B7A2B44" w14:textId="77777777" w:rsidTr="007C0155">
        <w:trPr>
          <w:trHeight w:val="300"/>
        </w:trPr>
        <w:tc>
          <w:tcPr>
            <w:tcW w:w="167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9B288D5" w14:textId="52E0FF7C" w:rsidR="44B3517D" w:rsidRDefault="44B3517D" w:rsidP="007C0155">
            <w:pPr>
              <w:pStyle w:val="tabelanormalny"/>
            </w:pPr>
            <w:r w:rsidRPr="777206FB">
              <w:t>ZLECONO</w:t>
            </w:r>
          </w:p>
        </w:tc>
        <w:tc>
          <w:tcPr>
            <w:tcW w:w="73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F379FC9" w14:textId="428B84CA" w:rsidR="7AF5D62C" w:rsidRDefault="00C50103" w:rsidP="007C0155">
            <w:pPr>
              <w:pStyle w:val="tabelanormalny"/>
            </w:pPr>
            <w:r>
              <w:t xml:space="preserve">Status wyjściowy. </w:t>
            </w:r>
            <w:r w:rsidR="7AF5D62C" w:rsidRPr="777206FB">
              <w:t>Trening</w:t>
            </w:r>
            <w:r w:rsidR="522CB0AA" w:rsidRPr="777206FB">
              <w:t>/aktywność</w:t>
            </w:r>
            <w:r w:rsidR="7AF5D62C" w:rsidRPr="777206FB">
              <w:t xml:space="preserve"> jest zlecon</w:t>
            </w:r>
            <w:r w:rsidR="66CE660C" w:rsidRPr="777206FB">
              <w:t>a</w:t>
            </w:r>
            <w:r w:rsidR="7AF5D62C" w:rsidRPr="777206FB">
              <w:t xml:space="preserve"> do wykonania przez pacjenta</w:t>
            </w:r>
            <w:r w:rsidR="76066CB6" w:rsidRPr="777206FB">
              <w:t>.</w:t>
            </w:r>
          </w:p>
        </w:tc>
      </w:tr>
      <w:tr w:rsidR="007903B2" w14:paraId="73DB2CE6" w14:textId="77777777" w:rsidTr="007C0155">
        <w:trPr>
          <w:trHeight w:val="300"/>
        </w:trPr>
        <w:tc>
          <w:tcPr>
            <w:tcW w:w="167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C975C30" w14:textId="6D6686AB" w:rsidR="007903B2" w:rsidRPr="777206FB" w:rsidRDefault="007903B2" w:rsidP="007C0155">
            <w:pPr>
              <w:pStyle w:val="tabelanormalny"/>
            </w:pPr>
            <w:r>
              <w:t>ZAPLANOWANO</w:t>
            </w:r>
          </w:p>
        </w:tc>
        <w:tc>
          <w:tcPr>
            <w:tcW w:w="73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5B88BE1" w14:textId="3BEA122B" w:rsidR="007903B2" w:rsidRPr="777206FB" w:rsidRDefault="00714E15" w:rsidP="007C0155">
            <w:pPr>
              <w:pStyle w:val="tabelanormalny"/>
            </w:pPr>
            <w:r>
              <w:t xml:space="preserve">Pacjent zaplanował </w:t>
            </w:r>
            <w:r w:rsidR="00FB53C9">
              <w:t xml:space="preserve">wykonanie </w:t>
            </w:r>
            <w:r>
              <w:t>trening</w:t>
            </w:r>
            <w:r w:rsidR="00C50103">
              <w:t>u.</w:t>
            </w:r>
          </w:p>
        </w:tc>
      </w:tr>
      <w:tr w:rsidR="777206FB" w14:paraId="75A186CF" w14:textId="77777777" w:rsidTr="007C0155">
        <w:trPr>
          <w:trHeight w:val="300"/>
        </w:trPr>
        <w:tc>
          <w:tcPr>
            <w:tcW w:w="167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07C18B5" w14:textId="3838C244" w:rsidR="44B3517D" w:rsidRDefault="44B3517D" w:rsidP="007C0155">
            <w:pPr>
              <w:pStyle w:val="tabelanormalny"/>
            </w:pPr>
            <w:r w:rsidRPr="777206FB">
              <w:t>W_TRAKCIE</w:t>
            </w:r>
          </w:p>
        </w:tc>
        <w:tc>
          <w:tcPr>
            <w:tcW w:w="73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5497BB2" w14:textId="5A646E81" w:rsidR="20D4F4FD" w:rsidRDefault="008C6D53" w:rsidP="007C0155">
            <w:pPr>
              <w:pStyle w:val="tabelanormalny"/>
            </w:pPr>
            <w:r>
              <w:t>Pacjent jest w trakcie wykonywania treni</w:t>
            </w:r>
            <w:r w:rsidR="00714E15">
              <w:t>ngu.</w:t>
            </w:r>
          </w:p>
        </w:tc>
      </w:tr>
      <w:tr w:rsidR="777206FB" w14:paraId="2FD7BE06" w14:textId="77777777" w:rsidTr="007C0155">
        <w:trPr>
          <w:trHeight w:val="300"/>
        </w:trPr>
        <w:tc>
          <w:tcPr>
            <w:tcW w:w="167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AB08742" w14:textId="30C06ED0" w:rsidR="44B3517D" w:rsidRDefault="44B3517D" w:rsidP="007C0155">
            <w:pPr>
              <w:pStyle w:val="tabelanormalny"/>
            </w:pPr>
            <w:r w:rsidRPr="777206FB">
              <w:t>ZAKONCZONO</w:t>
            </w:r>
          </w:p>
        </w:tc>
        <w:tc>
          <w:tcPr>
            <w:tcW w:w="73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B9C4B93" w14:textId="77D0C438" w:rsidR="015C6C91" w:rsidRDefault="00C25506" w:rsidP="007C0155">
            <w:pPr>
              <w:pStyle w:val="tabelanormalny"/>
            </w:pPr>
            <w:r>
              <w:t>Pacjent wykonał trening</w:t>
            </w:r>
            <w:r w:rsidR="00FF1309">
              <w:t>.</w:t>
            </w:r>
          </w:p>
        </w:tc>
      </w:tr>
      <w:tr w:rsidR="777206FB" w14:paraId="2989CD8A" w14:textId="77777777" w:rsidTr="007C0155">
        <w:trPr>
          <w:trHeight w:val="300"/>
        </w:trPr>
        <w:tc>
          <w:tcPr>
            <w:tcW w:w="167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6A8BE22" w14:textId="5074A4D3" w:rsidR="44B3517D" w:rsidRDefault="44B3517D" w:rsidP="007C0155">
            <w:pPr>
              <w:pStyle w:val="tabelanormalny"/>
              <w:rPr>
                <w:color w:val="00B050"/>
              </w:rPr>
            </w:pPr>
            <w:r w:rsidRPr="00727F0F">
              <w:t>USUNIETO</w:t>
            </w:r>
          </w:p>
        </w:tc>
        <w:tc>
          <w:tcPr>
            <w:tcW w:w="73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3D9C45B" w14:textId="048E61D2" w:rsidR="369D74B6" w:rsidRDefault="009C771B" w:rsidP="007C0155">
            <w:pPr>
              <w:pStyle w:val="tabelanormalny"/>
            </w:pPr>
            <w:r>
              <w:t xml:space="preserve">Wystawiający </w:t>
            </w:r>
            <w:r w:rsidR="00353295">
              <w:t>(fizjoterapeuta) usunął trenin</w:t>
            </w:r>
            <w:r w:rsidR="00D666E6">
              <w:t>g</w:t>
            </w:r>
            <w:r w:rsidR="4AE3CEDD" w:rsidRPr="777206FB">
              <w:t>.</w:t>
            </w:r>
          </w:p>
        </w:tc>
      </w:tr>
    </w:tbl>
    <w:p w14:paraId="71DC6C59" w14:textId="5D4C7AC9" w:rsidR="2415473A" w:rsidRDefault="2415473A" w:rsidP="777206FB"/>
    <w:p w14:paraId="64ECFA87" w14:textId="2622DCB5" w:rsidR="01F60BEB" w:rsidRDefault="6E514680" w:rsidP="777206FB">
      <w:pPr>
        <w:pStyle w:val="Nagwek2"/>
        <w:rPr>
          <w:rFonts w:eastAsia="Arial"/>
          <w:sz w:val="22"/>
          <w:szCs w:val="22"/>
        </w:rPr>
      </w:pPr>
      <w:bookmarkStart w:id="109" w:name="_Toc170820894"/>
      <w:r>
        <w:lastRenderedPageBreak/>
        <w:t>Słownik rodzajów aktywności</w:t>
      </w:r>
      <w:bookmarkEnd w:id="109"/>
    </w:p>
    <w:p w14:paraId="15DEF7AE" w14:textId="64E31D1C" w:rsidR="00C066EB" w:rsidRDefault="275A9584" w:rsidP="00AF6E22">
      <w:pPr>
        <w:pStyle w:val="Legenda"/>
      </w:pPr>
      <w:bookmarkStart w:id="110" w:name="_Toc170820919"/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4D4679">
        <w:rPr>
          <w:noProof/>
        </w:rPr>
        <w:t>14</w:t>
      </w:r>
      <w:r>
        <w:fldChar w:fldCharType="end"/>
      </w:r>
      <w:del w:id="111" w:author="Autor">
        <w:r w:rsidDel="252BA586">
          <w:delText>5</w:delText>
        </w:r>
      </w:del>
      <w:r>
        <w:t xml:space="preserve"> Rodzaje aktywności</w:t>
      </w:r>
      <w:bookmarkEnd w:id="110"/>
    </w:p>
    <w:tbl>
      <w:tblPr>
        <w:tblStyle w:val="Tabela-Siatka"/>
        <w:tblW w:w="84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4"/>
        <w:gridCol w:w="5938"/>
      </w:tblGrid>
      <w:tr w:rsidR="00551EB1" w14:paraId="3B95D42A" w14:textId="1EB8C4AD" w:rsidTr="00551EB1">
        <w:trPr>
          <w:trHeight w:val="300"/>
        </w:trPr>
        <w:tc>
          <w:tcPr>
            <w:tcW w:w="2544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689DC1AE" w14:textId="58BEF917" w:rsidR="00551EB1" w:rsidRDefault="00551EB1" w:rsidP="00551EB1">
            <w:pPr>
              <w:pStyle w:val="Tabelanagwekdolewej"/>
              <w:rPr>
                <w:rFonts w:eastAsia="Calibri"/>
              </w:rPr>
            </w:pPr>
            <w:r w:rsidRPr="777206FB">
              <w:rPr>
                <w:rFonts w:eastAsia="Calibri"/>
              </w:rPr>
              <w:t>Nazwa słownikowa</w:t>
            </w:r>
          </w:p>
        </w:tc>
        <w:tc>
          <w:tcPr>
            <w:tcW w:w="5938" w:type="dxa"/>
            <w:shd w:val="clear" w:color="auto" w:fill="17365D" w:themeFill="text2" w:themeFillShade="BF"/>
          </w:tcPr>
          <w:p w14:paraId="315DD560" w14:textId="77777777" w:rsidR="00551EB1" w:rsidRPr="777206FB" w:rsidRDefault="00551EB1" w:rsidP="00551EB1">
            <w:pPr>
              <w:pStyle w:val="Tabelanagwekdolewej"/>
              <w:rPr>
                <w:rFonts w:eastAsia="Calibri"/>
              </w:rPr>
            </w:pPr>
          </w:p>
        </w:tc>
      </w:tr>
      <w:tr w:rsidR="00551EB1" w14:paraId="1D061FEE" w14:textId="77CF8403" w:rsidTr="00551EB1">
        <w:trPr>
          <w:trHeight w:val="300"/>
        </w:trPr>
        <w:tc>
          <w:tcPr>
            <w:tcW w:w="2544" w:type="dxa"/>
            <w:tcMar>
              <w:left w:w="105" w:type="dxa"/>
              <w:right w:w="105" w:type="dxa"/>
            </w:tcMar>
          </w:tcPr>
          <w:p w14:paraId="15A1A075" w14:textId="35D3A2CC" w:rsidR="00551EB1" w:rsidRDefault="00551EB1" w:rsidP="007C0155">
            <w:pPr>
              <w:pStyle w:val="tabelanormalny"/>
            </w:pPr>
            <w:r w:rsidRPr="777206FB">
              <w:t>GLOWNA</w:t>
            </w:r>
          </w:p>
        </w:tc>
        <w:tc>
          <w:tcPr>
            <w:tcW w:w="5938" w:type="dxa"/>
          </w:tcPr>
          <w:p w14:paraId="6F085382" w14:textId="77777777" w:rsidR="00551EB1" w:rsidRPr="777206FB" w:rsidRDefault="00551EB1" w:rsidP="007C0155">
            <w:pPr>
              <w:pStyle w:val="tabelanormalny"/>
            </w:pPr>
          </w:p>
        </w:tc>
      </w:tr>
      <w:tr w:rsidR="00551EB1" w14:paraId="1F49A774" w14:textId="2D789C23" w:rsidTr="00551EB1">
        <w:trPr>
          <w:trHeight w:val="300"/>
        </w:trPr>
        <w:tc>
          <w:tcPr>
            <w:tcW w:w="2544" w:type="dxa"/>
            <w:tcMar>
              <w:left w:w="105" w:type="dxa"/>
              <w:right w:w="105" w:type="dxa"/>
            </w:tcMar>
          </w:tcPr>
          <w:p w14:paraId="566B8807" w14:textId="0E2F99BE" w:rsidR="00551EB1" w:rsidRDefault="00551EB1" w:rsidP="007C0155">
            <w:pPr>
              <w:pStyle w:val="tabelanormalny"/>
            </w:pPr>
            <w:r w:rsidRPr="777206FB">
              <w:t>TRENING_ROZGRZEWKA</w:t>
            </w:r>
          </w:p>
        </w:tc>
        <w:tc>
          <w:tcPr>
            <w:tcW w:w="5938" w:type="dxa"/>
          </w:tcPr>
          <w:p w14:paraId="070AB293" w14:textId="77777777" w:rsidR="00551EB1" w:rsidRPr="777206FB" w:rsidRDefault="00551EB1" w:rsidP="007C0155">
            <w:pPr>
              <w:pStyle w:val="tabelanormalny"/>
            </w:pPr>
          </w:p>
        </w:tc>
      </w:tr>
      <w:tr w:rsidR="00551EB1" w14:paraId="33554662" w14:textId="40716C4C" w:rsidTr="00551EB1">
        <w:trPr>
          <w:trHeight w:val="300"/>
        </w:trPr>
        <w:tc>
          <w:tcPr>
            <w:tcW w:w="2544" w:type="dxa"/>
            <w:tcMar>
              <w:left w:w="105" w:type="dxa"/>
              <w:right w:w="105" w:type="dxa"/>
            </w:tcMar>
          </w:tcPr>
          <w:p w14:paraId="56F4AF8B" w14:textId="512D2D61" w:rsidR="00551EB1" w:rsidRDefault="00551EB1" w:rsidP="007C0155">
            <w:pPr>
              <w:pStyle w:val="tabelanormalny"/>
            </w:pPr>
            <w:r w:rsidRPr="777206FB">
              <w:t>TRENING_ROZCIAGANIE</w:t>
            </w:r>
          </w:p>
        </w:tc>
        <w:tc>
          <w:tcPr>
            <w:tcW w:w="5938" w:type="dxa"/>
          </w:tcPr>
          <w:p w14:paraId="5A54709B" w14:textId="77777777" w:rsidR="00551EB1" w:rsidRPr="777206FB" w:rsidRDefault="00551EB1" w:rsidP="007C0155">
            <w:pPr>
              <w:pStyle w:val="tabelanormalny"/>
            </w:pPr>
          </w:p>
        </w:tc>
      </w:tr>
      <w:tr w:rsidR="00551EB1" w14:paraId="353DFB32" w14:textId="7470D1B5" w:rsidTr="00551EB1">
        <w:trPr>
          <w:trHeight w:val="300"/>
        </w:trPr>
        <w:tc>
          <w:tcPr>
            <w:tcW w:w="2544" w:type="dxa"/>
            <w:tcMar>
              <w:left w:w="105" w:type="dxa"/>
              <w:right w:w="105" w:type="dxa"/>
            </w:tcMar>
          </w:tcPr>
          <w:p w14:paraId="0923005D" w14:textId="6C0306E2" w:rsidR="00551EB1" w:rsidRDefault="00551EB1" w:rsidP="007C0155">
            <w:pPr>
              <w:pStyle w:val="tabelanormalny"/>
            </w:pPr>
            <w:r w:rsidRPr="777206FB">
              <w:t>TRENING_GLOWNY</w:t>
            </w:r>
          </w:p>
        </w:tc>
        <w:tc>
          <w:tcPr>
            <w:tcW w:w="5938" w:type="dxa"/>
          </w:tcPr>
          <w:p w14:paraId="272A0012" w14:textId="77777777" w:rsidR="00551EB1" w:rsidRPr="777206FB" w:rsidRDefault="00551EB1" w:rsidP="007C0155">
            <w:pPr>
              <w:pStyle w:val="tabelanormalny"/>
            </w:pPr>
          </w:p>
        </w:tc>
      </w:tr>
    </w:tbl>
    <w:p w14:paraId="09725B92" w14:textId="7A080E1F" w:rsidR="01F60BEB" w:rsidRDefault="6E514680" w:rsidP="777206FB">
      <w:pPr>
        <w:pStyle w:val="Nagwek2"/>
        <w:rPr>
          <w:rFonts w:eastAsia="Arial"/>
          <w:sz w:val="22"/>
          <w:szCs w:val="22"/>
        </w:rPr>
      </w:pPr>
      <w:bookmarkStart w:id="112" w:name="_Toc170820895"/>
      <w:r>
        <w:t>Słownik kategorii pacjenta</w:t>
      </w:r>
      <w:bookmarkEnd w:id="112"/>
    </w:p>
    <w:p w14:paraId="5DE92C23" w14:textId="3618D681" w:rsidR="00EA6716" w:rsidRPr="00EA6716" w:rsidRDefault="00EA6716" w:rsidP="00EA6716">
      <w:pPr>
        <w:rPr>
          <w:rFonts w:eastAsia="Arial"/>
        </w:rPr>
      </w:pPr>
      <w:r w:rsidRPr="00EA6716">
        <w:rPr>
          <w:rFonts w:eastAsia="Arial"/>
        </w:rPr>
        <w:t>Zgodny z</w:t>
      </w:r>
      <w:r>
        <w:rPr>
          <w:rFonts w:eastAsia="Arial"/>
        </w:rPr>
        <w:t xml:space="preserve"> </w:t>
      </w:r>
      <w:r w:rsidRPr="00EA6716">
        <w:rPr>
          <w:rFonts w:eastAsia="Arial"/>
        </w:rPr>
        <w:t>Załącznik do rozporządzenia Ministra Zdrowia z dnia</w:t>
      </w:r>
      <w:r>
        <w:rPr>
          <w:rFonts w:eastAsia="Arial"/>
        </w:rPr>
        <w:t xml:space="preserve"> </w:t>
      </w:r>
      <w:r w:rsidRPr="00EA6716">
        <w:rPr>
          <w:rFonts w:eastAsia="Arial"/>
        </w:rPr>
        <w:t>12 października 2023 r. (</w:t>
      </w:r>
      <w:hyperlink r:id="rId13" w:history="1">
        <w:r w:rsidRPr="00533720">
          <w:rPr>
            <w:rStyle w:val="Hipercze"/>
            <w:rFonts w:ascii="Arial" w:eastAsia="Arial" w:hAnsi="Arial"/>
          </w:rPr>
          <w:t>Dz. U. poz. 2247</w:t>
        </w:r>
      </w:hyperlink>
      <w:r w:rsidRPr="00EA6716">
        <w:rPr>
          <w:rFonts w:eastAsia="Arial"/>
        </w:rPr>
        <w:t>)</w:t>
      </w:r>
      <w:r>
        <w:rPr>
          <w:rFonts w:eastAsia="Arial"/>
        </w:rPr>
        <w:t>.</w:t>
      </w:r>
    </w:p>
    <w:p w14:paraId="699F0A88" w14:textId="4B6FEF47" w:rsidR="00C066EB" w:rsidRDefault="275A9584" w:rsidP="00AF6E22">
      <w:pPr>
        <w:pStyle w:val="Legenda"/>
      </w:pPr>
      <w:bookmarkStart w:id="113" w:name="_Toc170820920"/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4D4679">
        <w:rPr>
          <w:noProof/>
        </w:rPr>
        <w:t>15</w:t>
      </w:r>
      <w:r>
        <w:fldChar w:fldCharType="end"/>
      </w:r>
      <w:del w:id="114" w:author="Autor">
        <w:r w:rsidDel="69D02C90">
          <w:delText>6</w:delText>
        </w:r>
      </w:del>
      <w:r>
        <w:t xml:space="preserve"> Kategorie pacjenta</w:t>
      </w:r>
      <w:bookmarkEnd w:id="113"/>
    </w:p>
    <w:tbl>
      <w:tblPr>
        <w:tblW w:w="9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8374"/>
      </w:tblGrid>
      <w:tr w:rsidR="00551EB1" w14:paraId="10FC7F17" w14:textId="77777777" w:rsidTr="005B60DC">
        <w:trPr>
          <w:trHeight w:val="300"/>
        </w:trPr>
        <w:tc>
          <w:tcPr>
            <w:tcW w:w="68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7365D" w:themeFill="text2" w:themeFillShade="BF"/>
            <w:tcMar>
              <w:left w:w="105" w:type="dxa"/>
              <w:right w:w="105" w:type="dxa"/>
            </w:tcMar>
            <w:vAlign w:val="center"/>
          </w:tcPr>
          <w:p w14:paraId="32EE057C" w14:textId="5B3AB674" w:rsidR="00551EB1" w:rsidRDefault="00551EB1" w:rsidP="00551EB1">
            <w:pPr>
              <w:pStyle w:val="Tabelanagwekdolewej"/>
              <w:rPr>
                <w:rFonts w:eastAsia="Calibri"/>
              </w:rPr>
            </w:pPr>
            <w:r>
              <w:rPr>
                <w:rFonts w:eastAsia="Calibri"/>
              </w:rPr>
              <w:t>Kod</w:t>
            </w:r>
          </w:p>
        </w:tc>
        <w:tc>
          <w:tcPr>
            <w:tcW w:w="8374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17365D" w:themeFill="text2" w:themeFillShade="BF"/>
            <w:tcMar>
              <w:left w:w="105" w:type="dxa"/>
              <w:right w:w="105" w:type="dxa"/>
            </w:tcMar>
            <w:vAlign w:val="center"/>
          </w:tcPr>
          <w:p w14:paraId="70553C70" w14:textId="77777777" w:rsidR="00551EB1" w:rsidRDefault="00551EB1" w:rsidP="00551EB1">
            <w:pPr>
              <w:pStyle w:val="Tabelanagwekdolewej"/>
              <w:rPr>
                <w:rFonts w:eastAsia="Calibri"/>
              </w:rPr>
            </w:pPr>
            <w:r w:rsidRPr="777206FB">
              <w:rPr>
                <w:rFonts w:eastAsia="Calibri"/>
              </w:rPr>
              <w:t>Opis słowny</w:t>
            </w:r>
          </w:p>
        </w:tc>
      </w:tr>
      <w:tr w:rsidR="00551EB1" w14:paraId="279B190D" w14:textId="77777777" w:rsidTr="005B60DC">
        <w:trPr>
          <w:trHeight w:val="300"/>
        </w:trPr>
        <w:tc>
          <w:tcPr>
            <w:tcW w:w="686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1A44622" w14:textId="6494E22B" w:rsidR="00551EB1" w:rsidRDefault="00551EB1" w:rsidP="007C0155">
            <w:pPr>
              <w:pStyle w:val="tabelanormalny"/>
              <w:jc w:val="center"/>
            </w:pPr>
            <w:r>
              <w:t>A</w:t>
            </w:r>
          </w:p>
        </w:tc>
        <w:tc>
          <w:tcPr>
            <w:tcW w:w="83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62369B5" w14:textId="3748A9C1" w:rsidR="00551EB1" w:rsidRDefault="00551EB1" w:rsidP="007C0155">
            <w:pPr>
              <w:pStyle w:val="tabelanormalny"/>
            </w:pPr>
            <w:r w:rsidRPr="00551EB1">
              <w:t>podstawowy – przeznaczony dla świadczeniobiorców o niskiej lub bardzo niskiej kondycji fizycznej (ocena na podstawie testów wydolnościowych lub wyliczenie MET – wartość do 5 MET);</w:t>
            </w:r>
          </w:p>
        </w:tc>
      </w:tr>
      <w:tr w:rsidR="00551EB1" w14:paraId="2F546591" w14:textId="77777777" w:rsidTr="005B60DC">
        <w:trPr>
          <w:trHeight w:val="300"/>
        </w:trPr>
        <w:tc>
          <w:tcPr>
            <w:tcW w:w="686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41CC877" w14:textId="5537F588" w:rsidR="00551EB1" w:rsidRPr="777206FB" w:rsidRDefault="00551EB1" w:rsidP="007C0155">
            <w:pPr>
              <w:pStyle w:val="tabelanormalny"/>
              <w:jc w:val="center"/>
            </w:pPr>
            <w:r>
              <w:t>B</w:t>
            </w:r>
          </w:p>
        </w:tc>
        <w:tc>
          <w:tcPr>
            <w:tcW w:w="83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F432E4F" w14:textId="023A654F" w:rsidR="00551EB1" w:rsidRPr="777206FB" w:rsidRDefault="00551EB1" w:rsidP="007C0155">
            <w:pPr>
              <w:pStyle w:val="tabelanormalny"/>
            </w:pPr>
            <w:r w:rsidRPr="00551EB1">
              <w:t xml:space="preserve">średniozaawansowany – przeznaczony dla świadczeniobiorców o przeciętnej kondycji fizycznej oraz dla świadczeniobiorców zakwalifikowanych do podstawowego poziomu zaawansowania treningu (ocena na podstawie testów wydolnościowych lub wyliczenie MET – poziom 5–7 MET); świadczeniobiorca, który I cykl treningów realizował na podstawowym poziomie zaawansowania treningu, ma możliwość kwalifikacji do tego poziomu w II lub III cyklu treningów (każdy 6-tygodniowy cykl treningów zakończony oceną pod kątem wydolności i sprawności fizycznej – ocena na podstawie tempa restytucji tlenowej, wyliczenia MET i testów wydolnościowych); przekwalifikowanie do wyższego poziomu zaawansowania treningu możliwe jedynie przez fizjoterapeutę; zmiana poziomu zaawansowania treningu skutkuje dostępem do innych treści w aplikacji </w:t>
            </w:r>
            <w:proofErr w:type="spellStart"/>
            <w:r w:rsidRPr="00551EB1">
              <w:t>mojeIKP</w:t>
            </w:r>
            <w:proofErr w:type="spellEnd"/>
            <w:r w:rsidRPr="00551EB1">
              <w:t>;</w:t>
            </w:r>
          </w:p>
        </w:tc>
      </w:tr>
      <w:tr w:rsidR="00551EB1" w14:paraId="03CCF9AA" w14:textId="77777777" w:rsidTr="005B60DC">
        <w:trPr>
          <w:trHeight w:val="300"/>
        </w:trPr>
        <w:tc>
          <w:tcPr>
            <w:tcW w:w="686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3C92F7C" w14:textId="475ACFD6" w:rsidR="00551EB1" w:rsidRDefault="00551EB1" w:rsidP="007C0155">
            <w:pPr>
              <w:pStyle w:val="tabelanormalny"/>
              <w:jc w:val="center"/>
            </w:pPr>
            <w:r>
              <w:t>C</w:t>
            </w:r>
          </w:p>
        </w:tc>
        <w:tc>
          <w:tcPr>
            <w:tcW w:w="83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82F90A5" w14:textId="1ED7D2AE" w:rsidR="00551EB1" w:rsidRDefault="00551EB1" w:rsidP="007C0155">
            <w:pPr>
              <w:pStyle w:val="tabelanormalny"/>
            </w:pPr>
            <w:r w:rsidRPr="00551EB1">
              <w:t xml:space="preserve">zaawansowany – przeznaczony dla świadczeniobiorców o dobrej lub bardzo dobrej kondycji fizycznej (ocena na podstawie testów wydolnościowych lub wyliczenie MET – poziom &gt; 7 MET); świadczeniobiorca, który I cykl treningów realizował na średniozaawansowanym poziomie zaawansowania treningu, ma możliwość kwalifikacji do tego poziomu w II lub III cyklu treningów (każdy 6-tygodniowy cykl treningów zakończony </w:t>
            </w:r>
            <w:r w:rsidRPr="00551EB1">
              <w:lastRenderedPageBreak/>
              <w:t>oceną pod kątem wydolności i sprawności fizycznej – ocena na podstawie tempa restytucji tlenowej, wyliczenia MET i testów wydolnościowych); trening skupia się przede wszystkim na skorygowaniu obciążeń, techniki wykonywania ćwiczeń, doborze odpowiedniego poziomu obciążenia i rozłożenia treningu w czasie (w szczególności dobór przerw pomiędzy treningami); rodzaj obciążeń i ćwiczeń dostosowany do ewentualnych przewlekłych stanów chorobowych.</w:t>
            </w:r>
          </w:p>
        </w:tc>
      </w:tr>
    </w:tbl>
    <w:p w14:paraId="4AEA8F81" w14:textId="64C9A1D7" w:rsidR="01F60BEB" w:rsidRDefault="6E514680" w:rsidP="777206FB">
      <w:pPr>
        <w:pStyle w:val="Nagwek2"/>
        <w:rPr>
          <w:rFonts w:eastAsia="Arial"/>
          <w:sz w:val="22"/>
          <w:szCs w:val="22"/>
        </w:rPr>
      </w:pPr>
      <w:bookmarkStart w:id="115" w:name="_Toc170820896"/>
      <w:r>
        <w:lastRenderedPageBreak/>
        <w:t>Słownik jednostki czasu aktywności</w:t>
      </w:r>
      <w:bookmarkEnd w:id="115"/>
    </w:p>
    <w:p w14:paraId="77FC5BE4" w14:textId="6C57EFC7" w:rsidR="00F610F1" w:rsidRDefault="41C38B30" w:rsidP="00AF6E22">
      <w:pPr>
        <w:pStyle w:val="Legenda"/>
      </w:pPr>
      <w:bookmarkStart w:id="116" w:name="_Toc170820921"/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4D4679">
        <w:rPr>
          <w:noProof/>
        </w:rPr>
        <w:t>16</w:t>
      </w:r>
      <w:r>
        <w:fldChar w:fldCharType="end"/>
      </w:r>
      <w:del w:id="117" w:author="Autor">
        <w:r w:rsidDel="49222A43">
          <w:delText>7</w:delText>
        </w:r>
      </w:del>
      <w:r>
        <w:t xml:space="preserve"> Jednostki czasu aktywności</w:t>
      </w:r>
      <w:bookmarkEnd w:id="116"/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5"/>
      </w:tblGrid>
      <w:tr w:rsidR="777206FB" w14:paraId="5C14F9EA" w14:textId="77777777" w:rsidTr="777206FB">
        <w:trPr>
          <w:trHeight w:val="300"/>
        </w:trPr>
        <w:tc>
          <w:tcPr>
            <w:tcW w:w="8415" w:type="dxa"/>
            <w:shd w:val="clear" w:color="auto" w:fill="17365D" w:themeFill="text2" w:themeFillShade="BF"/>
            <w:tcMar>
              <w:left w:w="105" w:type="dxa"/>
              <w:right w:w="105" w:type="dxa"/>
            </w:tcMar>
          </w:tcPr>
          <w:p w14:paraId="31112593" w14:textId="218093D7" w:rsidR="777206FB" w:rsidRDefault="777206FB" w:rsidP="00551EB1">
            <w:pPr>
              <w:pStyle w:val="Tabelanagwekdolewej"/>
              <w:rPr>
                <w:rFonts w:eastAsia="Calibri"/>
              </w:rPr>
            </w:pPr>
            <w:r w:rsidRPr="777206FB">
              <w:rPr>
                <w:rFonts w:eastAsia="Calibri"/>
              </w:rPr>
              <w:t>Nazwa słownikowa</w:t>
            </w:r>
          </w:p>
        </w:tc>
      </w:tr>
      <w:tr w:rsidR="777206FB" w14:paraId="4D45A824" w14:textId="77777777" w:rsidTr="777206FB">
        <w:trPr>
          <w:trHeight w:val="300"/>
        </w:trPr>
        <w:tc>
          <w:tcPr>
            <w:tcW w:w="8415" w:type="dxa"/>
            <w:tcMar>
              <w:left w:w="105" w:type="dxa"/>
              <w:right w:w="105" w:type="dxa"/>
            </w:tcMar>
          </w:tcPr>
          <w:p w14:paraId="76A8A48E" w14:textId="380B9AC5" w:rsidR="656AAF8C" w:rsidRDefault="656AAF8C" w:rsidP="007C0155">
            <w:pPr>
              <w:pStyle w:val="tabelanormalny"/>
            </w:pPr>
            <w:r w:rsidRPr="777206FB">
              <w:t>SEKUNDA</w:t>
            </w:r>
          </w:p>
        </w:tc>
      </w:tr>
      <w:tr w:rsidR="777206FB" w14:paraId="2D324E79" w14:textId="77777777" w:rsidTr="777206FB">
        <w:trPr>
          <w:trHeight w:val="300"/>
        </w:trPr>
        <w:tc>
          <w:tcPr>
            <w:tcW w:w="8415" w:type="dxa"/>
            <w:tcMar>
              <w:left w:w="105" w:type="dxa"/>
              <w:right w:w="105" w:type="dxa"/>
            </w:tcMar>
          </w:tcPr>
          <w:p w14:paraId="6777BFB6" w14:textId="00B7E942" w:rsidR="656AAF8C" w:rsidRDefault="656AAF8C" w:rsidP="007C0155">
            <w:pPr>
              <w:pStyle w:val="tabelanormalny"/>
            </w:pPr>
            <w:r w:rsidRPr="777206FB">
              <w:t>MINUTA</w:t>
            </w:r>
          </w:p>
        </w:tc>
      </w:tr>
      <w:tr w:rsidR="777206FB" w14:paraId="4444E048" w14:textId="77777777" w:rsidTr="777206FB">
        <w:trPr>
          <w:trHeight w:val="300"/>
        </w:trPr>
        <w:tc>
          <w:tcPr>
            <w:tcW w:w="8415" w:type="dxa"/>
            <w:tcMar>
              <w:left w:w="105" w:type="dxa"/>
              <w:right w:w="105" w:type="dxa"/>
            </w:tcMar>
          </w:tcPr>
          <w:p w14:paraId="39A64490" w14:textId="69A567AC" w:rsidR="656AAF8C" w:rsidRDefault="656AAF8C" w:rsidP="007C0155">
            <w:pPr>
              <w:pStyle w:val="tabelanormalny"/>
            </w:pPr>
            <w:r w:rsidRPr="777206FB">
              <w:t>GODZINA</w:t>
            </w:r>
          </w:p>
        </w:tc>
      </w:tr>
    </w:tbl>
    <w:p w14:paraId="21EC1020" w14:textId="08E7D755" w:rsidR="4811E045" w:rsidRDefault="5942CC46" w:rsidP="777206FB">
      <w:pPr>
        <w:pStyle w:val="Nagwek2"/>
        <w:rPr>
          <w:sz w:val="22"/>
          <w:szCs w:val="22"/>
        </w:rPr>
      </w:pPr>
      <w:bookmarkStart w:id="118" w:name="_Toc170820897"/>
      <w:r>
        <w:t>Kody płci</w:t>
      </w:r>
      <w:bookmarkEnd w:id="118"/>
    </w:p>
    <w:p w14:paraId="120FA439" w14:textId="74D44669" w:rsidR="4811E045" w:rsidRDefault="1136A68C" w:rsidP="777206FB">
      <w:pPr>
        <w:spacing w:line="312" w:lineRule="auto"/>
        <w:rPr>
          <w:rFonts w:ascii="Calibri" w:eastAsia="Calibri" w:hAnsi="Calibri" w:cs="Calibri"/>
          <w:color w:val="000000" w:themeColor="text1"/>
          <w:szCs w:val="22"/>
        </w:rPr>
      </w:pPr>
      <w:r w:rsidRPr="777206FB">
        <w:rPr>
          <w:rFonts w:ascii="Calibri" w:eastAsia="Calibri" w:hAnsi="Calibri" w:cs="Calibri"/>
          <w:color w:val="000000" w:themeColor="text1"/>
          <w:szCs w:val="22"/>
        </w:rPr>
        <w:t>System SGO wykorzystuje słownik kodów płci, jakie mogą być wprowadzone podczas dodawania osoby:</w:t>
      </w:r>
    </w:p>
    <w:p w14:paraId="4CAFFF61" w14:textId="06FE2950" w:rsidR="00C066EB" w:rsidRDefault="275A9584" w:rsidP="00AF6E22">
      <w:pPr>
        <w:pStyle w:val="Legenda"/>
      </w:pPr>
      <w:bookmarkStart w:id="119" w:name="_Toc170820922"/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4D4679">
        <w:rPr>
          <w:noProof/>
        </w:rPr>
        <w:t>17</w:t>
      </w:r>
      <w:r>
        <w:fldChar w:fldCharType="end"/>
      </w:r>
      <w:del w:id="120" w:author="Autor">
        <w:r w:rsidDel="396A53D4">
          <w:delText>8</w:delText>
        </w:r>
      </w:del>
      <w:r>
        <w:t xml:space="preserve"> Kody płci</w:t>
      </w:r>
      <w:bookmarkEnd w:id="119"/>
    </w:p>
    <w:tbl>
      <w:tblPr>
        <w:tblW w:w="9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8374"/>
      </w:tblGrid>
      <w:tr w:rsidR="777206FB" w14:paraId="639F66F3" w14:textId="77777777" w:rsidTr="005B60DC">
        <w:trPr>
          <w:trHeight w:val="300"/>
        </w:trPr>
        <w:tc>
          <w:tcPr>
            <w:tcW w:w="68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7365D" w:themeFill="text2" w:themeFillShade="BF"/>
            <w:tcMar>
              <w:left w:w="105" w:type="dxa"/>
              <w:right w:w="105" w:type="dxa"/>
            </w:tcMar>
            <w:vAlign w:val="center"/>
          </w:tcPr>
          <w:p w14:paraId="4B84EED9" w14:textId="5FF8F45D" w:rsidR="777206FB" w:rsidRDefault="777206FB" w:rsidP="00551EB1">
            <w:pPr>
              <w:pStyle w:val="Tabelanagwekdolewej"/>
              <w:rPr>
                <w:rFonts w:eastAsia="Calibri"/>
              </w:rPr>
            </w:pPr>
            <w:r w:rsidRPr="777206FB">
              <w:rPr>
                <w:rFonts w:eastAsia="Calibri"/>
              </w:rPr>
              <w:t>Kod</w:t>
            </w:r>
          </w:p>
        </w:tc>
        <w:tc>
          <w:tcPr>
            <w:tcW w:w="8374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17365D" w:themeFill="text2" w:themeFillShade="BF"/>
            <w:tcMar>
              <w:left w:w="105" w:type="dxa"/>
              <w:right w:w="105" w:type="dxa"/>
            </w:tcMar>
            <w:vAlign w:val="center"/>
          </w:tcPr>
          <w:p w14:paraId="586F97DA" w14:textId="4880C5B4" w:rsidR="777206FB" w:rsidRDefault="777206FB" w:rsidP="00551EB1">
            <w:pPr>
              <w:pStyle w:val="Tabelanagwekdolewej"/>
              <w:rPr>
                <w:rFonts w:eastAsia="Calibri"/>
              </w:rPr>
            </w:pPr>
            <w:r w:rsidRPr="777206FB">
              <w:rPr>
                <w:rFonts w:eastAsia="Calibri"/>
              </w:rPr>
              <w:t>Opis słowny</w:t>
            </w:r>
          </w:p>
        </w:tc>
      </w:tr>
      <w:tr w:rsidR="777206FB" w14:paraId="0F4239FC" w14:textId="77777777" w:rsidTr="005B60DC">
        <w:trPr>
          <w:trHeight w:val="300"/>
        </w:trPr>
        <w:tc>
          <w:tcPr>
            <w:tcW w:w="686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2288466" w14:textId="26FD00C0" w:rsidR="777206FB" w:rsidRDefault="777206FB" w:rsidP="007C0155">
            <w:pPr>
              <w:pStyle w:val="tabelanormalny"/>
              <w:jc w:val="center"/>
            </w:pPr>
            <w:r w:rsidRPr="777206FB">
              <w:t>0</w:t>
            </w:r>
          </w:p>
        </w:tc>
        <w:tc>
          <w:tcPr>
            <w:tcW w:w="83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74D2003" w14:textId="078F8338" w:rsidR="777206FB" w:rsidRDefault="777206FB" w:rsidP="007C0155">
            <w:pPr>
              <w:pStyle w:val="tabelanormalny"/>
            </w:pPr>
            <w:r w:rsidRPr="777206FB">
              <w:t>nieznana</w:t>
            </w:r>
          </w:p>
        </w:tc>
      </w:tr>
      <w:tr w:rsidR="777206FB" w14:paraId="28DEF288" w14:textId="77777777" w:rsidTr="005B60DC">
        <w:trPr>
          <w:trHeight w:val="300"/>
        </w:trPr>
        <w:tc>
          <w:tcPr>
            <w:tcW w:w="686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5588154" w14:textId="2E0DE64D" w:rsidR="777206FB" w:rsidRDefault="777206FB" w:rsidP="007C0155">
            <w:pPr>
              <w:pStyle w:val="tabelanormalny"/>
              <w:jc w:val="center"/>
            </w:pPr>
            <w:r w:rsidRPr="777206FB">
              <w:t>1</w:t>
            </w:r>
          </w:p>
        </w:tc>
        <w:tc>
          <w:tcPr>
            <w:tcW w:w="83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2F1CFD8" w14:textId="7E5D4A5B" w:rsidR="777206FB" w:rsidRDefault="777206FB" w:rsidP="007C0155">
            <w:pPr>
              <w:pStyle w:val="tabelanormalny"/>
            </w:pPr>
            <w:r w:rsidRPr="777206FB">
              <w:t>kobieta</w:t>
            </w:r>
          </w:p>
        </w:tc>
      </w:tr>
      <w:tr w:rsidR="777206FB" w14:paraId="72DC44AA" w14:textId="77777777" w:rsidTr="005B60DC">
        <w:trPr>
          <w:trHeight w:val="300"/>
        </w:trPr>
        <w:tc>
          <w:tcPr>
            <w:tcW w:w="686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D091AD6" w14:textId="0588D493" w:rsidR="777206FB" w:rsidRDefault="777206FB" w:rsidP="007C0155">
            <w:pPr>
              <w:pStyle w:val="tabelanormalny"/>
              <w:jc w:val="center"/>
            </w:pPr>
            <w:r w:rsidRPr="777206FB">
              <w:t>2</w:t>
            </w:r>
          </w:p>
        </w:tc>
        <w:tc>
          <w:tcPr>
            <w:tcW w:w="83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5668716" w14:textId="6A834577" w:rsidR="777206FB" w:rsidRDefault="777206FB" w:rsidP="007C0155">
            <w:pPr>
              <w:pStyle w:val="tabelanormalny"/>
            </w:pPr>
            <w:r w:rsidRPr="777206FB">
              <w:t>mężczyzna</w:t>
            </w:r>
          </w:p>
        </w:tc>
      </w:tr>
      <w:tr w:rsidR="777206FB" w14:paraId="18DDDB86" w14:textId="77777777" w:rsidTr="005B60DC">
        <w:trPr>
          <w:trHeight w:val="300"/>
        </w:trPr>
        <w:tc>
          <w:tcPr>
            <w:tcW w:w="686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F75F432" w14:textId="775CFEDF" w:rsidR="777206FB" w:rsidRPr="00732E84" w:rsidRDefault="777206FB" w:rsidP="007C0155">
            <w:pPr>
              <w:pStyle w:val="tabelanormalny"/>
              <w:jc w:val="center"/>
            </w:pPr>
            <w:r w:rsidRPr="00A63810">
              <w:t>9</w:t>
            </w:r>
          </w:p>
        </w:tc>
        <w:tc>
          <w:tcPr>
            <w:tcW w:w="83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06DF305" w14:textId="5F82CB2F" w:rsidR="777206FB" w:rsidRDefault="777206FB" w:rsidP="007C0155">
            <w:pPr>
              <w:pStyle w:val="tabelanormalny"/>
            </w:pPr>
            <w:r w:rsidRPr="777206FB">
              <w:t>brak danych</w:t>
            </w:r>
          </w:p>
        </w:tc>
      </w:tr>
    </w:tbl>
    <w:p w14:paraId="2908CFCA" w14:textId="262C2DB3" w:rsidR="4811E045" w:rsidRDefault="3B4CEE10" w:rsidP="777206FB">
      <w:pPr>
        <w:pStyle w:val="Nagwek2"/>
        <w:rPr>
          <w:sz w:val="22"/>
          <w:szCs w:val="22"/>
        </w:rPr>
      </w:pPr>
      <w:bookmarkStart w:id="121" w:name="_Toc170820898"/>
      <w:r>
        <w:lastRenderedPageBreak/>
        <w:t xml:space="preserve">Kody wynikowe błędów </w:t>
      </w:r>
      <w:r w:rsidR="03B3A5EF">
        <w:t>odpowiedzi</w:t>
      </w:r>
      <w:bookmarkEnd w:id="121"/>
    </w:p>
    <w:p w14:paraId="443DE288" w14:textId="46F7375A" w:rsidR="008D233E" w:rsidRDefault="0FD06FF4" w:rsidP="00AF6E22">
      <w:pPr>
        <w:pStyle w:val="Legenda"/>
      </w:pPr>
      <w:bookmarkStart w:id="122" w:name="_Toc170820923"/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4D4679">
        <w:rPr>
          <w:noProof/>
        </w:rPr>
        <w:t>18</w:t>
      </w:r>
      <w:r>
        <w:fldChar w:fldCharType="end"/>
      </w:r>
      <w:del w:id="123" w:author="Autor">
        <w:r w:rsidDel="63A4168D">
          <w:delText>9</w:delText>
        </w:r>
      </w:del>
      <w:r>
        <w:t xml:space="preserve"> Kody wynikowe błędu odpowiedzi</w:t>
      </w:r>
      <w:bookmarkEnd w:id="122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4770"/>
        <w:gridCol w:w="2715"/>
      </w:tblGrid>
      <w:tr w:rsidR="777206FB" w14:paraId="774FFE2E" w14:textId="77777777" w:rsidTr="00C066EB">
        <w:trPr>
          <w:cantSplit/>
          <w:trHeight w:val="300"/>
        </w:trPr>
        <w:tc>
          <w:tcPr>
            <w:tcW w:w="1440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17365D" w:themeFill="text2" w:themeFillShade="BF"/>
            <w:tcMar>
              <w:left w:w="105" w:type="dxa"/>
              <w:right w:w="105" w:type="dxa"/>
            </w:tcMar>
            <w:vAlign w:val="center"/>
          </w:tcPr>
          <w:p w14:paraId="1D8F5666" w14:textId="19640AA2" w:rsidR="777206FB" w:rsidRDefault="777206FB" w:rsidP="00551EB1">
            <w:pPr>
              <w:pStyle w:val="Tabelanagwekdolewej"/>
              <w:rPr>
                <w:rFonts w:eastAsia="Calibri"/>
              </w:rPr>
            </w:pPr>
            <w:r w:rsidRPr="777206FB">
              <w:rPr>
                <w:rFonts w:eastAsia="Calibri"/>
              </w:rPr>
              <w:t>Kod błędu (Status odpowiedzi HTTP)</w:t>
            </w:r>
          </w:p>
        </w:tc>
        <w:tc>
          <w:tcPr>
            <w:tcW w:w="4770" w:type="dxa"/>
            <w:tcBorders>
              <w:top w:val="single" w:sz="18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17365D" w:themeFill="text2" w:themeFillShade="BF"/>
            <w:tcMar>
              <w:left w:w="105" w:type="dxa"/>
              <w:right w:w="105" w:type="dxa"/>
            </w:tcMar>
            <w:vAlign w:val="center"/>
          </w:tcPr>
          <w:p w14:paraId="6D52A26E" w14:textId="60B9533A" w:rsidR="777206FB" w:rsidRDefault="777206FB" w:rsidP="00551EB1">
            <w:pPr>
              <w:pStyle w:val="Tabelanagwekdolewej"/>
              <w:rPr>
                <w:rFonts w:eastAsia="Calibri"/>
              </w:rPr>
            </w:pPr>
            <w:r w:rsidRPr="777206FB">
              <w:rPr>
                <w:rFonts w:eastAsia="Calibri"/>
              </w:rPr>
              <w:t>Opis słowny</w:t>
            </w:r>
          </w:p>
        </w:tc>
        <w:tc>
          <w:tcPr>
            <w:tcW w:w="2715" w:type="dxa"/>
            <w:tcBorders>
              <w:top w:val="single" w:sz="18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shd w:val="clear" w:color="auto" w:fill="17365D" w:themeFill="text2" w:themeFillShade="BF"/>
            <w:tcMar>
              <w:left w:w="105" w:type="dxa"/>
              <w:right w:w="105" w:type="dxa"/>
            </w:tcMar>
            <w:vAlign w:val="center"/>
          </w:tcPr>
          <w:p w14:paraId="5267AAC1" w14:textId="4CA82504" w:rsidR="777206FB" w:rsidRDefault="777206FB" w:rsidP="00551EB1">
            <w:pPr>
              <w:pStyle w:val="Tabelanagwekdolewej"/>
              <w:rPr>
                <w:rFonts w:eastAsia="Calibri"/>
              </w:rPr>
            </w:pPr>
            <w:r w:rsidRPr="777206FB">
              <w:rPr>
                <w:rFonts w:eastAsia="Calibri"/>
              </w:rPr>
              <w:t>Znaczenie/zwrócony zasób</w:t>
            </w:r>
          </w:p>
        </w:tc>
      </w:tr>
      <w:tr w:rsidR="777206FB" w14:paraId="2D2C10C9" w14:textId="77777777" w:rsidTr="00C066EB">
        <w:trPr>
          <w:cantSplit/>
          <w:trHeight w:val="300"/>
        </w:trPr>
        <w:tc>
          <w:tcPr>
            <w:tcW w:w="1440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31011855" w14:textId="03478F04" w:rsidR="777206FB" w:rsidRPr="008D233E" w:rsidRDefault="777206FB" w:rsidP="007C0155">
            <w:pPr>
              <w:pStyle w:val="tabelanormalny"/>
              <w:jc w:val="center"/>
            </w:pPr>
            <w:r w:rsidRPr="777206FB">
              <w:t>400</w:t>
            </w:r>
          </w:p>
        </w:tc>
        <w:tc>
          <w:tcPr>
            <w:tcW w:w="477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1B3D9E5D" w14:textId="5F2F69DA" w:rsidR="777206FB" w:rsidRDefault="777206FB" w:rsidP="007C0155">
            <w:pPr>
              <w:pStyle w:val="tabelanormalny"/>
            </w:pPr>
            <w:r w:rsidRPr="777206FB">
              <w:t>Błędne żądanie.</w:t>
            </w:r>
          </w:p>
        </w:tc>
        <w:tc>
          <w:tcPr>
            <w:tcW w:w="271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0A9F08E5" w14:textId="5B446B98" w:rsidR="777206FB" w:rsidRDefault="777206FB" w:rsidP="007C0155">
            <w:pPr>
              <w:pStyle w:val="tabelanormalny"/>
            </w:pPr>
            <w:r w:rsidRPr="777206FB">
              <w:t>Podano nieprawidłowe parametry żądania.</w:t>
            </w:r>
          </w:p>
        </w:tc>
      </w:tr>
      <w:tr w:rsidR="777206FB" w14:paraId="2AAA2672" w14:textId="77777777" w:rsidTr="00C066EB">
        <w:trPr>
          <w:cantSplit/>
          <w:trHeight w:val="300"/>
        </w:trPr>
        <w:tc>
          <w:tcPr>
            <w:tcW w:w="1440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5CD7134D" w14:textId="2D45CAEA" w:rsidR="777206FB" w:rsidRPr="008D233E" w:rsidRDefault="777206FB" w:rsidP="007C0155">
            <w:pPr>
              <w:pStyle w:val="tabelanormalny"/>
              <w:jc w:val="center"/>
            </w:pPr>
            <w:r w:rsidRPr="777206FB">
              <w:t xml:space="preserve">401 </w:t>
            </w:r>
          </w:p>
        </w:tc>
        <w:tc>
          <w:tcPr>
            <w:tcW w:w="477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624F88A9" w14:textId="2F1B29CF" w:rsidR="777206FB" w:rsidRDefault="777206FB" w:rsidP="007C0155">
            <w:pPr>
              <w:pStyle w:val="tabelanormalny"/>
              <w:rPr>
                <w:color w:val="00B050"/>
              </w:rPr>
            </w:pPr>
            <w:r w:rsidRPr="00732E84">
              <w:t xml:space="preserve">Nieautoryzowany dostęp – żądanie zasobu, który wymaga </w:t>
            </w:r>
            <w:hyperlink r:id="rId14">
              <w:r w:rsidRPr="777206FB">
                <w:rPr>
                  <w:rStyle w:val="Hipercze"/>
                </w:rPr>
                <w:t>uwierzytelnienia</w:t>
              </w:r>
            </w:hyperlink>
            <w:r w:rsidRPr="777206FB">
              <w:rPr>
                <w:color w:val="00B050"/>
              </w:rPr>
              <w:t>.</w:t>
            </w:r>
          </w:p>
        </w:tc>
        <w:tc>
          <w:tcPr>
            <w:tcW w:w="271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3EF3CD91" w14:textId="2537C72D" w:rsidR="777206FB" w:rsidRDefault="777206FB" w:rsidP="007C0155">
            <w:pPr>
              <w:pStyle w:val="tabelanormalny"/>
            </w:pPr>
            <w:r w:rsidRPr="777206FB">
              <w:t>Klient musi podać aktualne poświadczenia przed dostępem do zasobu lub podał je nieprawidłowe.</w:t>
            </w:r>
          </w:p>
        </w:tc>
      </w:tr>
      <w:tr w:rsidR="777206FB" w14:paraId="7B9327DF" w14:textId="77777777" w:rsidTr="00C066EB">
        <w:trPr>
          <w:cantSplit/>
          <w:trHeight w:val="300"/>
        </w:trPr>
        <w:tc>
          <w:tcPr>
            <w:tcW w:w="1440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77C21116" w14:textId="57E8A4D3" w:rsidR="777206FB" w:rsidRPr="008D233E" w:rsidRDefault="777206FB" w:rsidP="007C0155">
            <w:pPr>
              <w:pStyle w:val="tabelanormalny"/>
              <w:jc w:val="center"/>
            </w:pPr>
            <w:r w:rsidRPr="777206FB">
              <w:t xml:space="preserve">403 </w:t>
            </w:r>
          </w:p>
        </w:tc>
        <w:tc>
          <w:tcPr>
            <w:tcW w:w="477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6FE53327" w14:textId="5005C082" w:rsidR="777206FB" w:rsidRDefault="777206FB" w:rsidP="007C0155">
            <w:pPr>
              <w:pStyle w:val="tabelanormalny"/>
            </w:pPr>
            <w:r w:rsidRPr="777206FB">
              <w:t>Zabroniony – serwer zrozumiał zapytanie, lecz konfiguracja bezpieczeństwa zabrania mu zwrócić żądany zasób.</w:t>
            </w:r>
          </w:p>
        </w:tc>
        <w:tc>
          <w:tcPr>
            <w:tcW w:w="271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42A39781" w14:textId="06DA54CC" w:rsidR="777206FB" w:rsidRDefault="777206FB" w:rsidP="007C0155">
            <w:pPr>
              <w:pStyle w:val="tabelanormalny"/>
            </w:pPr>
            <w:r w:rsidRPr="777206FB">
              <w:t xml:space="preserve">Uwierzytelnienie zostało dostarczone przez klienta, ale uwierzytelniony użytkownik nie może wykonać żądanej operacji ze względu na brak uprawnień. </w:t>
            </w:r>
          </w:p>
        </w:tc>
      </w:tr>
      <w:tr w:rsidR="777206FB" w14:paraId="321512C6" w14:textId="77777777" w:rsidTr="00C066EB">
        <w:trPr>
          <w:cantSplit/>
          <w:trHeight w:val="300"/>
        </w:trPr>
        <w:tc>
          <w:tcPr>
            <w:tcW w:w="1440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7AFAA5A0" w14:textId="28AB0589" w:rsidR="777206FB" w:rsidRPr="008D233E" w:rsidRDefault="777206FB" w:rsidP="007C0155">
            <w:pPr>
              <w:pStyle w:val="tabelanormalny"/>
              <w:jc w:val="center"/>
            </w:pPr>
            <w:r w:rsidRPr="777206FB">
              <w:t xml:space="preserve">404 </w:t>
            </w:r>
          </w:p>
        </w:tc>
        <w:tc>
          <w:tcPr>
            <w:tcW w:w="477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5850C45B" w14:textId="63C0F4C6" w:rsidR="777206FB" w:rsidRDefault="777206FB" w:rsidP="007C0155">
            <w:pPr>
              <w:pStyle w:val="tabelanormalny"/>
            </w:pPr>
            <w:r w:rsidRPr="777206FB">
              <w:t>Nie znaleziono – serwer nie odnalazł zasobu według podanego URL ani niczego co by wskazywało na istnienie takiego zasobu w przeszłości.</w:t>
            </w:r>
          </w:p>
        </w:tc>
        <w:tc>
          <w:tcPr>
            <w:tcW w:w="271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348B7952" w14:textId="228B172A" w:rsidR="777206FB" w:rsidRDefault="777206FB" w:rsidP="007C0155">
            <w:pPr>
              <w:pStyle w:val="tabelanormalny"/>
            </w:pPr>
            <w:r w:rsidRPr="777206FB">
              <w:t>Klient wskazał zasób, który nie istnieje.</w:t>
            </w:r>
          </w:p>
        </w:tc>
      </w:tr>
      <w:tr w:rsidR="777206FB" w14:paraId="13600FB6" w14:textId="77777777" w:rsidTr="00C066EB">
        <w:trPr>
          <w:cantSplit/>
          <w:trHeight w:val="300"/>
        </w:trPr>
        <w:tc>
          <w:tcPr>
            <w:tcW w:w="1440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40331098" w14:textId="41A12110" w:rsidR="777206FB" w:rsidRPr="008D233E" w:rsidRDefault="777206FB" w:rsidP="007C0155">
            <w:pPr>
              <w:pStyle w:val="tabelanormalny"/>
              <w:jc w:val="center"/>
            </w:pPr>
            <w:r w:rsidRPr="777206FB">
              <w:t>405</w:t>
            </w:r>
          </w:p>
        </w:tc>
        <w:tc>
          <w:tcPr>
            <w:tcW w:w="477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0DBBBA82" w14:textId="1F08925A" w:rsidR="777206FB" w:rsidRDefault="777206FB" w:rsidP="007C0155">
            <w:pPr>
              <w:pStyle w:val="tabelanormalny"/>
            </w:pPr>
            <w:r w:rsidRPr="777206FB">
              <w:t>Niedozwolona metoda – metoda zawarta w żądaniu nie jest dozwolona dla wskazanego zasobu.</w:t>
            </w:r>
          </w:p>
        </w:tc>
        <w:tc>
          <w:tcPr>
            <w:tcW w:w="271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7B8A14C8" w14:textId="06C45C90" w:rsidR="777206FB" w:rsidRDefault="777206FB" w:rsidP="007C0155">
            <w:pPr>
              <w:pStyle w:val="tabelanormalny"/>
            </w:pPr>
            <w:r w:rsidRPr="777206FB">
              <w:t>Klient wskazał nieprawidłową metodę przy wskazywaniu na zasób. Odpowiedź zawiera listę dozwolonych metod.</w:t>
            </w:r>
          </w:p>
        </w:tc>
      </w:tr>
      <w:tr w:rsidR="777206FB" w14:paraId="338294C1" w14:textId="77777777" w:rsidTr="00C066EB">
        <w:trPr>
          <w:cantSplit/>
          <w:trHeight w:val="300"/>
        </w:trPr>
        <w:tc>
          <w:tcPr>
            <w:tcW w:w="1440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0616F8BE" w14:textId="2F70D76C" w:rsidR="777206FB" w:rsidRPr="008D233E" w:rsidRDefault="777206FB" w:rsidP="007C0155">
            <w:pPr>
              <w:pStyle w:val="tabelanormalny"/>
              <w:jc w:val="center"/>
            </w:pPr>
            <w:r w:rsidRPr="777206FB">
              <w:lastRenderedPageBreak/>
              <w:t xml:space="preserve">409 </w:t>
            </w:r>
          </w:p>
        </w:tc>
        <w:tc>
          <w:tcPr>
            <w:tcW w:w="477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0920464B" w14:textId="21346D8A" w:rsidR="777206FB" w:rsidRDefault="777206FB" w:rsidP="007C0155">
            <w:pPr>
              <w:pStyle w:val="tabelanormalny"/>
            </w:pPr>
            <w:r w:rsidRPr="777206FB">
              <w:t>Konflikt – żądanie nie może być zrealizowane, ponieważ występuje konflikt z obecnym statusem zasobu, ten kod odpowiedzi jest zwracany tylko w przypadku podejrzewania przez serwer, że klient może znaleźć przyczyny błędu i przesłać ponownie prawidłowe zapytanie. Odpowiedź serwera powinna zawierać informację umożliwiające klientowi rozwiązanie problemu, jednak nie jest to obowiązkowe</w:t>
            </w:r>
            <w:r w:rsidR="0046194E">
              <w:t>.</w:t>
            </w:r>
          </w:p>
        </w:tc>
        <w:tc>
          <w:tcPr>
            <w:tcW w:w="271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489F922F" w14:textId="0B1C1FE2" w:rsidR="777206FB" w:rsidRDefault="777206FB" w:rsidP="007C0155">
            <w:pPr>
              <w:pStyle w:val="tabelanormalny"/>
            </w:pPr>
            <w:r w:rsidRPr="777206FB">
              <w:t>Komunikat zostaje zwrócony w sytuacji nie jednoznacznej   np. przesłanie 2 razy identycznego dokumentu, kiedy wymagana jest unikalność.</w:t>
            </w:r>
          </w:p>
        </w:tc>
      </w:tr>
      <w:tr w:rsidR="777206FB" w14:paraId="74B95A0F" w14:textId="77777777" w:rsidTr="00C066EB">
        <w:trPr>
          <w:cantSplit/>
          <w:trHeight w:val="300"/>
        </w:trPr>
        <w:tc>
          <w:tcPr>
            <w:tcW w:w="1440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40949C37" w14:textId="19425884" w:rsidR="777206FB" w:rsidRPr="008D233E" w:rsidRDefault="777206FB" w:rsidP="007C0155">
            <w:pPr>
              <w:pStyle w:val="tabelanormalny"/>
              <w:jc w:val="center"/>
            </w:pPr>
            <w:r w:rsidRPr="777206FB">
              <w:t xml:space="preserve">410 </w:t>
            </w:r>
          </w:p>
        </w:tc>
        <w:tc>
          <w:tcPr>
            <w:tcW w:w="477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656F4BA5" w14:textId="4EB46C13" w:rsidR="777206FB" w:rsidRDefault="777206FB" w:rsidP="007C0155">
            <w:pPr>
              <w:pStyle w:val="tabelanormalny"/>
            </w:pPr>
            <w:r w:rsidRPr="777206FB">
              <w:t>Zasób przekazany w żądaniu został usunięty i nieznany jest jego ewentualny nowy adres URI.</w:t>
            </w:r>
          </w:p>
        </w:tc>
        <w:tc>
          <w:tcPr>
            <w:tcW w:w="271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436D28A7" w14:textId="1B663668" w:rsidR="777206FB" w:rsidRDefault="777206FB" w:rsidP="007C0155">
            <w:pPr>
              <w:pStyle w:val="tabelanormalny"/>
            </w:pPr>
            <w:r w:rsidRPr="777206FB">
              <w:t>Klient wskazał na zasób, który został usunięty.</w:t>
            </w:r>
          </w:p>
        </w:tc>
      </w:tr>
      <w:tr w:rsidR="777206FB" w14:paraId="46B6B003" w14:textId="77777777" w:rsidTr="00C066EB">
        <w:trPr>
          <w:cantSplit/>
          <w:trHeight w:val="300"/>
        </w:trPr>
        <w:tc>
          <w:tcPr>
            <w:tcW w:w="1440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786122E2" w14:textId="189D9801" w:rsidR="777206FB" w:rsidRPr="008D233E" w:rsidRDefault="777206FB" w:rsidP="007C0155">
            <w:pPr>
              <w:pStyle w:val="tabelanormalny"/>
              <w:jc w:val="center"/>
            </w:pPr>
            <w:r w:rsidRPr="777206FB">
              <w:t>412</w:t>
            </w:r>
          </w:p>
        </w:tc>
        <w:tc>
          <w:tcPr>
            <w:tcW w:w="477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24ACAEC7" w14:textId="1926302C" w:rsidR="777206FB" w:rsidRDefault="777206FB" w:rsidP="007C0155">
            <w:pPr>
              <w:pStyle w:val="tabelanormalny"/>
            </w:pPr>
            <w:r w:rsidRPr="777206FB">
              <w:t>Warunek wstępny nie może być spełniony – serwer nie może spełnić przynajmniej jednego z warunków zawartych w zapytaniu.</w:t>
            </w:r>
          </w:p>
        </w:tc>
        <w:tc>
          <w:tcPr>
            <w:tcW w:w="271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3F08A0D0" w14:textId="76932F47" w:rsidR="777206FB" w:rsidRPr="00D1457B" w:rsidRDefault="777206FB" w:rsidP="777206FB">
            <w:pPr>
              <w:spacing w:before="40" w:after="40" w:line="264" w:lineRule="auto"/>
              <w:jc w:val="left"/>
              <w:rPr>
                <w:rFonts w:ascii="Calibri" w:eastAsia="Calibri" w:hAnsi="Calibri" w:cs="Calibri"/>
                <w:szCs w:val="22"/>
              </w:rPr>
            </w:pPr>
            <w:r w:rsidRPr="00D1457B">
              <w:rPr>
                <w:rStyle w:val="st"/>
                <w:rFonts w:ascii="Calibri" w:eastAsia="Calibri" w:hAnsi="Calibri" w:cs="Calibri"/>
                <w:szCs w:val="22"/>
              </w:rPr>
              <w:t>Niezgodność danych autoryzujących z danymi w dokumencie (np. niezgodność OID, numeru PESEL, daty urodzenia).</w:t>
            </w:r>
          </w:p>
        </w:tc>
      </w:tr>
      <w:tr w:rsidR="777206FB" w14:paraId="1EC3735A" w14:textId="77777777" w:rsidTr="00C066EB">
        <w:trPr>
          <w:cantSplit/>
          <w:trHeight w:val="300"/>
        </w:trPr>
        <w:tc>
          <w:tcPr>
            <w:tcW w:w="1440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541CDDE4" w14:textId="4EA98BEB" w:rsidR="777206FB" w:rsidRPr="008D233E" w:rsidRDefault="777206FB" w:rsidP="007C0155">
            <w:pPr>
              <w:pStyle w:val="tabelanormalny"/>
              <w:jc w:val="center"/>
            </w:pPr>
            <w:r w:rsidRPr="777206FB">
              <w:t>415</w:t>
            </w:r>
          </w:p>
        </w:tc>
        <w:tc>
          <w:tcPr>
            <w:tcW w:w="477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38EC1D60" w14:textId="735B16C7" w:rsidR="777206FB" w:rsidRDefault="777206FB" w:rsidP="007C0155">
            <w:pPr>
              <w:pStyle w:val="tabelanormalny"/>
            </w:pPr>
            <w:r w:rsidRPr="777206FB">
              <w:t>Niewspierany typ treści</w:t>
            </w:r>
            <w:r w:rsidR="0046194E">
              <w:t>.</w:t>
            </w:r>
          </w:p>
        </w:tc>
        <w:tc>
          <w:tcPr>
            <w:tcW w:w="271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51B71D06" w14:textId="5652CE5D" w:rsidR="777206FB" w:rsidRPr="00D1457B" w:rsidRDefault="777206FB" w:rsidP="777206FB">
            <w:pPr>
              <w:spacing w:before="40" w:after="40" w:line="264" w:lineRule="auto"/>
              <w:jc w:val="left"/>
              <w:rPr>
                <w:rFonts w:ascii="Calibri" w:eastAsia="Calibri" w:hAnsi="Calibri" w:cs="Calibri"/>
                <w:szCs w:val="22"/>
              </w:rPr>
            </w:pPr>
            <w:r w:rsidRPr="00D1457B">
              <w:rPr>
                <w:rStyle w:val="st"/>
                <w:rFonts w:ascii="Calibri" w:eastAsia="Calibri" w:hAnsi="Calibri" w:cs="Calibri"/>
                <w:szCs w:val="22"/>
              </w:rPr>
              <w:t xml:space="preserve">Klient nie wskazał typu treści (Content </w:t>
            </w:r>
            <w:proofErr w:type="spellStart"/>
            <w:r w:rsidRPr="00D1457B">
              <w:rPr>
                <w:rStyle w:val="st"/>
                <w:rFonts w:ascii="Calibri" w:eastAsia="Calibri" w:hAnsi="Calibri" w:cs="Calibri"/>
                <w:szCs w:val="22"/>
              </w:rPr>
              <w:t>Type</w:t>
            </w:r>
            <w:proofErr w:type="spellEnd"/>
            <w:r w:rsidRPr="00D1457B">
              <w:rPr>
                <w:rStyle w:val="st"/>
                <w:rFonts w:ascii="Calibri" w:eastAsia="Calibri" w:hAnsi="Calibri" w:cs="Calibri"/>
                <w:szCs w:val="22"/>
              </w:rPr>
              <w:t>) w żądaniu lub podał niewspierany format.</w:t>
            </w:r>
          </w:p>
        </w:tc>
      </w:tr>
      <w:tr w:rsidR="777206FB" w14:paraId="2163C5F2" w14:textId="77777777" w:rsidTr="00C066EB">
        <w:trPr>
          <w:cantSplit/>
          <w:trHeight w:val="300"/>
        </w:trPr>
        <w:tc>
          <w:tcPr>
            <w:tcW w:w="1440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2CA4EA0E" w14:textId="13966610" w:rsidR="777206FB" w:rsidRPr="008D233E" w:rsidRDefault="777206FB" w:rsidP="007C0155">
            <w:pPr>
              <w:pStyle w:val="tabelanormalny"/>
              <w:jc w:val="center"/>
            </w:pPr>
            <w:r w:rsidRPr="777206FB">
              <w:t xml:space="preserve">422 </w:t>
            </w:r>
          </w:p>
        </w:tc>
        <w:tc>
          <w:tcPr>
            <w:tcW w:w="477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2F77BF84" w14:textId="756072F0" w:rsidR="777206FB" w:rsidRDefault="777206FB" w:rsidP="007C0155">
            <w:pPr>
              <w:pStyle w:val="tabelanormalny"/>
            </w:pPr>
            <w:r w:rsidRPr="777206FB">
              <w:t>Żądanie było poprawnie sformułowane, ale nie było zgodne z profilem zasobu.</w:t>
            </w:r>
          </w:p>
        </w:tc>
        <w:tc>
          <w:tcPr>
            <w:tcW w:w="271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17797FDB" w14:textId="27B0416D" w:rsidR="777206FB" w:rsidRDefault="777206FB" w:rsidP="007C0155">
            <w:pPr>
              <w:pStyle w:val="tabelanormalny"/>
            </w:pPr>
            <w:r w:rsidRPr="777206FB">
              <w:t>Zasób został odrzucony przez serwer, ponieważ nie jest zgodny z profilem zasobu lub naruszył reguły biznesowe serwera.</w:t>
            </w:r>
          </w:p>
        </w:tc>
      </w:tr>
      <w:tr w:rsidR="777206FB" w14:paraId="454607F6" w14:textId="77777777" w:rsidTr="00C066EB">
        <w:trPr>
          <w:cantSplit/>
          <w:trHeight w:val="300"/>
        </w:trPr>
        <w:tc>
          <w:tcPr>
            <w:tcW w:w="1440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79A53771" w14:textId="4C37FE1D" w:rsidR="777206FB" w:rsidRPr="008D233E" w:rsidRDefault="777206FB" w:rsidP="007C0155">
            <w:pPr>
              <w:pStyle w:val="tabelanormalny"/>
              <w:jc w:val="center"/>
            </w:pPr>
            <w:r w:rsidRPr="777206FB">
              <w:t xml:space="preserve">500 </w:t>
            </w:r>
          </w:p>
        </w:tc>
        <w:tc>
          <w:tcPr>
            <w:tcW w:w="477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1E3820EC" w14:textId="0E8B9A3C" w:rsidR="777206FB" w:rsidRDefault="777206FB" w:rsidP="007C0155">
            <w:pPr>
              <w:pStyle w:val="tabelanormalny"/>
            </w:pPr>
            <w:r w:rsidRPr="777206FB">
              <w:t>Wewnętrzny błąd serwera – serwer napotkał niespodziewane trudności, które uniemożliwiły zrealizowanie żądania.</w:t>
            </w:r>
          </w:p>
        </w:tc>
        <w:tc>
          <w:tcPr>
            <w:tcW w:w="271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177F705E" w14:textId="059DFA47" w:rsidR="777206FB" w:rsidRDefault="777206FB" w:rsidP="007C0155">
            <w:pPr>
              <w:pStyle w:val="tabelanormalny"/>
            </w:pPr>
            <w:r w:rsidRPr="777206FB">
              <w:t>Klient przekazał zasób jednak wystąpił nieoczekiwany błąd na serwerze.</w:t>
            </w:r>
          </w:p>
        </w:tc>
      </w:tr>
      <w:tr w:rsidR="777206FB" w14:paraId="198275FC" w14:textId="77777777" w:rsidTr="00C066EB">
        <w:trPr>
          <w:cantSplit/>
          <w:trHeight w:val="300"/>
        </w:trPr>
        <w:tc>
          <w:tcPr>
            <w:tcW w:w="1440" w:type="dxa"/>
            <w:tcBorders>
              <w:top w:val="single" w:sz="6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60EB3171" w14:textId="11676901" w:rsidR="777206FB" w:rsidRPr="008D233E" w:rsidRDefault="777206FB" w:rsidP="007C0155">
            <w:pPr>
              <w:pStyle w:val="tabelanormalny"/>
              <w:jc w:val="center"/>
            </w:pPr>
            <w:r w:rsidRPr="777206FB">
              <w:t xml:space="preserve">501 </w:t>
            </w:r>
          </w:p>
        </w:tc>
        <w:tc>
          <w:tcPr>
            <w:tcW w:w="477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18" w:space="0" w:color="7F7F7F" w:themeColor="text1" w:themeTint="80"/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7801A3A3" w14:textId="367CA960" w:rsidR="777206FB" w:rsidRDefault="777206FB" w:rsidP="007C0155">
            <w:pPr>
              <w:pStyle w:val="tabelanormalny"/>
            </w:pPr>
            <w:r w:rsidRPr="777206FB">
              <w:t>Nie zaimplementowano – serwer nie dysponuje funkcjonalnością wymaganą w zapytaniu; ten kod jest zwracany, gdy serwer otrzymał nieznany typ zapytania.</w:t>
            </w:r>
          </w:p>
        </w:tc>
        <w:tc>
          <w:tcPr>
            <w:tcW w:w="271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  <w:tcMar>
              <w:left w:w="105" w:type="dxa"/>
              <w:right w:w="105" w:type="dxa"/>
            </w:tcMar>
            <w:vAlign w:val="center"/>
          </w:tcPr>
          <w:p w14:paraId="59E828FA" w14:textId="2547CEF6" w:rsidR="777206FB" w:rsidRDefault="777206FB" w:rsidP="007C0155">
            <w:pPr>
              <w:pStyle w:val="tabelanormalny"/>
            </w:pPr>
            <w:r w:rsidRPr="777206FB">
              <w:t>Dostawca zasobów nie ma obecnie możliwości spełnienia żądania.</w:t>
            </w:r>
          </w:p>
        </w:tc>
      </w:tr>
    </w:tbl>
    <w:p w14:paraId="076E861A" w14:textId="14BCC569" w:rsidR="00E46697" w:rsidRPr="00C93E94" w:rsidRDefault="2794247F" w:rsidP="00CB18C8">
      <w:pPr>
        <w:pStyle w:val="Nagwek1"/>
        <w:spacing w:line="288" w:lineRule="auto"/>
        <w:ind w:left="851" w:hanging="851"/>
        <w:rPr>
          <w:rFonts w:eastAsia="Arial"/>
        </w:rPr>
      </w:pPr>
      <w:bookmarkStart w:id="124" w:name="_Toc482117445"/>
      <w:bookmarkStart w:id="125" w:name="_Toc487462012"/>
      <w:bookmarkStart w:id="126" w:name="_Toc501107067"/>
      <w:bookmarkStart w:id="127" w:name="_Toc1402509"/>
      <w:bookmarkStart w:id="128" w:name="_Toc49411680"/>
      <w:bookmarkStart w:id="129" w:name="_Toc170820899"/>
      <w:r w:rsidRPr="3383AEA8">
        <w:rPr>
          <w:rFonts w:eastAsia="Arial"/>
        </w:rPr>
        <w:lastRenderedPageBreak/>
        <w:t>Adresy usług</w:t>
      </w:r>
      <w:bookmarkEnd w:id="124"/>
      <w:bookmarkEnd w:id="125"/>
      <w:bookmarkEnd w:id="126"/>
      <w:bookmarkEnd w:id="127"/>
      <w:bookmarkEnd w:id="128"/>
      <w:bookmarkEnd w:id="129"/>
    </w:p>
    <w:p w14:paraId="361B5888" w14:textId="77777777" w:rsidR="00E46697" w:rsidRPr="00C93E94" w:rsidRDefault="00E46697" w:rsidP="4811E045">
      <w:pPr>
        <w:spacing w:line="288" w:lineRule="auto"/>
        <w:rPr>
          <w:rFonts w:eastAsia="Arial"/>
        </w:rPr>
      </w:pPr>
      <w:r w:rsidRPr="22A11E6C">
        <w:rPr>
          <w:rFonts w:eastAsia="Arial"/>
        </w:rPr>
        <w:t>Adres usług środowiska integracyjnego systemu P1 zostanie udostępniony Wnioskodawcy na etapie obsługi wniosku o nadanie uprawnień do środowiska integracyjnego systemu P1.</w:t>
      </w:r>
    </w:p>
    <w:p w14:paraId="15E7BDD9" w14:textId="77777777" w:rsidR="00E46697" w:rsidRPr="00C93E94" w:rsidRDefault="00E46697" w:rsidP="4811E045">
      <w:pPr>
        <w:spacing w:line="288" w:lineRule="auto"/>
        <w:rPr>
          <w:rFonts w:eastAsia="Arial"/>
        </w:rPr>
      </w:pPr>
    </w:p>
    <w:p w14:paraId="0023E4EA" w14:textId="35E37C52" w:rsidR="00E46697" w:rsidRPr="00C93E94" w:rsidRDefault="2794247F" w:rsidP="00CB18C8">
      <w:pPr>
        <w:pStyle w:val="Nagwek1"/>
        <w:spacing w:line="288" w:lineRule="auto"/>
        <w:ind w:left="851" w:hanging="851"/>
        <w:rPr>
          <w:rFonts w:eastAsia="Arial"/>
        </w:rPr>
      </w:pPr>
      <w:bookmarkStart w:id="130" w:name="_Toc487462016"/>
      <w:bookmarkStart w:id="131" w:name="_Toc501107071"/>
      <w:bookmarkStart w:id="132" w:name="_Toc1402513"/>
      <w:bookmarkStart w:id="133" w:name="_Toc49411684"/>
      <w:bookmarkStart w:id="134" w:name="_Toc170820900"/>
      <w:r w:rsidRPr="3383AEA8">
        <w:rPr>
          <w:rFonts w:eastAsia="Arial"/>
        </w:rPr>
        <w:lastRenderedPageBreak/>
        <w:t>Dane testowe</w:t>
      </w:r>
      <w:bookmarkEnd w:id="130"/>
      <w:bookmarkEnd w:id="131"/>
      <w:bookmarkEnd w:id="132"/>
      <w:bookmarkEnd w:id="133"/>
      <w:bookmarkEnd w:id="134"/>
    </w:p>
    <w:p w14:paraId="7C119987" w14:textId="77777777" w:rsidR="00E46697" w:rsidRPr="00C93E94" w:rsidRDefault="00E46697" w:rsidP="4811E045">
      <w:pPr>
        <w:spacing w:line="288" w:lineRule="auto"/>
        <w:rPr>
          <w:rFonts w:eastAsia="Arial"/>
        </w:rPr>
      </w:pPr>
      <w:r w:rsidRPr="4811E045">
        <w:rPr>
          <w:rFonts w:eastAsia="Arial"/>
        </w:rPr>
        <w:t>W środowisku integracyjnym dostępne są dane umożliwiające przeprowadzenie testów systemu P1</w:t>
      </w:r>
      <w:r w:rsidR="005F7CD7" w:rsidRPr="4811E045">
        <w:rPr>
          <w:rFonts w:eastAsia="Arial"/>
        </w:rPr>
        <w:t xml:space="preserve"> </w:t>
      </w:r>
      <w:r w:rsidRPr="4811E045">
        <w:rPr>
          <w:rFonts w:eastAsia="Arial"/>
        </w:rPr>
        <w:t>w zakresie usług zapisu i odczytu recepty. Tam gdzie to będzie możliwe (dane publicznie dostępne) testy będą przeprowadzane na danych produkcyjnych np. Rejestr Leków.  Środowisko integracyjne jest zasilone danymi testowymi z zakresu:</w:t>
      </w:r>
    </w:p>
    <w:p w14:paraId="4A3BDCE9" w14:textId="11180467" w:rsidR="00E46697" w:rsidRPr="00C93E94" w:rsidRDefault="00E46697" w:rsidP="00CB18C8">
      <w:pPr>
        <w:pStyle w:val="Akapitzlist"/>
        <w:numPr>
          <w:ilvl w:val="0"/>
          <w:numId w:val="30"/>
        </w:numPr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>rejestrów medycznych</w:t>
      </w:r>
    </w:p>
    <w:p w14:paraId="7596AB16" w14:textId="42B8D295" w:rsidR="00E46697" w:rsidRPr="00C93E94" w:rsidRDefault="00E46697" w:rsidP="00CB18C8">
      <w:pPr>
        <w:pStyle w:val="Akapitzlist"/>
        <w:numPr>
          <w:ilvl w:val="0"/>
          <w:numId w:val="30"/>
        </w:numPr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>testowych identyfikatorów Usługodawców</w:t>
      </w:r>
    </w:p>
    <w:p w14:paraId="302E6008" w14:textId="47736CA7" w:rsidR="00E46697" w:rsidRPr="00C93E94" w:rsidRDefault="00E46697" w:rsidP="00CB18C8">
      <w:pPr>
        <w:pStyle w:val="Akapitzlist"/>
        <w:numPr>
          <w:ilvl w:val="0"/>
          <w:numId w:val="30"/>
        </w:numPr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>testowych identyfikatorów PESEL</w:t>
      </w:r>
    </w:p>
    <w:p w14:paraId="34C2BF2A" w14:textId="321C2A4C" w:rsidR="00E46697" w:rsidRPr="00C93E94" w:rsidRDefault="00E46697" w:rsidP="4811E045">
      <w:pPr>
        <w:spacing w:line="288" w:lineRule="auto"/>
        <w:rPr>
          <w:rFonts w:eastAsia="Arial"/>
          <w:i/>
          <w:iCs/>
        </w:rPr>
      </w:pPr>
      <w:r w:rsidRPr="4811E045">
        <w:rPr>
          <w:rFonts w:eastAsia="Arial"/>
        </w:rPr>
        <w:t xml:space="preserve">Przykładowe dane testowe są udostępnione Wnioskodawcy na etapie obsługi wniosku </w:t>
      </w:r>
      <w:r>
        <w:br/>
      </w:r>
      <w:r w:rsidRPr="4811E045">
        <w:rPr>
          <w:rFonts w:eastAsia="Arial"/>
        </w:rPr>
        <w:t>o nadanie uprawnień do środowiska integracyjnego systemu P1.</w:t>
      </w:r>
    </w:p>
    <w:p w14:paraId="2E2C894C" w14:textId="008D04D5" w:rsidR="00E46697" w:rsidRPr="00C93E94" w:rsidRDefault="00E46697" w:rsidP="4811E045">
      <w:pPr>
        <w:pStyle w:val="Tekstkomentarza"/>
        <w:spacing w:line="288" w:lineRule="auto"/>
        <w:rPr>
          <w:rFonts w:eastAsia="Arial"/>
          <w:u w:val="single"/>
        </w:rPr>
      </w:pPr>
      <w:r w:rsidRPr="4811E045">
        <w:rPr>
          <w:rFonts w:eastAsia="Arial"/>
          <w:b/>
          <w:bCs/>
        </w:rPr>
        <w:t>Uwaga:</w:t>
      </w:r>
      <w:r w:rsidRPr="4811E045">
        <w:rPr>
          <w:rFonts w:eastAsia="Arial"/>
        </w:rPr>
        <w:t xml:space="preserve"> </w:t>
      </w:r>
      <w:r w:rsidRPr="4811E045">
        <w:rPr>
          <w:rFonts w:eastAsia="Arial"/>
          <w:u w:val="single"/>
        </w:rPr>
        <w:t xml:space="preserve">Zastosowanie innych danych testowych niż przekazane przez </w:t>
      </w:r>
      <w:proofErr w:type="spellStart"/>
      <w:r w:rsidR="007D5944" w:rsidRPr="4811E045">
        <w:rPr>
          <w:rFonts w:eastAsia="Arial"/>
          <w:u w:val="single"/>
        </w:rPr>
        <w:t>C</w:t>
      </w:r>
      <w:r w:rsidR="00025E37" w:rsidRPr="4811E045">
        <w:rPr>
          <w:rFonts w:eastAsia="Arial"/>
          <w:u w:val="single"/>
        </w:rPr>
        <w:t>e</w:t>
      </w:r>
      <w:r w:rsidR="007D5944" w:rsidRPr="4811E045">
        <w:rPr>
          <w:rFonts w:eastAsia="Arial"/>
          <w:u w:val="single"/>
        </w:rPr>
        <w:t>Z</w:t>
      </w:r>
      <w:proofErr w:type="spellEnd"/>
      <w:r w:rsidRPr="4811E045">
        <w:rPr>
          <w:rFonts w:eastAsia="Arial"/>
          <w:u w:val="single"/>
        </w:rPr>
        <w:t xml:space="preserve"> spowoduje, że system P1 może zwrócić błąd wykonania operacji. Jednoczenie należy mieć na uwadze, iż środowisko integracyjne systemu P1 nie jest przeznaczone do przetwarzania danych osobowych, danych medycznych czy innych danych wrażliwych.</w:t>
      </w:r>
    </w:p>
    <w:p w14:paraId="7D9BF6AE" w14:textId="77777777" w:rsidR="00E46697" w:rsidRPr="00C93E94" w:rsidRDefault="00E46697" w:rsidP="4811E045">
      <w:pPr>
        <w:spacing w:line="288" w:lineRule="auto"/>
        <w:rPr>
          <w:rFonts w:eastAsia="Arial"/>
        </w:rPr>
      </w:pPr>
    </w:p>
    <w:p w14:paraId="63537BC0" w14:textId="77777777" w:rsidR="00E46697" w:rsidRPr="00C93E94" w:rsidRDefault="00E46697" w:rsidP="4811E045">
      <w:pPr>
        <w:spacing w:line="288" w:lineRule="auto"/>
        <w:rPr>
          <w:rFonts w:eastAsia="Arial"/>
        </w:rPr>
      </w:pPr>
    </w:p>
    <w:p w14:paraId="14BF6F69" w14:textId="6A6F73B6" w:rsidR="00E46697" w:rsidRPr="00C93E94" w:rsidRDefault="2794247F" w:rsidP="00CB18C8">
      <w:pPr>
        <w:pStyle w:val="Nagwek1"/>
        <w:spacing w:line="288" w:lineRule="auto"/>
        <w:ind w:left="851" w:hanging="851"/>
        <w:rPr>
          <w:rFonts w:eastAsia="Arial"/>
        </w:rPr>
      </w:pPr>
      <w:bookmarkStart w:id="135" w:name="_Toc487462017"/>
      <w:bookmarkStart w:id="136" w:name="_Toc501107072"/>
      <w:bookmarkStart w:id="137" w:name="_Toc1402514"/>
      <w:bookmarkStart w:id="138" w:name="_Toc49411685"/>
      <w:bookmarkStart w:id="139" w:name="_Toc170820901"/>
      <w:r w:rsidRPr="3383AEA8">
        <w:rPr>
          <w:rFonts w:eastAsia="Arial"/>
        </w:rPr>
        <w:lastRenderedPageBreak/>
        <w:t>Procedury</w:t>
      </w:r>
      <w:bookmarkEnd w:id="135"/>
      <w:bookmarkEnd w:id="136"/>
      <w:bookmarkEnd w:id="137"/>
      <w:bookmarkEnd w:id="138"/>
      <w:bookmarkEnd w:id="139"/>
    </w:p>
    <w:p w14:paraId="0F21CFE3" w14:textId="7C6A3BBA" w:rsidR="00E46697" w:rsidRPr="00C93E94" w:rsidRDefault="2794247F" w:rsidP="4811E045">
      <w:pPr>
        <w:pStyle w:val="Nagwek2"/>
        <w:rPr>
          <w:rFonts w:eastAsia="Arial"/>
        </w:rPr>
      </w:pPr>
      <w:bookmarkStart w:id="140" w:name="_Ref484079659"/>
      <w:bookmarkStart w:id="141" w:name="_Toc487462018"/>
      <w:bookmarkStart w:id="142" w:name="_Toc501107073"/>
      <w:bookmarkStart w:id="143" w:name="_Toc1402515"/>
      <w:bookmarkStart w:id="144" w:name="_Toc49411686"/>
      <w:bookmarkStart w:id="145" w:name="_Toc170820902"/>
      <w:r w:rsidRPr="5963FAEB">
        <w:rPr>
          <w:rFonts w:eastAsia="Arial"/>
        </w:rPr>
        <w:t>Procedura nadania uprawnień Usługodawcy</w:t>
      </w:r>
      <w:bookmarkEnd w:id="140"/>
      <w:bookmarkEnd w:id="141"/>
      <w:bookmarkEnd w:id="142"/>
      <w:bookmarkEnd w:id="143"/>
      <w:bookmarkEnd w:id="144"/>
      <w:bookmarkEnd w:id="145"/>
    </w:p>
    <w:p w14:paraId="1F30E88C" w14:textId="77777777" w:rsidR="00E46697" w:rsidRPr="00C93E94" w:rsidRDefault="00E46697" w:rsidP="4811E045">
      <w:pPr>
        <w:spacing w:line="288" w:lineRule="auto"/>
        <w:rPr>
          <w:rFonts w:eastAsia="Arial"/>
        </w:rPr>
      </w:pPr>
      <w:r w:rsidRPr="4811E045">
        <w:rPr>
          <w:rFonts w:eastAsia="Arial"/>
        </w:rPr>
        <w:t>Korzystanie ze środowiska integracyjnego wymaga posiadania uprawnień Usługodawcy w systemie P1. Ich uzyskanie jest realizowane zgodnie  z poniższą procedurą:</w:t>
      </w:r>
    </w:p>
    <w:p w14:paraId="3255F55D" w14:textId="3CFEFF86" w:rsidR="00E46697" w:rsidRPr="00C93E94" w:rsidRDefault="00E46697" w:rsidP="00CB18C8">
      <w:pPr>
        <w:pStyle w:val="Akapitzlist"/>
        <w:numPr>
          <w:ilvl w:val="0"/>
          <w:numId w:val="27"/>
        </w:numPr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 xml:space="preserve">Wypełnienie przed Wnioskodawcę wniosku o nadanie uprawnień zgodnie z udostępnionym przez </w:t>
      </w:r>
      <w:proofErr w:type="spellStart"/>
      <w:r w:rsidR="007D5944" w:rsidRPr="4811E045">
        <w:rPr>
          <w:rFonts w:ascii="Arial" w:eastAsia="Arial" w:hAnsi="Arial" w:cs="Arial"/>
        </w:rPr>
        <w:t>C</w:t>
      </w:r>
      <w:r w:rsidR="00DA3D25" w:rsidRPr="4811E045">
        <w:rPr>
          <w:rFonts w:ascii="Arial" w:eastAsia="Arial" w:hAnsi="Arial" w:cs="Arial"/>
        </w:rPr>
        <w:t>e</w:t>
      </w:r>
      <w:r w:rsidR="007D5944" w:rsidRPr="4811E045">
        <w:rPr>
          <w:rFonts w:ascii="Arial" w:eastAsia="Arial" w:hAnsi="Arial" w:cs="Arial"/>
        </w:rPr>
        <w:t>Z</w:t>
      </w:r>
      <w:proofErr w:type="spellEnd"/>
      <w:r w:rsidRPr="4811E045">
        <w:rPr>
          <w:rFonts w:ascii="Arial" w:eastAsia="Arial" w:hAnsi="Arial" w:cs="Arial"/>
        </w:rPr>
        <w:t xml:space="preserve"> szablonem.</w:t>
      </w:r>
    </w:p>
    <w:p w14:paraId="26B2B499" w14:textId="16561918" w:rsidR="00E46697" w:rsidRPr="00C93E94" w:rsidRDefault="00E46697" w:rsidP="00CB18C8">
      <w:pPr>
        <w:pStyle w:val="Akapitzlist"/>
        <w:numPr>
          <w:ilvl w:val="0"/>
          <w:numId w:val="27"/>
        </w:numPr>
        <w:spacing w:line="288" w:lineRule="auto"/>
        <w:rPr>
          <w:rFonts w:ascii="Arial" w:eastAsia="Arial" w:hAnsi="Arial" w:cs="Arial"/>
          <w:b/>
          <w:bCs/>
          <w:sz w:val="12"/>
          <w:szCs w:val="12"/>
        </w:rPr>
      </w:pPr>
      <w:r w:rsidRPr="4811E045">
        <w:rPr>
          <w:rFonts w:ascii="Arial" w:eastAsia="Arial" w:hAnsi="Arial" w:cs="Arial"/>
        </w:rPr>
        <w:t xml:space="preserve">Przekazanie skanu podpisanego wniosku lub podpisanego elektronicznie wniosku na adres </w:t>
      </w:r>
      <w:r w:rsidRPr="4811E045">
        <w:rPr>
          <w:rFonts w:ascii="Arial" w:eastAsia="Arial" w:hAnsi="Arial" w:cs="Arial"/>
          <w:b/>
          <w:bCs/>
        </w:rPr>
        <w:t>integracja_P1@c</w:t>
      </w:r>
      <w:r w:rsidR="007D5944" w:rsidRPr="4811E045">
        <w:rPr>
          <w:rFonts w:ascii="Arial" w:eastAsia="Arial" w:hAnsi="Arial" w:cs="Arial"/>
          <w:b/>
          <w:bCs/>
        </w:rPr>
        <w:t>e</w:t>
      </w:r>
      <w:r w:rsidRPr="4811E045">
        <w:rPr>
          <w:rFonts w:ascii="Arial" w:eastAsia="Arial" w:hAnsi="Arial" w:cs="Arial"/>
          <w:b/>
          <w:bCs/>
        </w:rPr>
        <w:t>z.gov.pl</w:t>
      </w:r>
      <w:r w:rsidRPr="4811E045">
        <w:rPr>
          <w:rFonts w:ascii="Arial" w:eastAsia="Arial" w:hAnsi="Arial" w:cs="Arial"/>
        </w:rPr>
        <w:t>.</w:t>
      </w:r>
    </w:p>
    <w:p w14:paraId="30C713D2" w14:textId="3319FE59" w:rsidR="00E46697" w:rsidRPr="00C93E94" w:rsidRDefault="00E46697" w:rsidP="00CB18C8">
      <w:pPr>
        <w:pStyle w:val="Akapitzlist"/>
        <w:numPr>
          <w:ilvl w:val="0"/>
          <w:numId w:val="27"/>
        </w:numPr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 xml:space="preserve">Weryfikacja wniosku przez </w:t>
      </w:r>
      <w:proofErr w:type="spellStart"/>
      <w:r w:rsidR="007D5944" w:rsidRPr="4811E045">
        <w:rPr>
          <w:rFonts w:ascii="Arial" w:eastAsia="Arial" w:hAnsi="Arial" w:cs="Arial"/>
        </w:rPr>
        <w:t>C</w:t>
      </w:r>
      <w:r w:rsidR="00A73964" w:rsidRPr="4811E045">
        <w:rPr>
          <w:rFonts w:ascii="Arial" w:eastAsia="Arial" w:hAnsi="Arial" w:cs="Arial"/>
        </w:rPr>
        <w:t>e</w:t>
      </w:r>
      <w:r w:rsidR="007D5944" w:rsidRPr="4811E045">
        <w:rPr>
          <w:rFonts w:ascii="Arial" w:eastAsia="Arial" w:hAnsi="Arial" w:cs="Arial"/>
        </w:rPr>
        <w:t>Z</w:t>
      </w:r>
      <w:proofErr w:type="spellEnd"/>
      <w:r w:rsidRPr="4811E045">
        <w:rPr>
          <w:rStyle w:val="Odwoanieprzypisudolnego"/>
          <w:rFonts w:ascii="Arial" w:eastAsia="Arial" w:hAnsi="Arial" w:cs="Arial"/>
        </w:rPr>
        <w:footnoteReference w:id="2"/>
      </w:r>
      <w:r w:rsidRPr="4811E045">
        <w:rPr>
          <w:rFonts w:ascii="Arial" w:eastAsia="Arial" w:hAnsi="Arial" w:cs="Arial"/>
        </w:rPr>
        <w:t>:</w:t>
      </w:r>
    </w:p>
    <w:p w14:paraId="605028A4" w14:textId="77777777" w:rsidR="00E46697" w:rsidRPr="00C93E94" w:rsidRDefault="00E46697" w:rsidP="4811E045">
      <w:pPr>
        <w:pStyle w:val="Akapitzlist"/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 xml:space="preserve">A.  </w:t>
      </w:r>
      <w:r w:rsidRPr="4811E045">
        <w:rPr>
          <w:rFonts w:ascii="Arial" w:eastAsia="Arial" w:hAnsi="Arial" w:cs="Arial"/>
          <w:i/>
          <w:iCs/>
        </w:rPr>
        <w:t>Pozytywna</w:t>
      </w:r>
      <w:r w:rsidRPr="4811E045">
        <w:rPr>
          <w:rFonts w:ascii="Arial" w:eastAsia="Arial" w:hAnsi="Arial" w:cs="Arial"/>
        </w:rPr>
        <w:t xml:space="preserve"> – przekazanie wniosku do realizacji;</w:t>
      </w:r>
    </w:p>
    <w:p w14:paraId="7E34151C" w14:textId="77777777" w:rsidR="00E46697" w:rsidRPr="00C93E94" w:rsidRDefault="00E46697" w:rsidP="4811E045">
      <w:pPr>
        <w:pStyle w:val="Akapitzlist"/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 xml:space="preserve">B. </w:t>
      </w:r>
      <w:r w:rsidRPr="4811E045">
        <w:rPr>
          <w:rFonts w:ascii="Arial" w:eastAsia="Arial" w:hAnsi="Arial" w:cs="Arial"/>
          <w:i/>
          <w:iCs/>
        </w:rPr>
        <w:t>Negatywna</w:t>
      </w:r>
      <w:r w:rsidRPr="4811E045">
        <w:rPr>
          <w:rFonts w:ascii="Arial" w:eastAsia="Arial" w:hAnsi="Arial" w:cs="Arial"/>
        </w:rPr>
        <w:t xml:space="preserve"> – poinformowanie Wnioskodawcy o konieczności poprawienia wniosku.</w:t>
      </w:r>
    </w:p>
    <w:p w14:paraId="2F1AC4D7" w14:textId="262164A1" w:rsidR="00E46697" w:rsidRPr="00C93E94" w:rsidRDefault="00E46697" w:rsidP="00CB18C8">
      <w:pPr>
        <w:pStyle w:val="Akapitzlist"/>
        <w:numPr>
          <w:ilvl w:val="0"/>
          <w:numId w:val="27"/>
        </w:numPr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 xml:space="preserve">Przesłanie przez </w:t>
      </w:r>
      <w:proofErr w:type="spellStart"/>
      <w:r w:rsidR="007D5944" w:rsidRPr="4811E045">
        <w:rPr>
          <w:rFonts w:ascii="Arial" w:eastAsia="Arial" w:hAnsi="Arial" w:cs="Arial"/>
        </w:rPr>
        <w:t>C</w:t>
      </w:r>
      <w:r w:rsidR="00A73964" w:rsidRPr="4811E045">
        <w:rPr>
          <w:rFonts w:ascii="Arial" w:eastAsia="Arial" w:hAnsi="Arial" w:cs="Arial"/>
        </w:rPr>
        <w:t>e</w:t>
      </w:r>
      <w:r w:rsidR="007D5944" w:rsidRPr="4811E045">
        <w:rPr>
          <w:rFonts w:ascii="Arial" w:eastAsia="Arial" w:hAnsi="Arial" w:cs="Arial"/>
        </w:rPr>
        <w:t>Z</w:t>
      </w:r>
      <w:proofErr w:type="spellEnd"/>
      <w:r w:rsidRPr="4811E045">
        <w:rPr>
          <w:rFonts w:ascii="Arial" w:eastAsia="Arial" w:hAnsi="Arial" w:cs="Arial"/>
        </w:rPr>
        <w:t xml:space="preserve"> na email wskazany we wniosku danych uwierzytelniających oraz innych istotnych informacji związanych ze środowiskiem integracyjnym P1.</w:t>
      </w:r>
    </w:p>
    <w:p w14:paraId="30FE34B6" w14:textId="223ABD0B" w:rsidR="00E46697" w:rsidRPr="00C93E94" w:rsidRDefault="00E46697" w:rsidP="00CB18C8">
      <w:pPr>
        <w:pStyle w:val="Akapitzlist"/>
        <w:numPr>
          <w:ilvl w:val="0"/>
          <w:numId w:val="27"/>
        </w:numPr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 xml:space="preserve">Przesłanie przez </w:t>
      </w:r>
      <w:proofErr w:type="spellStart"/>
      <w:r w:rsidR="007D5944" w:rsidRPr="4811E045">
        <w:rPr>
          <w:rFonts w:ascii="Arial" w:eastAsia="Arial" w:hAnsi="Arial" w:cs="Arial"/>
        </w:rPr>
        <w:t>C</w:t>
      </w:r>
      <w:r w:rsidR="00A73964" w:rsidRPr="4811E045">
        <w:rPr>
          <w:rFonts w:ascii="Arial" w:eastAsia="Arial" w:hAnsi="Arial" w:cs="Arial"/>
        </w:rPr>
        <w:t>e</w:t>
      </w:r>
      <w:r w:rsidR="007D5944" w:rsidRPr="4811E045">
        <w:rPr>
          <w:rFonts w:ascii="Arial" w:eastAsia="Arial" w:hAnsi="Arial" w:cs="Arial"/>
        </w:rPr>
        <w:t>Z</w:t>
      </w:r>
      <w:proofErr w:type="spellEnd"/>
      <w:r w:rsidRPr="4811E045">
        <w:rPr>
          <w:rFonts w:ascii="Arial" w:eastAsia="Arial" w:hAnsi="Arial" w:cs="Arial"/>
        </w:rPr>
        <w:t xml:space="preserve"> na numer komórkowy wskazany we wniosku SMS-a z hasłami do danych uwierzytelniających.</w:t>
      </w:r>
    </w:p>
    <w:p w14:paraId="23390455" w14:textId="525220B2" w:rsidR="00E46697" w:rsidRPr="00C93E94" w:rsidRDefault="00E46697" w:rsidP="00CB18C8">
      <w:pPr>
        <w:pStyle w:val="Akapitzlist"/>
        <w:numPr>
          <w:ilvl w:val="0"/>
          <w:numId w:val="27"/>
        </w:numPr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 xml:space="preserve">Udostępnienie przez </w:t>
      </w:r>
      <w:proofErr w:type="spellStart"/>
      <w:r w:rsidR="007D5944" w:rsidRPr="4811E045">
        <w:rPr>
          <w:rFonts w:ascii="Arial" w:eastAsia="Arial" w:hAnsi="Arial" w:cs="Arial"/>
        </w:rPr>
        <w:t>C</w:t>
      </w:r>
      <w:r w:rsidR="00A73964" w:rsidRPr="4811E045">
        <w:rPr>
          <w:rFonts w:ascii="Arial" w:eastAsia="Arial" w:hAnsi="Arial" w:cs="Arial"/>
        </w:rPr>
        <w:t>e</w:t>
      </w:r>
      <w:r w:rsidR="007D5944" w:rsidRPr="4811E045">
        <w:rPr>
          <w:rFonts w:ascii="Arial" w:eastAsia="Arial" w:hAnsi="Arial" w:cs="Arial"/>
        </w:rPr>
        <w:t>Z</w:t>
      </w:r>
      <w:proofErr w:type="spellEnd"/>
      <w:r w:rsidRPr="4811E045">
        <w:rPr>
          <w:rFonts w:ascii="Arial" w:eastAsia="Arial" w:hAnsi="Arial" w:cs="Arial"/>
        </w:rPr>
        <w:t xml:space="preserve"> przykładowych komunikatów żądań i odpowiedzi wraz z zestawem danych testowych.</w:t>
      </w:r>
    </w:p>
    <w:p w14:paraId="5D67FF07" w14:textId="77777777" w:rsidR="00E46697" w:rsidRPr="00C93E94" w:rsidRDefault="00E46697" w:rsidP="00CB18C8">
      <w:pPr>
        <w:pStyle w:val="Akapitzlist"/>
        <w:numPr>
          <w:ilvl w:val="0"/>
          <w:numId w:val="27"/>
        </w:numPr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>Skonfigurowanie przez Wnioskodawcę połączenia z systemem P1 w oparciu o otrzymane certyfikaty.</w:t>
      </w:r>
    </w:p>
    <w:p w14:paraId="79AF9AB0" w14:textId="2CFC8560" w:rsidR="00E46697" w:rsidRPr="00C93E94" w:rsidRDefault="2794247F" w:rsidP="4811E045">
      <w:pPr>
        <w:pStyle w:val="Nagwek2"/>
        <w:rPr>
          <w:rFonts w:eastAsia="Arial"/>
        </w:rPr>
      </w:pPr>
      <w:bookmarkStart w:id="149" w:name="_Toc487462019"/>
      <w:bookmarkStart w:id="150" w:name="_Toc501107074"/>
      <w:bookmarkStart w:id="151" w:name="_Toc1402516"/>
      <w:bookmarkStart w:id="152" w:name="_Toc49411687"/>
      <w:bookmarkStart w:id="153" w:name="_Toc170820903"/>
      <w:r w:rsidRPr="5963FAEB">
        <w:rPr>
          <w:rFonts w:eastAsia="Arial"/>
        </w:rPr>
        <w:t>Sposób zgłaszania błędów i zagadnień</w:t>
      </w:r>
      <w:bookmarkEnd w:id="149"/>
      <w:bookmarkEnd w:id="150"/>
      <w:bookmarkEnd w:id="151"/>
      <w:bookmarkEnd w:id="152"/>
      <w:bookmarkEnd w:id="153"/>
    </w:p>
    <w:p w14:paraId="60CE4866" w14:textId="7BE5243D" w:rsidR="00E46697" w:rsidRPr="00C93E94" w:rsidRDefault="00E46697" w:rsidP="4811E045">
      <w:pPr>
        <w:spacing w:line="288" w:lineRule="auto"/>
        <w:rPr>
          <w:rFonts w:eastAsia="Arial"/>
          <w:lang w:eastAsia="pl-PL"/>
        </w:rPr>
      </w:pPr>
      <w:r w:rsidRPr="4811E045">
        <w:rPr>
          <w:rFonts w:eastAsia="Arial"/>
          <w:lang w:eastAsia="pl-PL"/>
        </w:rPr>
        <w:t xml:space="preserve">W przypadku problemów z działaniem usług systemu P1 lub potrzebą uzyskania dodatkowych informacji niezbędnych do realizacji integracji, istnieje możliwość zgłoszenia błędu/zagadnienia do </w:t>
      </w:r>
      <w:proofErr w:type="spellStart"/>
      <w:r w:rsidR="007D5944" w:rsidRPr="4811E045">
        <w:rPr>
          <w:rFonts w:eastAsia="Arial"/>
          <w:lang w:eastAsia="pl-PL"/>
        </w:rPr>
        <w:t>C</w:t>
      </w:r>
      <w:r w:rsidR="00A73964" w:rsidRPr="4811E045">
        <w:rPr>
          <w:rFonts w:eastAsia="Arial"/>
          <w:lang w:eastAsia="pl-PL"/>
        </w:rPr>
        <w:t>e</w:t>
      </w:r>
      <w:r w:rsidR="007D5944" w:rsidRPr="4811E045">
        <w:rPr>
          <w:rFonts w:eastAsia="Arial"/>
          <w:lang w:eastAsia="pl-PL"/>
        </w:rPr>
        <w:t>Z</w:t>
      </w:r>
      <w:proofErr w:type="spellEnd"/>
      <w:r w:rsidRPr="4811E045">
        <w:rPr>
          <w:rFonts w:eastAsia="Arial"/>
          <w:lang w:eastAsia="pl-PL"/>
        </w:rPr>
        <w:t xml:space="preserve">. W tym celu należy przesłać zgłoszenie drogą elektroniczną na </w:t>
      </w:r>
      <w:r w:rsidRPr="4811E045">
        <w:rPr>
          <w:rFonts w:eastAsia="Arial"/>
          <w:lang w:eastAsia="pl-PL"/>
        </w:rPr>
        <w:lastRenderedPageBreak/>
        <w:t xml:space="preserve">adres: </w:t>
      </w:r>
      <w:r w:rsidRPr="4811E045">
        <w:rPr>
          <w:rFonts w:eastAsia="Arial"/>
          <w:b/>
          <w:bCs/>
          <w:lang w:eastAsia="pl-PL"/>
        </w:rPr>
        <w:t>integracja_P1@</w:t>
      </w:r>
      <w:r w:rsidR="007D5944" w:rsidRPr="4811E045">
        <w:rPr>
          <w:rFonts w:eastAsia="Arial"/>
          <w:b/>
          <w:bCs/>
          <w:lang w:eastAsia="pl-PL"/>
        </w:rPr>
        <w:t>cez</w:t>
      </w:r>
      <w:r w:rsidRPr="4811E045">
        <w:rPr>
          <w:rFonts w:eastAsia="Arial"/>
          <w:b/>
          <w:bCs/>
          <w:lang w:eastAsia="pl-PL"/>
        </w:rPr>
        <w:t>.gov.pl</w:t>
      </w:r>
      <w:r w:rsidRPr="4811E045">
        <w:rPr>
          <w:rFonts w:eastAsia="Arial"/>
          <w:lang w:eastAsia="pl-PL"/>
        </w:rPr>
        <w:t>, przy czym zakres zgłoszenia powinien obejmować informacje umożliwiające jego sprawną obsługę, tj. co najmniej:</w:t>
      </w:r>
    </w:p>
    <w:p w14:paraId="64BC51A3" w14:textId="77777777" w:rsidR="00E46697" w:rsidRPr="00C93E94" w:rsidRDefault="00E46697" w:rsidP="4811E045">
      <w:pPr>
        <w:spacing w:line="288" w:lineRule="auto"/>
        <w:rPr>
          <w:rFonts w:eastAsia="Arial"/>
          <w:lang w:eastAsia="pl-PL"/>
        </w:rPr>
      </w:pPr>
      <w:r w:rsidRPr="4811E045">
        <w:rPr>
          <w:rFonts w:eastAsia="Arial"/>
          <w:b/>
          <w:bCs/>
          <w:lang w:eastAsia="pl-PL"/>
        </w:rPr>
        <w:t>W przypadku zgłoszenia błędu</w:t>
      </w:r>
      <w:r w:rsidRPr="4811E045">
        <w:rPr>
          <w:rFonts w:eastAsia="Arial"/>
          <w:lang w:eastAsia="pl-PL"/>
        </w:rPr>
        <w:t>:</w:t>
      </w:r>
    </w:p>
    <w:p w14:paraId="2794B93A" w14:textId="6C9B3B3C" w:rsidR="00E46697" w:rsidRPr="00C93E94" w:rsidRDefault="00E46697" w:rsidP="00CB18C8">
      <w:pPr>
        <w:pStyle w:val="Akapitzlist"/>
        <w:numPr>
          <w:ilvl w:val="0"/>
          <w:numId w:val="28"/>
        </w:numPr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 xml:space="preserve">Dane kontaktowe (nazwa podmiotu wraz z otrzymanym z </w:t>
      </w:r>
      <w:proofErr w:type="spellStart"/>
      <w:r w:rsidR="007D5944" w:rsidRPr="4811E045">
        <w:rPr>
          <w:rFonts w:ascii="Arial" w:eastAsia="Arial" w:hAnsi="Arial" w:cs="Arial"/>
        </w:rPr>
        <w:t>CeZ</w:t>
      </w:r>
      <w:proofErr w:type="spellEnd"/>
      <w:r w:rsidRPr="4811E045">
        <w:rPr>
          <w:rFonts w:ascii="Arial" w:eastAsia="Arial" w:hAnsi="Arial" w:cs="Arial"/>
        </w:rPr>
        <w:t xml:space="preserve"> numerem Wnioskodawcy, imię i nazwisko zgłaszającego oraz adres e-mail, nr telefonu).</w:t>
      </w:r>
    </w:p>
    <w:p w14:paraId="0F92A5D6" w14:textId="77777777" w:rsidR="00E46697" w:rsidRPr="00C93E94" w:rsidRDefault="00E46697" w:rsidP="00CB18C8">
      <w:pPr>
        <w:pStyle w:val="Akapitzlist"/>
        <w:numPr>
          <w:ilvl w:val="0"/>
          <w:numId w:val="28"/>
        </w:numPr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>Czas wystąpienia błędu: datę, godzinę.</w:t>
      </w:r>
    </w:p>
    <w:p w14:paraId="07F0CC53" w14:textId="77777777" w:rsidR="00E46697" w:rsidRPr="00C93E94" w:rsidRDefault="00E46697" w:rsidP="00CB18C8">
      <w:pPr>
        <w:pStyle w:val="Akapitzlist"/>
        <w:numPr>
          <w:ilvl w:val="0"/>
          <w:numId w:val="28"/>
        </w:numPr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>Miejsce wystąpienia błędu (np. nazwa operacji).</w:t>
      </w:r>
    </w:p>
    <w:p w14:paraId="3BDB4DDD" w14:textId="77777777" w:rsidR="00E46697" w:rsidRPr="00C93E94" w:rsidRDefault="00E46697" w:rsidP="00CB18C8">
      <w:pPr>
        <w:pStyle w:val="Akapitzlist"/>
        <w:numPr>
          <w:ilvl w:val="0"/>
          <w:numId w:val="28"/>
        </w:numPr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>Szczegółowy opis sytuacji, która wywołuje błąd.</w:t>
      </w:r>
    </w:p>
    <w:p w14:paraId="6746FC96" w14:textId="77777777" w:rsidR="00E46697" w:rsidRPr="00C93E94" w:rsidRDefault="00E46697" w:rsidP="00CB18C8">
      <w:pPr>
        <w:pStyle w:val="Akapitzlist"/>
        <w:numPr>
          <w:ilvl w:val="0"/>
          <w:numId w:val="28"/>
        </w:numPr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>Załącznik z treścią żądania wysłanego do P1.</w:t>
      </w:r>
    </w:p>
    <w:p w14:paraId="2954F683" w14:textId="77777777" w:rsidR="00E46697" w:rsidRPr="00C93E94" w:rsidRDefault="00E46697" w:rsidP="00CB18C8">
      <w:pPr>
        <w:pStyle w:val="Akapitzlist"/>
        <w:numPr>
          <w:ilvl w:val="0"/>
          <w:numId w:val="28"/>
        </w:numPr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>Załącznik z treścią odpowiedzi otrzymanej od P1.</w:t>
      </w:r>
    </w:p>
    <w:p w14:paraId="3B81C845" w14:textId="77777777" w:rsidR="00E46697" w:rsidRPr="00C93E94" w:rsidRDefault="00E46697" w:rsidP="00CB18C8">
      <w:pPr>
        <w:pStyle w:val="Akapitzlist"/>
        <w:numPr>
          <w:ilvl w:val="0"/>
          <w:numId w:val="28"/>
        </w:numPr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>Pliki logów, inne załączniki (maksymalna wielkość załączników to 6MB).</w:t>
      </w:r>
    </w:p>
    <w:p w14:paraId="7CECE03F" w14:textId="77777777" w:rsidR="00E46697" w:rsidRPr="00C93E94" w:rsidRDefault="00E46697" w:rsidP="4811E045">
      <w:pPr>
        <w:spacing w:line="288" w:lineRule="auto"/>
        <w:rPr>
          <w:rFonts w:eastAsia="Arial"/>
          <w:b/>
          <w:bCs/>
          <w:lang w:eastAsia="pl-PL"/>
        </w:rPr>
      </w:pPr>
    </w:p>
    <w:p w14:paraId="2663C148" w14:textId="77777777" w:rsidR="00E46697" w:rsidRPr="00C93E94" w:rsidRDefault="00E46697" w:rsidP="4811E045">
      <w:pPr>
        <w:spacing w:line="288" w:lineRule="auto"/>
        <w:rPr>
          <w:rFonts w:eastAsia="Arial"/>
          <w:lang w:eastAsia="pl-PL"/>
        </w:rPr>
      </w:pPr>
      <w:r w:rsidRPr="4811E045">
        <w:rPr>
          <w:rFonts w:eastAsia="Arial"/>
          <w:b/>
          <w:bCs/>
          <w:lang w:eastAsia="pl-PL"/>
        </w:rPr>
        <w:t>W przypadku zgłoszenia zapytania</w:t>
      </w:r>
      <w:r w:rsidRPr="4811E045">
        <w:rPr>
          <w:rFonts w:eastAsia="Arial"/>
          <w:lang w:eastAsia="pl-PL"/>
        </w:rPr>
        <w:t>:</w:t>
      </w:r>
    </w:p>
    <w:p w14:paraId="5BFAAC50" w14:textId="77777777" w:rsidR="00E46697" w:rsidRPr="00C93E94" w:rsidRDefault="00E46697" w:rsidP="00CB18C8">
      <w:pPr>
        <w:pStyle w:val="Akapitzlist"/>
        <w:numPr>
          <w:ilvl w:val="0"/>
          <w:numId w:val="29"/>
        </w:numPr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>Dane kontaktowe (nazwa podmiotu, imię i nazwisko zgłaszającego oraz, adres e-mail, nr telefonu).</w:t>
      </w:r>
    </w:p>
    <w:p w14:paraId="3AB16C01" w14:textId="77777777" w:rsidR="00E46697" w:rsidRPr="00C93E94" w:rsidRDefault="00E46697" w:rsidP="00CB18C8">
      <w:pPr>
        <w:pStyle w:val="Akapitzlist"/>
        <w:numPr>
          <w:ilvl w:val="0"/>
          <w:numId w:val="29"/>
        </w:numPr>
        <w:spacing w:line="288" w:lineRule="auto"/>
        <w:rPr>
          <w:rFonts w:ascii="Arial" w:eastAsia="Arial" w:hAnsi="Arial" w:cs="Arial"/>
        </w:rPr>
      </w:pPr>
      <w:r w:rsidRPr="4811E045">
        <w:rPr>
          <w:rFonts w:ascii="Arial" w:eastAsia="Arial" w:hAnsi="Arial" w:cs="Arial"/>
        </w:rPr>
        <w:t>Szczegółowy opis zagadnienia.</w:t>
      </w:r>
    </w:p>
    <w:p w14:paraId="00C0C09F" w14:textId="4142797E" w:rsidR="00E46697" w:rsidRPr="00C93E94" w:rsidRDefault="00E46697" w:rsidP="77434D98">
      <w:pPr>
        <w:pStyle w:val="Akapitzlist"/>
        <w:numPr>
          <w:ilvl w:val="0"/>
          <w:numId w:val="29"/>
        </w:numPr>
        <w:spacing w:line="288" w:lineRule="auto"/>
        <w:rPr>
          <w:rFonts w:ascii="Arial" w:eastAsia="Arial" w:hAnsi="Arial" w:cs="Arial"/>
          <w:lang w:eastAsia="pl-PL"/>
        </w:rPr>
      </w:pPr>
      <w:r w:rsidRPr="4811E045">
        <w:rPr>
          <w:rFonts w:ascii="Arial" w:eastAsia="Arial" w:hAnsi="Arial" w:cs="Arial"/>
        </w:rPr>
        <w:t>Opcjonalnie załączniki (maksymalna wielkość załączników to 6MB).</w:t>
      </w:r>
    </w:p>
    <w:p w14:paraId="7B79C2E3" w14:textId="1AD44AE0" w:rsidR="7C402905" w:rsidRDefault="7C402905" w:rsidP="7C402905">
      <w:pPr>
        <w:spacing w:line="288" w:lineRule="auto"/>
        <w:rPr>
          <w:rFonts w:eastAsia="Arial"/>
        </w:rPr>
      </w:pPr>
    </w:p>
    <w:p w14:paraId="209F9417" w14:textId="2FE846C6" w:rsidR="00E46697" w:rsidRPr="00C93E94" w:rsidRDefault="2794247F" w:rsidP="00CB18C8">
      <w:pPr>
        <w:pStyle w:val="Nagwek1"/>
        <w:spacing w:line="288" w:lineRule="auto"/>
        <w:ind w:left="851" w:hanging="851"/>
        <w:rPr>
          <w:rFonts w:eastAsia="Arial"/>
        </w:rPr>
      </w:pPr>
      <w:bookmarkStart w:id="154" w:name="_Toc487462021"/>
      <w:bookmarkStart w:id="155" w:name="_Toc501107076"/>
      <w:bookmarkStart w:id="156" w:name="_Toc1402518"/>
      <w:bookmarkStart w:id="157" w:name="_Toc49411689"/>
      <w:bookmarkStart w:id="158" w:name="_Toc170820904"/>
      <w:r w:rsidRPr="3383AEA8">
        <w:rPr>
          <w:rFonts w:eastAsia="Arial"/>
        </w:rPr>
        <w:lastRenderedPageBreak/>
        <w:t>Informacje uzupełniające</w:t>
      </w:r>
      <w:bookmarkEnd w:id="154"/>
      <w:bookmarkEnd w:id="155"/>
      <w:bookmarkEnd w:id="156"/>
      <w:bookmarkEnd w:id="157"/>
      <w:bookmarkEnd w:id="158"/>
    </w:p>
    <w:p w14:paraId="2500F67F" w14:textId="77777777" w:rsidR="00E46697" w:rsidRPr="00C93E94" w:rsidRDefault="00E46697" w:rsidP="4811E045">
      <w:pPr>
        <w:spacing w:line="288" w:lineRule="auto"/>
        <w:rPr>
          <w:rFonts w:eastAsia="Arial"/>
        </w:rPr>
      </w:pPr>
      <w:bookmarkStart w:id="159" w:name="_Toc487462022"/>
      <w:bookmarkStart w:id="160" w:name="_Toc502752184"/>
      <w:bookmarkStart w:id="161" w:name="_Toc501107077"/>
    </w:p>
    <w:p w14:paraId="17D3F8AD" w14:textId="471CC733" w:rsidR="00E46697" w:rsidRDefault="00E46697" w:rsidP="4811E045">
      <w:pPr>
        <w:spacing w:line="288" w:lineRule="auto"/>
        <w:rPr>
          <w:rFonts w:eastAsia="Arial"/>
        </w:rPr>
      </w:pPr>
      <w:r w:rsidRPr="22A11E6C">
        <w:rPr>
          <w:rFonts w:eastAsia="Arial"/>
        </w:rPr>
        <w:t>Załącznik nr 1 - Szablon wniosku o nadanie uprawnień</w:t>
      </w:r>
      <w:bookmarkEnd w:id="159"/>
      <w:bookmarkEnd w:id="160"/>
      <w:bookmarkEnd w:id="161"/>
    </w:p>
    <w:p w14:paraId="70873822" w14:textId="7677C69A" w:rsidR="0017046D" w:rsidRPr="00C93E94" w:rsidRDefault="0017046D" w:rsidP="4811E045">
      <w:pPr>
        <w:spacing w:line="288" w:lineRule="auto"/>
        <w:rPr>
          <w:rFonts w:eastAsia="Arial"/>
        </w:rPr>
      </w:pPr>
      <w:r w:rsidRPr="0017046D">
        <w:rPr>
          <w:rFonts w:eastAsia="Arial"/>
        </w:rPr>
        <w:t xml:space="preserve">Załącznik nr 2 – </w:t>
      </w:r>
      <w:r>
        <w:rPr>
          <w:rFonts w:eastAsia="Arial"/>
        </w:rPr>
        <w:t>P</w:t>
      </w:r>
      <w:r w:rsidRPr="0017046D">
        <w:rPr>
          <w:rFonts w:eastAsia="Arial"/>
        </w:rPr>
        <w:t>rojekt testów</w:t>
      </w:r>
    </w:p>
    <w:p w14:paraId="39F7B82D" w14:textId="77777777" w:rsidR="00E46697" w:rsidRDefault="00E46697" w:rsidP="4811E045">
      <w:pPr>
        <w:spacing w:line="288" w:lineRule="auto"/>
        <w:rPr>
          <w:rFonts w:eastAsia="Arial"/>
        </w:rPr>
      </w:pPr>
    </w:p>
    <w:p w14:paraId="3F59B751" w14:textId="66122F94" w:rsidR="002D5289" w:rsidRPr="00C93E94" w:rsidRDefault="2E558D2E" w:rsidP="002D5289">
      <w:pPr>
        <w:pStyle w:val="Nagwek1"/>
      </w:pPr>
      <w:bookmarkStart w:id="162" w:name="_Toc487462027"/>
      <w:bookmarkStart w:id="163" w:name="_Toc501107083"/>
      <w:bookmarkStart w:id="164" w:name="_Toc106112998"/>
      <w:bookmarkStart w:id="165" w:name="_Toc114135882"/>
      <w:bookmarkStart w:id="166" w:name="_Toc133226349"/>
      <w:bookmarkStart w:id="167" w:name="_Toc170820905"/>
      <w:r>
        <w:lastRenderedPageBreak/>
        <w:t>Indeks tabel i rysunków</w:t>
      </w:r>
      <w:bookmarkEnd w:id="162"/>
      <w:bookmarkEnd w:id="163"/>
      <w:bookmarkEnd w:id="164"/>
      <w:bookmarkEnd w:id="165"/>
      <w:bookmarkEnd w:id="166"/>
      <w:bookmarkEnd w:id="167"/>
    </w:p>
    <w:p w14:paraId="77E17356" w14:textId="1B403048" w:rsidR="004D4679" w:rsidRDefault="00FD5AB9">
      <w:pPr>
        <w:pStyle w:val="Spisilustracji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r w:rsidRPr="009B4EC2">
        <w:rPr>
          <w:rFonts w:cstheme="minorBidi"/>
        </w:rPr>
        <w:fldChar w:fldCharType="begin"/>
      </w:r>
      <w:r w:rsidRPr="328FACFD">
        <w:rPr>
          <w:rFonts w:cstheme="minorBidi"/>
        </w:rPr>
        <w:instrText xml:space="preserve"> TOC \h \z \c "Tabela" </w:instrText>
      </w:r>
      <w:r w:rsidRPr="009B4EC2">
        <w:rPr>
          <w:rFonts w:cstheme="minorBidi"/>
        </w:rPr>
        <w:fldChar w:fldCharType="separate"/>
      </w:r>
      <w:hyperlink w:anchor="_Toc170820906" w:history="1">
        <w:r w:rsidR="004D4679" w:rsidRPr="00E47E00">
          <w:rPr>
            <w:rStyle w:val="Hipercze"/>
            <w:rFonts w:eastAsia="Arial"/>
            <w:noProof/>
          </w:rPr>
          <w:t xml:space="preserve">Tabela </w:t>
        </w:r>
        <w:r w:rsidR="004D4679" w:rsidRPr="00E47E00">
          <w:rPr>
            <w:rStyle w:val="Hipercze"/>
            <w:noProof/>
          </w:rPr>
          <w:t>1</w:t>
        </w:r>
        <w:r w:rsidR="004D4679" w:rsidRPr="00E47E00">
          <w:rPr>
            <w:rStyle w:val="Hipercze"/>
            <w:rFonts w:eastAsia="Arial"/>
            <w:noProof/>
          </w:rPr>
          <w:t>. Wykorzystywane skróty i terminy</w:t>
        </w:r>
        <w:r w:rsidR="004D4679">
          <w:rPr>
            <w:noProof/>
            <w:webHidden/>
          </w:rPr>
          <w:tab/>
        </w:r>
        <w:r w:rsidR="004D4679">
          <w:rPr>
            <w:noProof/>
            <w:webHidden/>
          </w:rPr>
          <w:fldChar w:fldCharType="begin"/>
        </w:r>
        <w:r w:rsidR="004D4679">
          <w:rPr>
            <w:noProof/>
            <w:webHidden/>
          </w:rPr>
          <w:instrText xml:space="preserve"> PAGEREF _Toc170820906 \h </w:instrText>
        </w:r>
        <w:r w:rsidR="004D4679">
          <w:rPr>
            <w:noProof/>
            <w:webHidden/>
          </w:rPr>
        </w:r>
        <w:r w:rsidR="004D4679">
          <w:rPr>
            <w:noProof/>
            <w:webHidden/>
          </w:rPr>
          <w:fldChar w:fldCharType="separate"/>
        </w:r>
        <w:r w:rsidR="004D4679">
          <w:rPr>
            <w:noProof/>
            <w:webHidden/>
          </w:rPr>
          <w:t>7</w:t>
        </w:r>
        <w:r w:rsidR="004D4679">
          <w:rPr>
            <w:noProof/>
            <w:webHidden/>
          </w:rPr>
          <w:fldChar w:fldCharType="end"/>
        </w:r>
      </w:hyperlink>
    </w:p>
    <w:p w14:paraId="1F129026" w14:textId="37F3C903" w:rsidR="004D4679" w:rsidRDefault="004D4679">
      <w:pPr>
        <w:pStyle w:val="Spisilustracji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907" w:history="1">
        <w:r w:rsidRPr="00E47E00">
          <w:rPr>
            <w:rStyle w:val="Hipercze"/>
            <w:noProof/>
          </w:rPr>
          <w:t>Tabela 2 Tabela kodów błędów uwierzytelnienia i autoryzacji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630B67B" w14:textId="7D7EF75F" w:rsidR="004D4679" w:rsidRDefault="004D4679">
      <w:pPr>
        <w:pStyle w:val="Spisilustracji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908" w:history="1">
        <w:r w:rsidRPr="00E47E00">
          <w:rPr>
            <w:rStyle w:val="Hipercze"/>
            <w:noProof/>
          </w:rPr>
          <w:t>Tabela 3 Wykaz operacji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5D55AC3" w14:textId="51605C94" w:rsidR="004D4679" w:rsidRDefault="004D4679">
      <w:pPr>
        <w:pStyle w:val="Spisilustracji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909" w:history="1">
        <w:r w:rsidRPr="00E47E00">
          <w:rPr>
            <w:rStyle w:val="Hipercze"/>
            <w:noProof/>
          </w:rPr>
          <w:t>Tabela 4 Parametry body żądania przekazywane w metodzie POST /rnr/recepta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5507A8A8" w14:textId="02F3227A" w:rsidR="004D4679" w:rsidRDefault="004D4679">
      <w:pPr>
        <w:pStyle w:val="Spisilustracji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910" w:history="1">
        <w:r w:rsidRPr="00E47E00">
          <w:rPr>
            <w:rStyle w:val="Hipercze"/>
            <w:noProof/>
          </w:rPr>
          <w:t>Tabela 5  Parametry body żądania przekazywane w metodzie POST /rnr/recepta/{idRecepty}/trening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21DE0941" w14:textId="46175868" w:rsidR="004D4679" w:rsidRDefault="004D4679">
      <w:pPr>
        <w:pStyle w:val="Spisilustracji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911" w:history="1">
        <w:r w:rsidRPr="00E47E00">
          <w:rPr>
            <w:rStyle w:val="Hipercze"/>
            <w:noProof/>
          </w:rPr>
          <w:t>Tabela 6 Parametry biznesowe żądania przekazywane w path w metodzie GET /rnr/recepta/id/{idRecepty}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5E15BC62" w14:textId="42EC92B3" w:rsidR="004D4679" w:rsidRDefault="004D4679">
      <w:pPr>
        <w:pStyle w:val="Spisilustracji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912" w:history="1">
        <w:r w:rsidRPr="00E47E00">
          <w:rPr>
            <w:rStyle w:val="Hipercze"/>
            <w:noProof/>
          </w:rPr>
          <w:t>Tabela 7 Parametry biznesowe żądania przekazywane w header w metodzie GET /rnr/recepta.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02E8D72B" w14:textId="11E94D0D" w:rsidR="004D4679" w:rsidRDefault="004D4679">
      <w:pPr>
        <w:pStyle w:val="Spisilustracji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913" w:history="1">
        <w:r w:rsidRPr="00E47E00">
          <w:rPr>
            <w:rStyle w:val="Hipercze"/>
            <w:noProof/>
          </w:rPr>
          <w:t>Tabela 8 Parametry biznesowe żądania przekazywane query w metodzie GET /rnr/recepta/lista/podstawowe-dane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39933EC0" w14:textId="790A6D21" w:rsidR="004D4679" w:rsidRDefault="004D4679">
      <w:pPr>
        <w:pStyle w:val="Spisilustracji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914" w:history="1">
        <w:r w:rsidRPr="00E47E00">
          <w:rPr>
            <w:rStyle w:val="Hipercze"/>
            <w:noProof/>
          </w:rPr>
          <w:t>Tabela 9 Opisy parametrów odpowiedzi pobrania listy podstawowych danych recept na ruch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60DB1315" w14:textId="21139120" w:rsidR="004D4679" w:rsidRDefault="004D4679">
      <w:pPr>
        <w:pStyle w:val="Spisilustracji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915" w:history="1">
        <w:r w:rsidRPr="00E47E00">
          <w:rPr>
            <w:rStyle w:val="Hipercze"/>
            <w:noProof/>
          </w:rPr>
          <w:t>Tabela 10 Parametry body żądania przekazywane w metodzie PUT /rnr/recepta/{idRecepty}/trening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4F77FA79" w14:textId="44EEE885" w:rsidR="004D4679" w:rsidRDefault="004D4679">
      <w:pPr>
        <w:pStyle w:val="Spisilustracji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916" w:history="1">
        <w:r w:rsidRPr="00E47E00">
          <w:rPr>
            <w:rStyle w:val="Hipercze"/>
            <w:noProof/>
          </w:rPr>
          <w:t>Tabela 11 Parametry biznesowe żądania przekazywane  w metodzie DELETE /rnr/recepta/trening/{idTreningu}.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48D0D8BC" w14:textId="2851FD53" w:rsidR="004D4679" w:rsidRDefault="004D4679">
      <w:pPr>
        <w:pStyle w:val="Spisilustracji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917" w:history="1">
        <w:r w:rsidRPr="00E47E00">
          <w:rPr>
            <w:rStyle w:val="Hipercze"/>
            <w:noProof/>
          </w:rPr>
          <w:t>Tabela 12 Statusy recepty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0F1789E7" w14:textId="105EE4A3" w:rsidR="004D4679" w:rsidRDefault="004D4679">
      <w:pPr>
        <w:pStyle w:val="Spisilustracji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918" w:history="1">
        <w:r w:rsidRPr="00E47E00">
          <w:rPr>
            <w:rStyle w:val="Hipercze"/>
            <w:noProof/>
          </w:rPr>
          <w:t>Tabela 13 Statusy treningów i aktywności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15122216" w14:textId="78CBA467" w:rsidR="004D4679" w:rsidRDefault="004D4679">
      <w:pPr>
        <w:pStyle w:val="Spisilustracji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919" w:history="1">
        <w:r w:rsidRPr="00E47E00">
          <w:rPr>
            <w:rStyle w:val="Hipercze"/>
            <w:noProof/>
          </w:rPr>
          <w:t>Tabela 14 Rodzaje aktywności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73B25E30" w14:textId="2BD644B2" w:rsidR="004D4679" w:rsidRDefault="004D4679">
      <w:pPr>
        <w:pStyle w:val="Spisilustracji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920" w:history="1">
        <w:r w:rsidRPr="00E47E00">
          <w:rPr>
            <w:rStyle w:val="Hipercze"/>
            <w:noProof/>
          </w:rPr>
          <w:t>Tabela 15 Kategorie pacjenta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1CD43A1F" w14:textId="2F690857" w:rsidR="004D4679" w:rsidRDefault="004D4679">
      <w:pPr>
        <w:pStyle w:val="Spisilustracji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921" w:history="1">
        <w:r w:rsidRPr="00E47E00">
          <w:rPr>
            <w:rStyle w:val="Hipercze"/>
            <w:noProof/>
          </w:rPr>
          <w:t>Tabela 16 Jednostki czasu aktywności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14C67348" w14:textId="72E57256" w:rsidR="004D4679" w:rsidRDefault="004D4679">
      <w:pPr>
        <w:pStyle w:val="Spisilustracji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922" w:history="1">
        <w:r w:rsidRPr="00E47E00">
          <w:rPr>
            <w:rStyle w:val="Hipercze"/>
            <w:noProof/>
          </w:rPr>
          <w:t>Tabela 17 Kody płci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1C415797" w14:textId="1F9F2A5C" w:rsidR="004D4679" w:rsidRDefault="004D4679">
      <w:pPr>
        <w:pStyle w:val="Spisilustracji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pl-PL"/>
          <w14:ligatures w14:val="standardContextual"/>
        </w:rPr>
      </w:pPr>
      <w:hyperlink w:anchor="_Toc170820923" w:history="1">
        <w:r w:rsidRPr="00E47E00">
          <w:rPr>
            <w:rStyle w:val="Hipercze"/>
            <w:noProof/>
          </w:rPr>
          <w:t>Tabela 18 Kody wynikowe błędu odpowiedzi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_Toc170820923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44F32831" w14:textId="11CA0BCF" w:rsidR="002D5289" w:rsidRPr="00C93E94" w:rsidRDefault="00FD5AB9" w:rsidP="00FD5AB9">
      <w:pPr>
        <w:spacing w:line="288" w:lineRule="auto"/>
        <w:rPr>
          <w:rFonts w:eastAsia="Arial"/>
        </w:rPr>
      </w:pPr>
      <w:r w:rsidRPr="009B4EC2">
        <w:rPr>
          <w:rFonts w:cstheme="minorHAnsi"/>
          <w:bCs/>
        </w:rPr>
        <w:fldChar w:fldCharType="end"/>
      </w:r>
    </w:p>
    <w:sectPr w:rsidR="002D5289" w:rsidRPr="00C93E94" w:rsidSect="00E807D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CD53B" w14:textId="77777777" w:rsidR="0041740A" w:rsidRDefault="0041740A" w:rsidP="008060AD">
      <w:r>
        <w:separator/>
      </w:r>
    </w:p>
  </w:endnote>
  <w:endnote w:type="continuationSeparator" w:id="0">
    <w:p w14:paraId="47D325B8" w14:textId="77777777" w:rsidR="0041740A" w:rsidRDefault="0041740A" w:rsidP="008060AD">
      <w:r>
        <w:continuationSeparator/>
      </w:r>
    </w:p>
  </w:endnote>
  <w:endnote w:type="continuationNotice" w:id="1">
    <w:p w14:paraId="5B3F3103" w14:textId="77777777" w:rsidR="0041740A" w:rsidRDefault="0041740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32C0B" w14:textId="77777777" w:rsidR="00163B1A" w:rsidRDefault="00163B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9E1BF" w14:textId="6FAFAA10" w:rsidR="00A73964" w:rsidRDefault="00163B1A" w:rsidP="003676F1">
    <w:pPr>
      <w:spacing w:after="137" w:line="275" w:lineRule="auto"/>
      <w:ind w:left="1378" w:right="1356"/>
      <w:jc w:val="center"/>
      <w:rPr>
        <w:color w:val="00628B"/>
        <w:sz w:val="12"/>
      </w:rPr>
    </w:pPr>
    <w:r>
      <w:rPr>
        <w:noProof/>
        <w:color w:val="0B5DAA"/>
        <w:sz w:val="16"/>
        <w:szCs w:val="16"/>
      </w:rPr>
      <w:drawing>
        <wp:anchor distT="0" distB="0" distL="114300" distR="114300" simplePos="0" relativeHeight="251658243" behindDoc="0" locked="0" layoutInCell="1" allowOverlap="1" wp14:anchorId="554944E2" wp14:editId="7C2786E7">
          <wp:simplePos x="0" y="0"/>
          <wp:positionH relativeFrom="column">
            <wp:posOffset>5815330</wp:posOffset>
          </wp:positionH>
          <wp:positionV relativeFrom="paragraph">
            <wp:posOffset>200025</wp:posOffset>
          </wp:positionV>
          <wp:extent cx="171450" cy="377825"/>
          <wp:effectExtent l="0" t="0" r="0" b="3175"/>
          <wp:wrapNone/>
          <wp:docPr id="11" name="Grafika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-79838207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EA06E82" w14:textId="7C1C95E7" w:rsidR="00036E27" w:rsidRPr="00350AB0" w:rsidRDefault="00036E27" w:rsidP="00036E27">
        <w:pPr>
          <w:pStyle w:val="Stopka"/>
          <w:spacing w:after="18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 w:val="0"/>
            <w:bCs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8241" behindDoc="0" locked="0" layoutInCell="1" allowOverlap="1" wp14:anchorId="37102B90" wp14:editId="026414F3">
                  <wp:simplePos x="0" y="0"/>
                  <wp:positionH relativeFrom="page">
                    <wp:posOffset>588645</wp:posOffset>
                  </wp:positionH>
                  <wp:positionV relativeFrom="page">
                    <wp:posOffset>9101455</wp:posOffset>
                  </wp:positionV>
                  <wp:extent cx="3505835" cy="28575"/>
                  <wp:effectExtent l="0" t="0" r="0" b="9525"/>
                  <wp:wrapNone/>
                  <wp:docPr id="9" name="Prostokąt 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rto="http://schemas.microsoft.com/office/word/2006/arto"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 xmlns:w16du="http://schemas.microsoft.com/office/word/2023/wordml/word16du">
              <w:pict w14:anchorId="29525461">
                <v:rect id="Prostokąt 9" style="position:absolute;margin-left:46.35pt;margin-top:716.65pt;width:276.05pt;height:2.2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lt="&quot;&quot;" o:spid="_x0000_s1026" fillcolor="#a0cc3d" stroked="f" strokeweight="2pt" w14:anchorId="015D94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">
                  <w10:wrap anchorx="page" anchory="page"/>
                </v:rect>
              </w:pict>
            </mc:Fallback>
          </mc:AlternateContent>
        </w:r>
        <w:r w:rsidRPr="00350AB0">
          <w:rPr>
            <w:b w:val="0"/>
            <w:bCs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8242" behindDoc="0" locked="0" layoutInCell="1" allowOverlap="1" wp14:anchorId="54845564" wp14:editId="73CCB020">
                  <wp:simplePos x="0" y="0"/>
                  <wp:positionH relativeFrom="page">
                    <wp:posOffset>4086860</wp:posOffset>
                  </wp:positionH>
                  <wp:positionV relativeFrom="page">
                    <wp:posOffset>9101455</wp:posOffset>
                  </wp:positionV>
                  <wp:extent cx="1979930" cy="28575"/>
                  <wp:effectExtent l="0" t="0" r="1270" b="9525"/>
                  <wp:wrapNone/>
                  <wp:docPr id="10" name="Prostokąt 1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rto="http://schemas.microsoft.com/office/word/2006/arto"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 xmlns:w16du="http://schemas.microsoft.com/office/word/2023/wordml/word16du">
              <w:pict w14:anchorId="5A396D69">
                <v:rect id="Prostokąt 10" style="position:absolute;margin-left:321.8pt;margin-top:716.65pt;width:155.9pt;height:2.2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lt="&quot;&quot;" o:spid="_x0000_s1026" fillcolor="#0b5daa" stroked="f" strokeweight="2pt" w14:anchorId="2FA69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">
                  <w10:wrap anchorx="page" anchory="page"/>
                </v:rect>
              </w:pict>
            </mc:Fallback>
          </mc:AlternateContent>
        </w:r>
        <w:r w:rsidRPr="00350AB0">
          <w:rPr>
            <w:b w:val="0"/>
            <w:bCs/>
            <w:color w:val="0B5DAA"/>
            <w:sz w:val="16"/>
            <w:szCs w:val="1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 w:val="0"/>
            <w:bCs/>
            <w:color w:val="0B5DAA"/>
            <w:sz w:val="16"/>
            <w:szCs w:val="16"/>
          </w:rPr>
          <w:fldChar w:fldCharType="separate"/>
        </w:r>
        <w:r>
          <w:rPr>
            <w:b w:val="0"/>
            <w:bCs/>
            <w:color w:val="0B5DAA"/>
            <w:sz w:val="16"/>
            <w:szCs w:val="16"/>
          </w:rPr>
          <w:t>1</w:t>
        </w:r>
        <w:r w:rsidRPr="00350AB0">
          <w:rPr>
            <w:b w:val="0"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24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6BBC66A3" w14:textId="77777777" w:rsidR="00036E27" w:rsidRPr="00DC37A4" w:rsidRDefault="00036E27" w:rsidP="00036E27">
    <w:pPr>
      <w:pStyle w:val="Stopka"/>
      <w:tabs>
        <w:tab w:val="left" w:pos="2450"/>
        <w:tab w:val="left" w:pos="2694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35BA6D55" w14:textId="77777777" w:rsidR="00036E27" w:rsidRPr="00DC37A4" w:rsidRDefault="00036E27" w:rsidP="00036E27">
    <w:pPr>
      <w:pStyle w:val="Stopka"/>
      <w:tabs>
        <w:tab w:val="left" w:pos="2450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C0121EE" w14:textId="77777777" w:rsidR="00036E27" w:rsidRDefault="00036E27" w:rsidP="00036E27">
    <w:pPr>
      <w:pStyle w:val="Stopka"/>
      <w:tabs>
        <w:tab w:val="left" w:pos="2450"/>
        <w:tab w:val="left" w:pos="5502"/>
      </w:tabs>
      <w:jc w:val="both"/>
    </w:pPr>
    <w:r w:rsidRPr="00DC37A4">
      <w:rPr>
        <w:sz w:val="20"/>
      </w:rPr>
      <w:drawing>
        <wp:anchor distT="0" distB="0" distL="114300" distR="114300" simplePos="0" relativeHeight="251658246" behindDoc="0" locked="0" layoutInCell="1" allowOverlap="1" wp14:anchorId="0E8DA175" wp14:editId="6A77B348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2" name="Obraz 12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58244" behindDoc="0" locked="0" layoutInCell="1" allowOverlap="1" wp14:anchorId="0D25D0B0" wp14:editId="7EC3A941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3" name="Obraz 13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58245" behindDoc="0" locked="0" layoutInCell="1" allowOverlap="1" wp14:anchorId="33412118" wp14:editId="649F6092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4" name="Obraz 14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627F8F4F" w14:textId="77777777" w:rsidR="00036E27" w:rsidRDefault="00036E27" w:rsidP="00036E27">
    <w:pPr>
      <w:spacing w:after="137" w:line="275" w:lineRule="auto"/>
      <w:ind w:right="1356"/>
      <w:rPr>
        <w:color w:val="00628B"/>
        <w:sz w:val="12"/>
      </w:rPr>
    </w:pPr>
  </w:p>
  <w:p w14:paraId="52A9C076" w14:textId="77777777" w:rsidR="00036E27" w:rsidRDefault="00036E27" w:rsidP="00036E27">
    <w:pPr>
      <w:spacing w:after="137" w:line="275" w:lineRule="auto"/>
      <w:ind w:right="1356"/>
      <w:rPr>
        <w:color w:val="00628B"/>
        <w:sz w:val="12"/>
      </w:rPr>
    </w:pPr>
  </w:p>
  <w:p w14:paraId="410B6710" w14:textId="77777777" w:rsidR="00A73964" w:rsidRPr="00B02E5A" w:rsidRDefault="00A73964" w:rsidP="00B02E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44AD2" w14:textId="77777777" w:rsidR="00036E27" w:rsidRDefault="00036E27" w:rsidP="00036E27">
    <w:pPr>
      <w:spacing w:after="137" w:line="275" w:lineRule="auto"/>
      <w:ind w:right="1356"/>
      <w:rPr>
        <w:color w:val="00628B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44DA5" w14:textId="77777777" w:rsidR="0041740A" w:rsidRDefault="0041740A" w:rsidP="008060AD">
      <w:r>
        <w:separator/>
      </w:r>
    </w:p>
  </w:footnote>
  <w:footnote w:type="continuationSeparator" w:id="0">
    <w:p w14:paraId="6E199B05" w14:textId="77777777" w:rsidR="0041740A" w:rsidRDefault="0041740A" w:rsidP="008060AD">
      <w:r>
        <w:continuationSeparator/>
      </w:r>
    </w:p>
  </w:footnote>
  <w:footnote w:type="continuationNotice" w:id="1">
    <w:p w14:paraId="76753763" w14:textId="77777777" w:rsidR="0041740A" w:rsidRDefault="0041740A">
      <w:pPr>
        <w:spacing w:before="0" w:after="0" w:line="240" w:lineRule="auto"/>
      </w:pPr>
    </w:p>
  </w:footnote>
  <w:footnote w:id="2">
    <w:p w14:paraId="4B4F3EB5" w14:textId="2F3E4A10" w:rsidR="00A73964" w:rsidRPr="00B068E8" w:rsidRDefault="00A73964">
      <w:pPr>
        <w:pStyle w:val="Legenda"/>
        <w:rPr>
          <w:ins w:id="146" w:author="Autor"/>
          <w:sz w:val="18"/>
          <w:szCs w:val="18"/>
        </w:rPr>
        <w:pPrChange w:id="147" w:author="Autor">
          <w:pPr>
            <w:pStyle w:val="Tekstprzypisudolnego"/>
          </w:pPr>
        </w:pPrChange>
      </w:pPr>
      <w:r w:rsidRPr="00B068E8">
        <w:rPr>
          <w:rStyle w:val="Odwoanieprzypisudolnego"/>
          <w:sz w:val="18"/>
          <w:szCs w:val="18"/>
        </w:rPr>
        <w:footnoteRef/>
      </w:r>
      <w:r w:rsidR="11882F97" w:rsidRPr="00B068E8">
        <w:rPr>
          <w:sz w:val="18"/>
          <w:szCs w:val="18"/>
        </w:rPr>
        <w:t xml:space="preserve"> </w:t>
      </w:r>
      <w:ins w:id="148" w:author="Autor">
        <w:r w:rsidR="11882F97">
          <w:t>Tabela 12 Parametry biznesowe żądania przekazywane  w metodzie POST /rnr/recepta/{idRecepty}/anuluj.</w:t>
        </w:r>
        <w:r w:rsidR="11882F97" w:rsidRPr="11882F97">
          <w:rPr>
            <w:sz w:val="18"/>
            <w:szCs w:val="18"/>
          </w:rPr>
          <w:t xml:space="preserve"> </w:t>
        </w:r>
      </w:ins>
    </w:p>
    <w:p w14:paraId="57453ED1" w14:textId="77777777" w:rsidR="00A73964" w:rsidRPr="00B068E8" w:rsidRDefault="11882F97" w:rsidP="00E46697">
      <w:pPr>
        <w:pStyle w:val="Tekstprzypisudolnego"/>
        <w:rPr>
          <w:sz w:val="18"/>
          <w:szCs w:val="18"/>
        </w:rPr>
      </w:pPr>
      <w:r w:rsidRPr="00B068E8">
        <w:rPr>
          <w:sz w:val="18"/>
          <w:szCs w:val="18"/>
        </w:rPr>
        <w:t>wniosek musi być podpisany przez osobę uprawnioną do reprezentowania podmiotu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4C388" w14:textId="77777777" w:rsidR="00163B1A" w:rsidRDefault="00163B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E6A09" w14:textId="77777777" w:rsidR="00A73964" w:rsidRPr="003464AC" w:rsidRDefault="00A73964" w:rsidP="003464AC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3C2CE" w14:textId="758B8F4C" w:rsidR="00A73964" w:rsidRPr="00B02E5A" w:rsidRDefault="00A73964" w:rsidP="00B02E5A">
    <w:pPr>
      <w:pStyle w:val="Nagwek"/>
      <w:spacing w:after="240"/>
      <w:rPr>
        <w:szCs w:val="22"/>
      </w:rPr>
    </w:pPr>
    <w:r w:rsidRPr="0087455B">
      <w:rPr>
        <w:noProof/>
        <w:color w:val="00628B"/>
        <w:sz w:val="12"/>
      </w:rPr>
      <w:drawing>
        <wp:anchor distT="0" distB="0" distL="114300" distR="114300" simplePos="0" relativeHeight="251658240" behindDoc="0" locked="0" layoutInCell="1" allowOverlap="1" wp14:anchorId="10CAA01A" wp14:editId="0605434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836817" cy="506708"/>
          <wp:effectExtent l="0" t="0" r="0" b="8255"/>
          <wp:wrapNone/>
          <wp:docPr id="5" name="Obraz 5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817" cy="5067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3C5C"/>
    <w:multiLevelType w:val="multilevel"/>
    <w:tmpl w:val="F356F05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Restart w:val="0"/>
      <w:pStyle w:val="WymaganieL1"/>
      <w:lvlText w:val="WZP.%4 "/>
      <w:lvlJc w:val="left"/>
      <w:pPr>
        <w:tabs>
          <w:tab w:val="num" w:pos="964"/>
        </w:tabs>
        <w:ind w:left="1418" w:hanging="1021"/>
      </w:pPr>
      <w:rPr>
        <w:rFonts w:hint="default"/>
        <w:b w:val="0"/>
        <w:i w:val="0"/>
        <w:sz w:val="20"/>
        <w:u w:val="single"/>
      </w:rPr>
    </w:lvl>
    <w:lvl w:ilvl="4">
      <w:start w:val="1"/>
      <w:numFmt w:val="decimal"/>
      <w:pStyle w:val="WymaganieL2"/>
      <w:lvlText w:val="WZP.%4.%5"/>
      <w:lvlJc w:val="left"/>
      <w:pPr>
        <w:tabs>
          <w:tab w:val="num" w:pos="1928"/>
        </w:tabs>
        <w:ind w:left="1928" w:hanging="1077"/>
      </w:pPr>
      <w:rPr>
        <w:rFonts w:hint="default"/>
        <w:sz w:val="20"/>
        <w:u w:val="single"/>
      </w:rPr>
    </w:lvl>
    <w:lvl w:ilvl="5">
      <w:start w:val="1"/>
      <w:numFmt w:val="bullet"/>
      <w:pStyle w:val="wymagania-punkty"/>
      <w:lvlText w:val=""/>
      <w:lvlJc w:val="left"/>
      <w:pPr>
        <w:ind w:left="1474" w:firstLine="57"/>
      </w:pPr>
      <w:rPr>
        <w:rFonts w:ascii="Symbol" w:hAnsi="Symbol" w:hint="default"/>
      </w:rPr>
    </w:lvl>
    <w:lvl w:ilvl="6">
      <w:start w:val="1"/>
      <w:numFmt w:val="bullet"/>
      <w:pStyle w:val="Wymagania-punkyL2"/>
      <w:lvlText w:val=""/>
      <w:lvlJc w:val="left"/>
      <w:pPr>
        <w:ind w:left="2155" w:hanging="397"/>
      </w:pPr>
      <w:rPr>
        <w:rFonts w:ascii="Symbol" w:hAnsi="Symbo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11A14AD"/>
    <w:multiLevelType w:val="hybridMultilevel"/>
    <w:tmpl w:val="CA582C32"/>
    <w:lvl w:ilvl="0" w:tplc="094CF2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5C4B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6A5B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82E4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20C3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E05D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013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DAE2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CCE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74B1E"/>
    <w:multiLevelType w:val="hybridMultilevel"/>
    <w:tmpl w:val="0B6A4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BF1F8"/>
    <w:multiLevelType w:val="hybridMultilevel"/>
    <w:tmpl w:val="7C6EF17C"/>
    <w:lvl w:ilvl="0" w:tplc="D0166B5C">
      <w:start w:val="1"/>
      <w:numFmt w:val="decimal"/>
      <w:lvlText w:val="%1."/>
      <w:lvlJc w:val="left"/>
      <w:pPr>
        <w:ind w:left="786" w:hanging="360"/>
      </w:pPr>
    </w:lvl>
    <w:lvl w:ilvl="1" w:tplc="04DCA42A">
      <w:start w:val="1"/>
      <w:numFmt w:val="lowerLetter"/>
      <w:lvlText w:val="%2."/>
      <w:lvlJc w:val="left"/>
      <w:pPr>
        <w:ind w:left="1080" w:hanging="360"/>
      </w:pPr>
    </w:lvl>
    <w:lvl w:ilvl="2" w:tplc="73C49AEE">
      <w:start w:val="1"/>
      <w:numFmt w:val="lowerRoman"/>
      <w:lvlText w:val="%3."/>
      <w:lvlJc w:val="right"/>
      <w:pPr>
        <w:ind w:left="2160" w:hanging="180"/>
      </w:pPr>
    </w:lvl>
    <w:lvl w:ilvl="3" w:tplc="31CE0996">
      <w:start w:val="1"/>
      <w:numFmt w:val="decimal"/>
      <w:lvlText w:val="%4."/>
      <w:lvlJc w:val="left"/>
      <w:pPr>
        <w:ind w:left="2880" w:hanging="360"/>
      </w:pPr>
    </w:lvl>
    <w:lvl w:ilvl="4" w:tplc="37B81658">
      <w:start w:val="1"/>
      <w:numFmt w:val="lowerLetter"/>
      <w:lvlText w:val="%5."/>
      <w:lvlJc w:val="left"/>
      <w:pPr>
        <w:ind w:left="3600" w:hanging="360"/>
      </w:pPr>
    </w:lvl>
    <w:lvl w:ilvl="5" w:tplc="856E493C">
      <w:start w:val="1"/>
      <w:numFmt w:val="lowerRoman"/>
      <w:lvlText w:val="%6."/>
      <w:lvlJc w:val="right"/>
      <w:pPr>
        <w:ind w:left="4320" w:hanging="180"/>
      </w:pPr>
    </w:lvl>
    <w:lvl w:ilvl="6" w:tplc="1B6C519C">
      <w:start w:val="1"/>
      <w:numFmt w:val="decimal"/>
      <w:lvlText w:val="%7."/>
      <w:lvlJc w:val="left"/>
      <w:pPr>
        <w:ind w:left="5040" w:hanging="360"/>
      </w:pPr>
    </w:lvl>
    <w:lvl w:ilvl="7" w:tplc="2490ED6E">
      <w:start w:val="1"/>
      <w:numFmt w:val="lowerLetter"/>
      <w:lvlText w:val="%8."/>
      <w:lvlJc w:val="left"/>
      <w:pPr>
        <w:ind w:left="5760" w:hanging="360"/>
      </w:pPr>
    </w:lvl>
    <w:lvl w:ilvl="8" w:tplc="1984550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B5A86"/>
    <w:multiLevelType w:val="hybridMultilevel"/>
    <w:tmpl w:val="19FE99AC"/>
    <w:lvl w:ilvl="0" w:tplc="0415000F">
      <w:start w:val="1"/>
      <w:numFmt w:val="decimal"/>
      <w:pStyle w:val="wypunkt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C5E84"/>
    <w:multiLevelType w:val="hybridMultilevel"/>
    <w:tmpl w:val="C7A8F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B409B"/>
    <w:multiLevelType w:val="hybridMultilevel"/>
    <w:tmpl w:val="FA8218BC"/>
    <w:lvl w:ilvl="0" w:tplc="62109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925ED"/>
    <w:multiLevelType w:val="hybridMultilevel"/>
    <w:tmpl w:val="F32EEBCA"/>
    <w:lvl w:ilvl="0" w:tplc="45F4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A8EC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FA16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6009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A48B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D652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F2A5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188F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7A4B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205636"/>
    <w:multiLevelType w:val="hybridMultilevel"/>
    <w:tmpl w:val="015090C4"/>
    <w:lvl w:ilvl="0" w:tplc="31143C6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B7C60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3015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7EA2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AA12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9AEC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FAFE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41B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FECE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DD652"/>
    <w:multiLevelType w:val="hybridMultilevel"/>
    <w:tmpl w:val="9C701C30"/>
    <w:lvl w:ilvl="0" w:tplc="B5121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EC73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34BD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A65A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2624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702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F24B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CC55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26F6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BA85D"/>
    <w:multiLevelType w:val="multilevel"/>
    <w:tmpl w:val="3DE86BF0"/>
    <w:name w:val="HTML-List2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18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18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18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18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18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18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18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11" w15:restartNumberingAfterBreak="0">
    <w:nsid w:val="193BA86C"/>
    <w:multiLevelType w:val="multilevel"/>
    <w:tmpl w:val="62C0BA3C"/>
    <w:name w:val="HTML-List3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18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18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18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18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18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18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18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12" w15:restartNumberingAfterBreak="0">
    <w:nsid w:val="1F50050C"/>
    <w:multiLevelType w:val="hybridMultilevel"/>
    <w:tmpl w:val="FEC67B00"/>
    <w:lvl w:ilvl="0" w:tplc="31C48448">
      <w:start w:val="1"/>
      <w:numFmt w:val="decimal"/>
      <w:pStyle w:val="Tabelanumerowanie1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3" w15:restartNumberingAfterBreak="0">
    <w:nsid w:val="237917F4"/>
    <w:multiLevelType w:val="hybridMultilevel"/>
    <w:tmpl w:val="C7A8F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30192"/>
    <w:multiLevelType w:val="hybridMultilevel"/>
    <w:tmpl w:val="34642F1C"/>
    <w:lvl w:ilvl="0" w:tplc="8EE67D5A">
      <w:numFmt w:val="bullet"/>
      <w:pStyle w:val="Tabelapunktowanie1"/>
      <w:lvlText w:val="•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 w15:restartNumberingAfterBreak="0">
    <w:nsid w:val="2C7C5580"/>
    <w:multiLevelType w:val="hybridMultilevel"/>
    <w:tmpl w:val="7E342FF6"/>
    <w:lvl w:ilvl="0" w:tplc="6D30476A">
      <w:start w:val="1"/>
      <w:numFmt w:val="bullet"/>
      <w:pStyle w:val="Punktowaniepoz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C7E3240"/>
    <w:multiLevelType w:val="hybridMultilevel"/>
    <w:tmpl w:val="1158A31C"/>
    <w:lvl w:ilvl="0" w:tplc="ECA664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E6C8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ACA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286B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50E8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D8A1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7C94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89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040B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3D5335"/>
    <w:multiLevelType w:val="hybridMultilevel"/>
    <w:tmpl w:val="CA829BC6"/>
    <w:lvl w:ilvl="0" w:tplc="821CD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0834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C281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5488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FAA5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CC03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685D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583D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5A2D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915AC3"/>
    <w:multiLevelType w:val="multilevel"/>
    <w:tmpl w:val="1E5E7106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851"/>
      </w:pPr>
      <w:rPr>
        <w:b/>
        <w:i w:val="0"/>
        <w:color w:val="002776"/>
        <w:sz w:val="52"/>
        <w:szCs w:val="5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b/>
        <w:i w:val="0"/>
        <w:color w:val="1F497D" w:themeColor="text2"/>
        <w:sz w:val="32"/>
        <w:szCs w:val="32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51"/>
        </w:tabs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1F497D" w:themeColor="text2"/>
        <w:spacing w:val="0"/>
        <w:w w:val="0"/>
        <w:kern w:val="0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</w:lvl>
  </w:abstractNum>
  <w:abstractNum w:abstractNumId="19" w15:restartNumberingAfterBreak="0">
    <w:nsid w:val="3C5DAAAE"/>
    <w:multiLevelType w:val="hybridMultilevel"/>
    <w:tmpl w:val="82684DB2"/>
    <w:lvl w:ilvl="0" w:tplc="1ABC15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4EAC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E09F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2A8F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DE99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28A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DCA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2EF0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C6FE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77367"/>
    <w:multiLevelType w:val="hybridMultilevel"/>
    <w:tmpl w:val="34C03970"/>
    <w:lvl w:ilvl="0" w:tplc="DDC8F8A0">
      <w:start w:val="1"/>
      <w:numFmt w:val="bullet"/>
      <w:pStyle w:val="Tabela-punktowanie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9C3083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3372E9"/>
    <w:multiLevelType w:val="hybridMultilevel"/>
    <w:tmpl w:val="6E7284FC"/>
    <w:lvl w:ilvl="0" w:tplc="E13C56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351F9"/>
    <w:multiLevelType w:val="multilevel"/>
    <w:tmpl w:val="0390F89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75453"/>
    <w:multiLevelType w:val="hybridMultilevel"/>
    <w:tmpl w:val="48DCA8AE"/>
    <w:lvl w:ilvl="0" w:tplc="BB58BA7E">
      <w:start w:val="1"/>
      <w:numFmt w:val="decimal"/>
      <w:pStyle w:val="tabelanumeracja"/>
      <w:lvlText w:val="%1"/>
      <w:lvlJc w:val="left"/>
      <w:pPr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446F5A"/>
    <w:multiLevelType w:val="hybridMultilevel"/>
    <w:tmpl w:val="1D3CEE60"/>
    <w:lvl w:ilvl="0" w:tplc="7D1284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562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4042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F28C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3E9C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FAEA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E0D5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44F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36A1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72B5F"/>
    <w:multiLevelType w:val="hybridMultilevel"/>
    <w:tmpl w:val="E578AE9C"/>
    <w:lvl w:ilvl="0" w:tplc="2FA07E1C">
      <w:start w:val="1"/>
      <w:numFmt w:val="decimal"/>
      <w:pStyle w:val="Numerowaniepoz1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B759FA"/>
    <w:multiLevelType w:val="hybridMultilevel"/>
    <w:tmpl w:val="C1209292"/>
    <w:lvl w:ilvl="0" w:tplc="90384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9A87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824A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47E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9A59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C648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D6EB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C01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7461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12F38A"/>
    <w:multiLevelType w:val="hybridMultilevel"/>
    <w:tmpl w:val="A0B609C0"/>
    <w:lvl w:ilvl="0" w:tplc="69767310">
      <w:start w:val="3"/>
      <w:numFmt w:val="upperRoman"/>
      <w:lvlText w:val="%1."/>
      <w:lvlJc w:val="right"/>
      <w:pPr>
        <w:ind w:left="720" w:hanging="360"/>
      </w:pPr>
    </w:lvl>
    <w:lvl w:ilvl="1" w:tplc="9E5E03AC">
      <w:start w:val="1"/>
      <w:numFmt w:val="lowerLetter"/>
      <w:lvlText w:val="%2."/>
      <w:lvlJc w:val="left"/>
      <w:pPr>
        <w:ind w:left="1440" w:hanging="360"/>
      </w:pPr>
    </w:lvl>
    <w:lvl w:ilvl="2" w:tplc="5CFCC692">
      <w:start w:val="1"/>
      <w:numFmt w:val="lowerRoman"/>
      <w:lvlText w:val="%3."/>
      <w:lvlJc w:val="right"/>
      <w:pPr>
        <w:ind w:left="2160" w:hanging="180"/>
      </w:pPr>
    </w:lvl>
    <w:lvl w:ilvl="3" w:tplc="74E02DEE">
      <w:start w:val="1"/>
      <w:numFmt w:val="decimal"/>
      <w:lvlText w:val="%4."/>
      <w:lvlJc w:val="left"/>
      <w:pPr>
        <w:ind w:left="2880" w:hanging="360"/>
      </w:pPr>
    </w:lvl>
    <w:lvl w:ilvl="4" w:tplc="8AB82242">
      <w:start w:val="1"/>
      <w:numFmt w:val="lowerLetter"/>
      <w:lvlText w:val="%5."/>
      <w:lvlJc w:val="left"/>
      <w:pPr>
        <w:ind w:left="3600" w:hanging="360"/>
      </w:pPr>
    </w:lvl>
    <w:lvl w:ilvl="5" w:tplc="A26CB434">
      <w:start w:val="1"/>
      <w:numFmt w:val="lowerRoman"/>
      <w:lvlText w:val="%6."/>
      <w:lvlJc w:val="right"/>
      <w:pPr>
        <w:ind w:left="4320" w:hanging="180"/>
      </w:pPr>
    </w:lvl>
    <w:lvl w:ilvl="6" w:tplc="B20E6998">
      <w:start w:val="1"/>
      <w:numFmt w:val="decimal"/>
      <w:lvlText w:val="%7."/>
      <w:lvlJc w:val="left"/>
      <w:pPr>
        <w:ind w:left="5040" w:hanging="360"/>
      </w:pPr>
    </w:lvl>
    <w:lvl w:ilvl="7" w:tplc="818C7586">
      <w:start w:val="1"/>
      <w:numFmt w:val="lowerLetter"/>
      <w:lvlText w:val="%8."/>
      <w:lvlJc w:val="left"/>
      <w:pPr>
        <w:ind w:left="5760" w:hanging="360"/>
      </w:pPr>
    </w:lvl>
    <w:lvl w:ilvl="8" w:tplc="2BC47A1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91E52"/>
    <w:multiLevelType w:val="multilevel"/>
    <w:tmpl w:val="89DAD3B6"/>
    <w:lvl w:ilvl="0">
      <w:start w:val="1"/>
      <w:numFmt w:val="decimal"/>
      <w:lvlText w:val="%1."/>
      <w:lvlJc w:val="left"/>
      <w:pPr>
        <w:ind w:left="851" w:hanging="360"/>
      </w:pPr>
    </w:lvl>
    <w:lvl w:ilvl="1">
      <w:start w:val="3"/>
      <w:numFmt w:val="decimal"/>
      <w:lvlText w:val="%1.%2."/>
      <w:lvlJc w:val="left"/>
      <w:pPr>
        <w:ind w:left="1418" w:hanging="360"/>
      </w:pPr>
    </w:lvl>
    <w:lvl w:ilvl="2">
      <w:start w:val="1"/>
      <w:numFmt w:val="decimal"/>
      <w:lvlText w:val="%1.%2.%3."/>
      <w:lvlJc w:val="left"/>
      <w:pPr>
        <w:ind w:left="851" w:hanging="180"/>
      </w:pPr>
    </w:lvl>
    <w:lvl w:ilvl="3">
      <w:start w:val="1"/>
      <w:numFmt w:val="decimal"/>
      <w:lvlText w:val="%1.%2.%3.%4."/>
      <w:lvlJc w:val="left"/>
      <w:pPr>
        <w:ind w:left="567" w:hanging="360"/>
      </w:pPr>
    </w:lvl>
    <w:lvl w:ilvl="4">
      <w:start w:val="1"/>
      <w:numFmt w:val="decimal"/>
      <w:lvlText w:val="%1.%2.%3.%4.%5."/>
      <w:lvlJc w:val="left"/>
      <w:pPr>
        <w:ind w:left="567" w:hanging="360"/>
      </w:pPr>
    </w:lvl>
    <w:lvl w:ilvl="5">
      <w:start w:val="1"/>
      <w:numFmt w:val="decimal"/>
      <w:lvlText w:val="%1.%2.%3.%4.%5.%6."/>
      <w:lvlJc w:val="left"/>
      <w:pPr>
        <w:ind w:left="567" w:hanging="180"/>
      </w:pPr>
    </w:lvl>
    <w:lvl w:ilvl="6">
      <w:start w:val="1"/>
      <w:numFmt w:val="decimal"/>
      <w:lvlText w:val="%1.%2.%3.%4.%5.%6.%7."/>
      <w:lvlJc w:val="left"/>
      <w:pPr>
        <w:ind w:left="567" w:hanging="360"/>
      </w:pPr>
    </w:lvl>
    <w:lvl w:ilvl="7">
      <w:start w:val="1"/>
      <w:numFmt w:val="decimal"/>
      <w:lvlText w:val="%1.%2.%3.%4.%5.%6.%7.%8."/>
      <w:lvlJc w:val="left"/>
      <w:pPr>
        <w:ind w:left="567" w:hanging="360"/>
      </w:pPr>
    </w:lvl>
    <w:lvl w:ilvl="8">
      <w:start w:val="1"/>
      <w:numFmt w:val="decimal"/>
      <w:lvlText w:val="%1.%2.%3.%4.%5.%6.%7.%8.%9."/>
      <w:lvlJc w:val="left"/>
      <w:pPr>
        <w:ind w:left="567" w:hanging="180"/>
      </w:pPr>
    </w:lvl>
  </w:abstractNum>
  <w:abstractNum w:abstractNumId="29" w15:restartNumberingAfterBreak="0">
    <w:nsid w:val="5D1D69EE"/>
    <w:multiLevelType w:val="hybridMultilevel"/>
    <w:tmpl w:val="5008C51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F0352D0"/>
    <w:multiLevelType w:val="hybridMultilevel"/>
    <w:tmpl w:val="E328F90C"/>
    <w:lvl w:ilvl="0" w:tplc="0922AC40">
      <w:start w:val="1"/>
      <w:numFmt w:val="bullet"/>
      <w:pStyle w:val="Punktowaniepoz3"/>
      <w:lvlText w:val=""/>
      <w:lvlJc w:val="left"/>
      <w:pPr>
        <w:ind w:left="23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31" w15:restartNumberingAfterBreak="0">
    <w:nsid w:val="606108EB"/>
    <w:multiLevelType w:val="hybridMultilevel"/>
    <w:tmpl w:val="BFFE163A"/>
    <w:lvl w:ilvl="0" w:tplc="358A694A">
      <w:start w:val="1"/>
      <w:numFmt w:val="decimal"/>
      <w:lvlText w:val="%1."/>
      <w:lvlJc w:val="left"/>
      <w:pPr>
        <w:ind w:left="786" w:hanging="360"/>
      </w:pPr>
    </w:lvl>
    <w:lvl w:ilvl="1" w:tplc="D3422CD0">
      <w:start w:val="3"/>
      <w:numFmt w:val="lowerLetter"/>
      <w:lvlText w:val="%2."/>
      <w:lvlJc w:val="left"/>
      <w:pPr>
        <w:ind w:left="1080" w:hanging="360"/>
      </w:pPr>
    </w:lvl>
    <w:lvl w:ilvl="2" w:tplc="AFDE66FC">
      <w:start w:val="1"/>
      <w:numFmt w:val="lowerRoman"/>
      <w:lvlText w:val="%3."/>
      <w:lvlJc w:val="right"/>
      <w:pPr>
        <w:ind w:left="2160" w:hanging="180"/>
      </w:pPr>
    </w:lvl>
    <w:lvl w:ilvl="3" w:tplc="3C062122">
      <w:start w:val="1"/>
      <w:numFmt w:val="decimal"/>
      <w:lvlText w:val="%4."/>
      <w:lvlJc w:val="left"/>
      <w:pPr>
        <w:ind w:left="2880" w:hanging="360"/>
      </w:pPr>
    </w:lvl>
    <w:lvl w:ilvl="4" w:tplc="99085820">
      <w:start w:val="1"/>
      <w:numFmt w:val="lowerLetter"/>
      <w:lvlText w:val="%5."/>
      <w:lvlJc w:val="left"/>
      <w:pPr>
        <w:ind w:left="3600" w:hanging="360"/>
      </w:pPr>
    </w:lvl>
    <w:lvl w:ilvl="5" w:tplc="42C4C7FA">
      <w:start w:val="1"/>
      <w:numFmt w:val="lowerRoman"/>
      <w:lvlText w:val="%6."/>
      <w:lvlJc w:val="right"/>
      <w:pPr>
        <w:ind w:left="4320" w:hanging="180"/>
      </w:pPr>
    </w:lvl>
    <w:lvl w:ilvl="6" w:tplc="58680C8E">
      <w:start w:val="1"/>
      <w:numFmt w:val="decimal"/>
      <w:lvlText w:val="%7."/>
      <w:lvlJc w:val="left"/>
      <w:pPr>
        <w:ind w:left="5040" w:hanging="360"/>
      </w:pPr>
    </w:lvl>
    <w:lvl w:ilvl="7" w:tplc="217CE7EC">
      <w:start w:val="1"/>
      <w:numFmt w:val="lowerLetter"/>
      <w:lvlText w:val="%8."/>
      <w:lvlJc w:val="left"/>
      <w:pPr>
        <w:ind w:left="5760" w:hanging="360"/>
      </w:pPr>
    </w:lvl>
    <w:lvl w:ilvl="8" w:tplc="052CB96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C13726"/>
    <w:multiLevelType w:val="multilevel"/>
    <w:tmpl w:val="FA120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50B2EF1"/>
    <w:multiLevelType w:val="hybridMultilevel"/>
    <w:tmpl w:val="0CB62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F33D3"/>
    <w:multiLevelType w:val="hybridMultilevel"/>
    <w:tmpl w:val="65A86586"/>
    <w:lvl w:ilvl="0" w:tplc="347CEBFC">
      <w:start w:val="1"/>
      <w:numFmt w:val="bullet"/>
      <w:pStyle w:val="Punktowaniepoz2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5" w15:restartNumberingAfterBreak="0">
    <w:nsid w:val="72795636"/>
    <w:multiLevelType w:val="hybridMultilevel"/>
    <w:tmpl w:val="6F5EF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058635">
    <w:abstractNumId w:val="28"/>
  </w:num>
  <w:num w:numId="2" w16cid:durableId="950548390">
    <w:abstractNumId w:val="22"/>
  </w:num>
  <w:num w:numId="3" w16cid:durableId="122121441">
    <w:abstractNumId w:val="19"/>
  </w:num>
  <w:num w:numId="4" w16cid:durableId="1723091106">
    <w:abstractNumId w:val="26"/>
  </w:num>
  <w:num w:numId="5" w16cid:durableId="884751556">
    <w:abstractNumId w:val="27"/>
  </w:num>
  <w:num w:numId="6" w16cid:durableId="1713652587">
    <w:abstractNumId w:val="31"/>
  </w:num>
  <w:num w:numId="7" w16cid:durableId="2110657069">
    <w:abstractNumId w:val="3"/>
  </w:num>
  <w:num w:numId="8" w16cid:durableId="2129155249">
    <w:abstractNumId w:val="16"/>
  </w:num>
  <w:num w:numId="9" w16cid:durableId="1288314471">
    <w:abstractNumId w:val="1"/>
  </w:num>
  <w:num w:numId="10" w16cid:durableId="278999090">
    <w:abstractNumId w:val="7"/>
  </w:num>
  <w:num w:numId="11" w16cid:durableId="128985926">
    <w:abstractNumId w:val="17"/>
  </w:num>
  <w:num w:numId="12" w16cid:durableId="2070569219">
    <w:abstractNumId w:val="9"/>
  </w:num>
  <w:num w:numId="13" w16cid:durableId="1403872027">
    <w:abstractNumId w:val="8"/>
  </w:num>
  <w:num w:numId="14" w16cid:durableId="1962764601">
    <w:abstractNumId w:val="18"/>
  </w:num>
  <w:num w:numId="15" w16cid:durableId="752512896">
    <w:abstractNumId w:val="25"/>
  </w:num>
  <w:num w:numId="16" w16cid:durableId="373508917">
    <w:abstractNumId w:val="18"/>
  </w:num>
  <w:num w:numId="17" w16cid:durableId="618992472">
    <w:abstractNumId w:val="32"/>
  </w:num>
  <w:num w:numId="18" w16cid:durableId="462234216">
    <w:abstractNumId w:val="15"/>
  </w:num>
  <w:num w:numId="19" w16cid:durableId="404113245">
    <w:abstractNumId w:val="34"/>
  </w:num>
  <w:num w:numId="20" w16cid:durableId="1462921192">
    <w:abstractNumId w:val="30"/>
  </w:num>
  <w:num w:numId="21" w16cid:durableId="1410615059">
    <w:abstractNumId w:val="20"/>
  </w:num>
  <w:num w:numId="22" w16cid:durableId="1827277144">
    <w:abstractNumId w:val="14"/>
  </w:num>
  <w:num w:numId="23" w16cid:durableId="112479341">
    <w:abstractNumId w:val="23"/>
  </w:num>
  <w:num w:numId="24" w16cid:durableId="1274173028">
    <w:abstractNumId w:val="4"/>
  </w:num>
  <w:num w:numId="25" w16cid:durableId="453989179">
    <w:abstractNumId w:val="0"/>
  </w:num>
  <w:num w:numId="26" w16cid:durableId="1400442107">
    <w:abstractNumId w:val="12"/>
  </w:num>
  <w:num w:numId="27" w16cid:durableId="1508713480">
    <w:abstractNumId w:val="6"/>
  </w:num>
  <w:num w:numId="28" w16cid:durableId="712073403">
    <w:abstractNumId w:val="5"/>
  </w:num>
  <w:num w:numId="29" w16cid:durableId="895353676">
    <w:abstractNumId w:val="13"/>
  </w:num>
  <w:num w:numId="30" w16cid:durableId="13381833">
    <w:abstractNumId w:val="33"/>
  </w:num>
  <w:num w:numId="31" w16cid:durableId="718551539">
    <w:abstractNumId w:val="24"/>
  </w:num>
  <w:num w:numId="32" w16cid:durableId="759983084">
    <w:abstractNumId w:val="2"/>
  </w:num>
  <w:num w:numId="33" w16cid:durableId="1671911894">
    <w:abstractNumId w:val="35"/>
  </w:num>
  <w:num w:numId="34" w16cid:durableId="977146199">
    <w:abstractNumId w:val="29"/>
  </w:num>
  <w:num w:numId="35" w16cid:durableId="1270088772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pl-PL" w:vendorID="12" w:dllVersion="512" w:checkStyle="1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CAF"/>
    <w:rsid w:val="00004DA2"/>
    <w:rsid w:val="00006589"/>
    <w:rsid w:val="00006B97"/>
    <w:rsid w:val="0001441E"/>
    <w:rsid w:val="0001492F"/>
    <w:rsid w:val="00014FD7"/>
    <w:rsid w:val="00015863"/>
    <w:rsid w:val="000161F9"/>
    <w:rsid w:val="00016F39"/>
    <w:rsid w:val="00017B71"/>
    <w:rsid w:val="00017F1B"/>
    <w:rsid w:val="0002099F"/>
    <w:rsid w:val="000227A6"/>
    <w:rsid w:val="00025E37"/>
    <w:rsid w:val="000306E6"/>
    <w:rsid w:val="00030E61"/>
    <w:rsid w:val="00032DD5"/>
    <w:rsid w:val="000330EB"/>
    <w:rsid w:val="000366C5"/>
    <w:rsid w:val="00036E27"/>
    <w:rsid w:val="00042709"/>
    <w:rsid w:val="00042726"/>
    <w:rsid w:val="00042E86"/>
    <w:rsid w:val="00047EFC"/>
    <w:rsid w:val="000514A0"/>
    <w:rsid w:val="00051A7D"/>
    <w:rsid w:val="0005212B"/>
    <w:rsid w:val="0005361E"/>
    <w:rsid w:val="00060040"/>
    <w:rsid w:val="0006237F"/>
    <w:rsid w:val="00062707"/>
    <w:rsid w:val="000653A7"/>
    <w:rsid w:val="00066131"/>
    <w:rsid w:val="00067862"/>
    <w:rsid w:val="00071602"/>
    <w:rsid w:val="00071AC7"/>
    <w:rsid w:val="00072C50"/>
    <w:rsid w:val="000748E4"/>
    <w:rsid w:val="0008012A"/>
    <w:rsid w:val="00080B55"/>
    <w:rsid w:val="00083628"/>
    <w:rsid w:val="00083FAF"/>
    <w:rsid w:val="000862E1"/>
    <w:rsid w:val="00092708"/>
    <w:rsid w:val="00095D1C"/>
    <w:rsid w:val="000A145B"/>
    <w:rsid w:val="000A1D87"/>
    <w:rsid w:val="000A23F0"/>
    <w:rsid w:val="000A453F"/>
    <w:rsid w:val="000A5FE2"/>
    <w:rsid w:val="000A6329"/>
    <w:rsid w:val="000B01D6"/>
    <w:rsid w:val="000B17F0"/>
    <w:rsid w:val="000B446F"/>
    <w:rsid w:val="000B5C16"/>
    <w:rsid w:val="000B60A5"/>
    <w:rsid w:val="000C2328"/>
    <w:rsid w:val="000C3533"/>
    <w:rsid w:val="000D2A37"/>
    <w:rsid w:val="000D3F46"/>
    <w:rsid w:val="000D59E3"/>
    <w:rsid w:val="000D6D2F"/>
    <w:rsid w:val="000E3A3C"/>
    <w:rsid w:val="000E551C"/>
    <w:rsid w:val="000E598A"/>
    <w:rsid w:val="000E7E0B"/>
    <w:rsid w:val="000F25F9"/>
    <w:rsid w:val="000F4412"/>
    <w:rsid w:val="000F61AF"/>
    <w:rsid w:val="000F6C18"/>
    <w:rsid w:val="001006BF"/>
    <w:rsid w:val="0010461D"/>
    <w:rsid w:val="00105360"/>
    <w:rsid w:val="00110FA8"/>
    <w:rsid w:val="001142E4"/>
    <w:rsid w:val="001149DD"/>
    <w:rsid w:val="00117D3E"/>
    <w:rsid w:val="001209C8"/>
    <w:rsid w:val="00121B73"/>
    <w:rsid w:val="00122335"/>
    <w:rsid w:val="001254F9"/>
    <w:rsid w:val="00126516"/>
    <w:rsid w:val="00130C0C"/>
    <w:rsid w:val="00134B07"/>
    <w:rsid w:val="0014138A"/>
    <w:rsid w:val="001417FE"/>
    <w:rsid w:val="00142373"/>
    <w:rsid w:val="00142EAC"/>
    <w:rsid w:val="00143C96"/>
    <w:rsid w:val="00143D38"/>
    <w:rsid w:val="00144105"/>
    <w:rsid w:val="001443E1"/>
    <w:rsid w:val="001452DB"/>
    <w:rsid w:val="00145F2B"/>
    <w:rsid w:val="00146224"/>
    <w:rsid w:val="00147F45"/>
    <w:rsid w:val="00151351"/>
    <w:rsid w:val="001515BA"/>
    <w:rsid w:val="00160DCB"/>
    <w:rsid w:val="00162516"/>
    <w:rsid w:val="001637D8"/>
    <w:rsid w:val="00163B1A"/>
    <w:rsid w:val="001642B3"/>
    <w:rsid w:val="00167AF1"/>
    <w:rsid w:val="00167BFF"/>
    <w:rsid w:val="0017046D"/>
    <w:rsid w:val="00176864"/>
    <w:rsid w:val="0017A907"/>
    <w:rsid w:val="00180226"/>
    <w:rsid w:val="001833B6"/>
    <w:rsid w:val="0018543A"/>
    <w:rsid w:val="00187158"/>
    <w:rsid w:val="00187CD9"/>
    <w:rsid w:val="00190A34"/>
    <w:rsid w:val="00193703"/>
    <w:rsid w:val="00195873"/>
    <w:rsid w:val="001A55E6"/>
    <w:rsid w:val="001A70D7"/>
    <w:rsid w:val="001B17BD"/>
    <w:rsid w:val="001B1829"/>
    <w:rsid w:val="001B40B2"/>
    <w:rsid w:val="001B5503"/>
    <w:rsid w:val="001B67D6"/>
    <w:rsid w:val="001B7187"/>
    <w:rsid w:val="001C1044"/>
    <w:rsid w:val="001C324E"/>
    <w:rsid w:val="001C499C"/>
    <w:rsid w:val="001C5C9B"/>
    <w:rsid w:val="001D1958"/>
    <w:rsid w:val="001D1B72"/>
    <w:rsid w:val="001D2178"/>
    <w:rsid w:val="001D3DD3"/>
    <w:rsid w:val="001D4D9C"/>
    <w:rsid w:val="001D51FE"/>
    <w:rsid w:val="001D6F1C"/>
    <w:rsid w:val="001D6FA2"/>
    <w:rsid w:val="001E16C3"/>
    <w:rsid w:val="001E3801"/>
    <w:rsid w:val="001E469E"/>
    <w:rsid w:val="001E5FFB"/>
    <w:rsid w:val="001E78A1"/>
    <w:rsid w:val="001E7D95"/>
    <w:rsid w:val="001F0EBE"/>
    <w:rsid w:val="001F2C1E"/>
    <w:rsid w:val="001F51E6"/>
    <w:rsid w:val="001F6C3B"/>
    <w:rsid w:val="001F6F45"/>
    <w:rsid w:val="00200AEA"/>
    <w:rsid w:val="002039A0"/>
    <w:rsid w:val="00207E4B"/>
    <w:rsid w:val="00210446"/>
    <w:rsid w:val="00212105"/>
    <w:rsid w:val="00213FB8"/>
    <w:rsid w:val="00215F6E"/>
    <w:rsid w:val="00222402"/>
    <w:rsid w:val="00226F09"/>
    <w:rsid w:val="00230C06"/>
    <w:rsid w:val="00231CF1"/>
    <w:rsid w:val="0023247C"/>
    <w:rsid w:val="00233431"/>
    <w:rsid w:val="00235701"/>
    <w:rsid w:val="002375BB"/>
    <w:rsid w:val="00237E1E"/>
    <w:rsid w:val="00241ED1"/>
    <w:rsid w:val="002437C4"/>
    <w:rsid w:val="00244413"/>
    <w:rsid w:val="0025282B"/>
    <w:rsid w:val="00252C24"/>
    <w:rsid w:val="0025387B"/>
    <w:rsid w:val="00255982"/>
    <w:rsid w:val="002625C7"/>
    <w:rsid w:val="002645B6"/>
    <w:rsid w:val="00266244"/>
    <w:rsid w:val="002664EA"/>
    <w:rsid w:val="002667C1"/>
    <w:rsid w:val="00270AE5"/>
    <w:rsid w:val="002712BD"/>
    <w:rsid w:val="00272EC3"/>
    <w:rsid w:val="00275ECD"/>
    <w:rsid w:val="00277E6D"/>
    <w:rsid w:val="00277ED9"/>
    <w:rsid w:val="002806DA"/>
    <w:rsid w:val="00280B29"/>
    <w:rsid w:val="002816CA"/>
    <w:rsid w:val="00282FDF"/>
    <w:rsid w:val="0028301F"/>
    <w:rsid w:val="002839E4"/>
    <w:rsid w:val="0029124A"/>
    <w:rsid w:val="002963EA"/>
    <w:rsid w:val="002A099F"/>
    <w:rsid w:val="002A1C92"/>
    <w:rsid w:val="002A6C48"/>
    <w:rsid w:val="002A7950"/>
    <w:rsid w:val="002AFEF1"/>
    <w:rsid w:val="002B107C"/>
    <w:rsid w:val="002B1E33"/>
    <w:rsid w:val="002B2185"/>
    <w:rsid w:val="002B30E1"/>
    <w:rsid w:val="002B3599"/>
    <w:rsid w:val="002B4FFF"/>
    <w:rsid w:val="002B71EB"/>
    <w:rsid w:val="002B7F1A"/>
    <w:rsid w:val="002C2FEE"/>
    <w:rsid w:val="002C2FEF"/>
    <w:rsid w:val="002C5D4F"/>
    <w:rsid w:val="002D3E67"/>
    <w:rsid w:val="002D5289"/>
    <w:rsid w:val="002D771F"/>
    <w:rsid w:val="002E07BF"/>
    <w:rsid w:val="002E1FEE"/>
    <w:rsid w:val="002E2948"/>
    <w:rsid w:val="002E3748"/>
    <w:rsid w:val="002E45BC"/>
    <w:rsid w:val="002E550D"/>
    <w:rsid w:val="002E670A"/>
    <w:rsid w:val="002F376E"/>
    <w:rsid w:val="002F43D7"/>
    <w:rsid w:val="002F77FE"/>
    <w:rsid w:val="00306104"/>
    <w:rsid w:val="003110DD"/>
    <w:rsid w:val="0031155A"/>
    <w:rsid w:val="00313560"/>
    <w:rsid w:val="003164D0"/>
    <w:rsid w:val="00317BAA"/>
    <w:rsid w:val="003216DF"/>
    <w:rsid w:val="00323599"/>
    <w:rsid w:val="0032519F"/>
    <w:rsid w:val="00325C91"/>
    <w:rsid w:val="00331283"/>
    <w:rsid w:val="00334997"/>
    <w:rsid w:val="00335437"/>
    <w:rsid w:val="003373BE"/>
    <w:rsid w:val="00341F5F"/>
    <w:rsid w:val="003464AC"/>
    <w:rsid w:val="0034724F"/>
    <w:rsid w:val="003474DB"/>
    <w:rsid w:val="00347ED7"/>
    <w:rsid w:val="00350F02"/>
    <w:rsid w:val="00351A09"/>
    <w:rsid w:val="00352941"/>
    <w:rsid w:val="00352A7C"/>
    <w:rsid w:val="00353295"/>
    <w:rsid w:val="00355739"/>
    <w:rsid w:val="00356EF7"/>
    <w:rsid w:val="0035701C"/>
    <w:rsid w:val="0036134F"/>
    <w:rsid w:val="003638DA"/>
    <w:rsid w:val="00364F3F"/>
    <w:rsid w:val="00365F72"/>
    <w:rsid w:val="003676F1"/>
    <w:rsid w:val="0037136F"/>
    <w:rsid w:val="003722D3"/>
    <w:rsid w:val="0037702C"/>
    <w:rsid w:val="0037768A"/>
    <w:rsid w:val="003801A3"/>
    <w:rsid w:val="0038165E"/>
    <w:rsid w:val="00382A89"/>
    <w:rsid w:val="00383A1E"/>
    <w:rsid w:val="00383AEA"/>
    <w:rsid w:val="00385E91"/>
    <w:rsid w:val="00390C2A"/>
    <w:rsid w:val="00391444"/>
    <w:rsid w:val="00393DBA"/>
    <w:rsid w:val="00395645"/>
    <w:rsid w:val="003975EB"/>
    <w:rsid w:val="00397C08"/>
    <w:rsid w:val="00397D6B"/>
    <w:rsid w:val="00397F9B"/>
    <w:rsid w:val="003A1530"/>
    <w:rsid w:val="003A376A"/>
    <w:rsid w:val="003B28FB"/>
    <w:rsid w:val="003B625E"/>
    <w:rsid w:val="003B76AF"/>
    <w:rsid w:val="003B7A6E"/>
    <w:rsid w:val="003C0C3C"/>
    <w:rsid w:val="003C27CD"/>
    <w:rsid w:val="003C425F"/>
    <w:rsid w:val="003C479F"/>
    <w:rsid w:val="003C4DE4"/>
    <w:rsid w:val="003D1FA2"/>
    <w:rsid w:val="003D47FF"/>
    <w:rsid w:val="003D5BF6"/>
    <w:rsid w:val="003E03F4"/>
    <w:rsid w:val="003E12C9"/>
    <w:rsid w:val="003E15EF"/>
    <w:rsid w:val="003E48E1"/>
    <w:rsid w:val="003E591F"/>
    <w:rsid w:val="003F0C07"/>
    <w:rsid w:val="003F2697"/>
    <w:rsid w:val="003F2F4C"/>
    <w:rsid w:val="003F3D05"/>
    <w:rsid w:val="003F5E30"/>
    <w:rsid w:val="003F79DE"/>
    <w:rsid w:val="004010FE"/>
    <w:rsid w:val="00402D8F"/>
    <w:rsid w:val="00405591"/>
    <w:rsid w:val="004057C4"/>
    <w:rsid w:val="00411E42"/>
    <w:rsid w:val="00412BBB"/>
    <w:rsid w:val="00416AF0"/>
    <w:rsid w:val="00416BBF"/>
    <w:rsid w:val="0041740A"/>
    <w:rsid w:val="00420282"/>
    <w:rsid w:val="004207CF"/>
    <w:rsid w:val="0042209A"/>
    <w:rsid w:val="00425667"/>
    <w:rsid w:val="00425E74"/>
    <w:rsid w:val="00432EB0"/>
    <w:rsid w:val="00433992"/>
    <w:rsid w:val="00436CE8"/>
    <w:rsid w:val="00440389"/>
    <w:rsid w:val="0044141A"/>
    <w:rsid w:val="00442A7F"/>
    <w:rsid w:val="004441DD"/>
    <w:rsid w:val="004471C1"/>
    <w:rsid w:val="00451803"/>
    <w:rsid w:val="00453549"/>
    <w:rsid w:val="004553B2"/>
    <w:rsid w:val="00456215"/>
    <w:rsid w:val="0045786C"/>
    <w:rsid w:val="00457CD5"/>
    <w:rsid w:val="0045AE2D"/>
    <w:rsid w:val="00460996"/>
    <w:rsid w:val="0046194E"/>
    <w:rsid w:val="00461E46"/>
    <w:rsid w:val="0046557C"/>
    <w:rsid w:val="00466083"/>
    <w:rsid w:val="00473559"/>
    <w:rsid w:val="00480BA2"/>
    <w:rsid w:val="00487FD5"/>
    <w:rsid w:val="00490893"/>
    <w:rsid w:val="0049251D"/>
    <w:rsid w:val="00493309"/>
    <w:rsid w:val="0049430A"/>
    <w:rsid w:val="00494412"/>
    <w:rsid w:val="004959DC"/>
    <w:rsid w:val="004A4403"/>
    <w:rsid w:val="004A5570"/>
    <w:rsid w:val="004A615F"/>
    <w:rsid w:val="004B06B2"/>
    <w:rsid w:val="004B099B"/>
    <w:rsid w:val="004B1A5F"/>
    <w:rsid w:val="004B1FF0"/>
    <w:rsid w:val="004B4DBF"/>
    <w:rsid w:val="004C2B4D"/>
    <w:rsid w:val="004C33E4"/>
    <w:rsid w:val="004C59A1"/>
    <w:rsid w:val="004C61F1"/>
    <w:rsid w:val="004C7C8F"/>
    <w:rsid w:val="004D0C79"/>
    <w:rsid w:val="004D1A47"/>
    <w:rsid w:val="004D3170"/>
    <w:rsid w:val="004D4679"/>
    <w:rsid w:val="004D5617"/>
    <w:rsid w:val="004D5D23"/>
    <w:rsid w:val="004D657C"/>
    <w:rsid w:val="004D6B5C"/>
    <w:rsid w:val="004E1F10"/>
    <w:rsid w:val="004E32A9"/>
    <w:rsid w:val="004E35D3"/>
    <w:rsid w:val="004E7135"/>
    <w:rsid w:val="004F0363"/>
    <w:rsid w:val="004F31DC"/>
    <w:rsid w:val="004F4D2E"/>
    <w:rsid w:val="005033F0"/>
    <w:rsid w:val="0050733C"/>
    <w:rsid w:val="00512347"/>
    <w:rsid w:val="005143FD"/>
    <w:rsid w:val="0052073C"/>
    <w:rsid w:val="00520B6F"/>
    <w:rsid w:val="00522261"/>
    <w:rsid w:val="005245EF"/>
    <w:rsid w:val="005274F6"/>
    <w:rsid w:val="00530B36"/>
    <w:rsid w:val="00533720"/>
    <w:rsid w:val="00534CF6"/>
    <w:rsid w:val="00534E32"/>
    <w:rsid w:val="00535162"/>
    <w:rsid w:val="005357C4"/>
    <w:rsid w:val="0053594A"/>
    <w:rsid w:val="0053676D"/>
    <w:rsid w:val="00541778"/>
    <w:rsid w:val="00546B69"/>
    <w:rsid w:val="00547146"/>
    <w:rsid w:val="00551EB1"/>
    <w:rsid w:val="0055498C"/>
    <w:rsid w:val="00562921"/>
    <w:rsid w:val="00564016"/>
    <w:rsid w:val="005673ED"/>
    <w:rsid w:val="00570EED"/>
    <w:rsid w:val="005712E2"/>
    <w:rsid w:val="00571A4E"/>
    <w:rsid w:val="00576297"/>
    <w:rsid w:val="005762AA"/>
    <w:rsid w:val="0057720F"/>
    <w:rsid w:val="005774E0"/>
    <w:rsid w:val="00580487"/>
    <w:rsid w:val="0058096A"/>
    <w:rsid w:val="005832AA"/>
    <w:rsid w:val="005836DD"/>
    <w:rsid w:val="00583CFE"/>
    <w:rsid w:val="00584B4C"/>
    <w:rsid w:val="00587C82"/>
    <w:rsid w:val="0059229B"/>
    <w:rsid w:val="00593E02"/>
    <w:rsid w:val="00594381"/>
    <w:rsid w:val="00594E1B"/>
    <w:rsid w:val="005953A8"/>
    <w:rsid w:val="00595FCC"/>
    <w:rsid w:val="005A0023"/>
    <w:rsid w:val="005A08FF"/>
    <w:rsid w:val="005A11A1"/>
    <w:rsid w:val="005A2A3C"/>
    <w:rsid w:val="005A6147"/>
    <w:rsid w:val="005A65FB"/>
    <w:rsid w:val="005A7BAA"/>
    <w:rsid w:val="005B34AA"/>
    <w:rsid w:val="005B450A"/>
    <w:rsid w:val="005B4AA9"/>
    <w:rsid w:val="005B60DC"/>
    <w:rsid w:val="005C29B1"/>
    <w:rsid w:val="005C75DD"/>
    <w:rsid w:val="005D2623"/>
    <w:rsid w:val="005D4A9D"/>
    <w:rsid w:val="005D4D46"/>
    <w:rsid w:val="005D67DF"/>
    <w:rsid w:val="005D6975"/>
    <w:rsid w:val="005D7B5A"/>
    <w:rsid w:val="005E17F0"/>
    <w:rsid w:val="005E56F0"/>
    <w:rsid w:val="005F47F1"/>
    <w:rsid w:val="005F65BE"/>
    <w:rsid w:val="005F7CD7"/>
    <w:rsid w:val="00600237"/>
    <w:rsid w:val="00600B77"/>
    <w:rsid w:val="00600BFC"/>
    <w:rsid w:val="00601497"/>
    <w:rsid w:val="006058B7"/>
    <w:rsid w:val="006074C3"/>
    <w:rsid w:val="0060AD6E"/>
    <w:rsid w:val="006129DC"/>
    <w:rsid w:val="00614684"/>
    <w:rsid w:val="00614AB9"/>
    <w:rsid w:val="006221B7"/>
    <w:rsid w:val="006239FE"/>
    <w:rsid w:val="00625AF9"/>
    <w:rsid w:val="00625C16"/>
    <w:rsid w:val="00630068"/>
    <w:rsid w:val="00630676"/>
    <w:rsid w:val="006336F8"/>
    <w:rsid w:val="00634F92"/>
    <w:rsid w:val="006363B6"/>
    <w:rsid w:val="00641702"/>
    <w:rsid w:val="00642300"/>
    <w:rsid w:val="00643731"/>
    <w:rsid w:val="00646006"/>
    <w:rsid w:val="00651BE9"/>
    <w:rsid w:val="00655EE2"/>
    <w:rsid w:val="00656BF9"/>
    <w:rsid w:val="00656E24"/>
    <w:rsid w:val="00660608"/>
    <w:rsid w:val="00661267"/>
    <w:rsid w:val="00663EE5"/>
    <w:rsid w:val="006669C5"/>
    <w:rsid w:val="00667F99"/>
    <w:rsid w:val="006703EA"/>
    <w:rsid w:val="00670600"/>
    <w:rsid w:val="0067514A"/>
    <w:rsid w:val="00675B51"/>
    <w:rsid w:val="00676C0E"/>
    <w:rsid w:val="00676FAE"/>
    <w:rsid w:val="00683AA2"/>
    <w:rsid w:val="00686219"/>
    <w:rsid w:val="00686895"/>
    <w:rsid w:val="00690182"/>
    <w:rsid w:val="00690436"/>
    <w:rsid w:val="0069265F"/>
    <w:rsid w:val="00693249"/>
    <w:rsid w:val="00694A86"/>
    <w:rsid w:val="006A19FA"/>
    <w:rsid w:val="006A2EB8"/>
    <w:rsid w:val="006A461A"/>
    <w:rsid w:val="006A5780"/>
    <w:rsid w:val="006B2A83"/>
    <w:rsid w:val="006B5412"/>
    <w:rsid w:val="006B6E0D"/>
    <w:rsid w:val="006B7F2F"/>
    <w:rsid w:val="006C2A99"/>
    <w:rsid w:val="006C70DC"/>
    <w:rsid w:val="006D059E"/>
    <w:rsid w:val="006D077C"/>
    <w:rsid w:val="006D27F2"/>
    <w:rsid w:val="006D3C8D"/>
    <w:rsid w:val="006D4A27"/>
    <w:rsid w:val="006E1923"/>
    <w:rsid w:val="006E3D9B"/>
    <w:rsid w:val="006E623D"/>
    <w:rsid w:val="006E6DF9"/>
    <w:rsid w:val="006E7942"/>
    <w:rsid w:val="006E7AAA"/>
    <w:rsid w:val="006F2C0C"/>
    <w:rsid w:val="006F371C"/>
    <w:rsid w:val="006F4D64"/>
    <w:rsid w:val="006F56DD"/>
    <w:rsid w:val="006F571B"/>
    <w:rsid w:val="006F5FEE"/>
    <w:rsid w:val="006F6936"/>
    <w:rsid w:val="00700DE9"/>
    <w:rsid w:val="007050E0"/>
    <w:rsid w:val="00711352"/>
    <w:rsid w:val="00714A3F"/>
    <w:rsid w:val="00714E15"/>
    <w:rsid w:val="007150A7"/>
    <w:rsid w:val="007158A2"/>
    <w:rsid w:val="00715E10"/>
    <w:rsid w:val="00722C99"/>
    <w:rsid w:val="007252F5"/>
    <w:rsid w:val="00727F0F"/>
    <w:rsid w:val="00730F1E"/>
    <w:rsid w:val="00731499"/>
    <w:rsid w:val="00731E1A"/>
    <w:rsid w:val="00732CE2"/>
    <w:rsid w:val="00732E84"/>
    <w:rsid w:val="00734D4A"/>
    <w:rsid w:val="007360E7"/>
    <w:rsid w:val="00736A17"/>
    <w:rsid w:val="007414F1"/>
    <w:rsid w:val="00743753"/>
    <w:rsid w:val="0075056B"/>
    <w:rsid w:val="0075193A"/>
    <w:rsid w:val="00755E45"/>
    <w:rsid w:val="00757EEB"/>
    <w:rsid w:val="0076092A"/>
    <w:rsid w:val="00764AB7"/>
    <w:rsid w:val="0076590D"/>
    <w:rsid w:val="00765B02"/>
    <w:rsid w:val="0076615F"/>
    <w:rsid w:val="00767676"/>
    <w:rsid w:val="00767E09"/>
    <w:rsid w:val="00771B37"/>
    <w:rsid w:val="00773340"/>
    <w:rsid w:val="007740EE"/>
    <w:rsid w:val="00774120"/>
    <w:rsid w:val="007813C1"/>
    <w:rsid w:val="007837BC"/>
    <w:rsid w:val="0078469C"/>
    <w:rsid w:val="007903B2"/>
    <w:rsid w:val="00791B03"/>
    <w:rsid w:val="00791E48"/>
    <w:rsid w:val="00791E50"/>
    <w:rsid w:val="007960C7"/>
    <w:rsid w:val="007A07C2"/>
    <w:rsid w:val="007A248A"/>
    <w:rsid w:val="007A2708"/>
    <w:rsid w:val="007A6C97"/>
    <w:rsid w:val="007A73F5"/>
    <w:rsid w:val="007A7581"/>
    <w:rsid w:val="007A7FBC"/>
    <w:rsid w:val="007B3E49"/>
    <w:rsid w:val="007B569C"/>
    <w:rsid w:val="007B777B"/>
    <w:rsid w:val="007C0155"/>
    <w:rsid w:val="007C16FA"/>
    <w:rsid w:val="007C1B0A"/>
    <w:rsid w:val="007C33BF"/>
    <w:rsid w:val="007C57D7"/>
    <w:rsid w:val="007C755C"/>
    <w:rsid w:val="007D1368"/>
    <w:rsid w:val="007D28B7"/>
    <w:rsid w:val="007D5944"/>
    <w:rsid w:val="007E353D"/>
    <w:rsid w:val="007F0084"/>
    <w:rsid w:val="007F28D7"/>
    <w:rsid w:val="007F5B40"/>
    <w:rsid w:val="007F6059"/>
    <w:rsid w:val="007F6876"/>
    <w:rsid w:val="008003FA"/>
    <w:rsid w:val="00801923"/>
    <w:rsid w:val="008031C3"/>
    <w:rsid w:val="00803A6E"/>
    <w:rsid w:val="0080434A"/>
    <w:rsid w:val="008050A8"/>
    <w:rsid w:val="0080538B"/>
    <w:rsid w:val="008060AD"/>
    <w:rsid w:val="008074EF"/>
    <w:rsid w:val="008106C7"/>
    <w:rsid w:val="00810887"/>
    <w:rsid w:val="00811889"/>
    <w:rsid w:val="0081197B"/>
    <w:rsid w:val="008122DF"/>
    <w:rsid w:val="0081263E"/>
    <w:rsid w:val="008136DA"/>
    <w:rsid w:val="008143C4"/>
    <w:rsid w:val="00816335"/>
    <w:rsid w:val="008167F1"/>
    <w:rsid w:val="00820308"/>
    <w:rsid w:val="00835E48"/>
    <w:rsid w:val="008425BA"/>
    <w:rsid w:val="00842BE0"/>
    <w:rsid w:val="00845F69"/>
    <w:rsid w:val="008477A7"/>
    <w:rsid w:val="0084783D"/>
    <w:rsid w:val="00855A46"/>
    <w:rsid w:val="00856774"/>
    <w:rsid w:val="00860697"/>
    <w:rsid w:val="008609E1"/>
    <w:rsid w:val="00863B68"/>
    <w:rsid w:val="00864988"/>
    <w:rsid w:val="00865509"/>
    <w:rsid w:val="0086710F"/>
    <w:rsid w:val="008707D0"/>
    <w:rsid w:val="00873A55"/>
    <w:rsid w:val="008766F7"/>
    <w:rsid w:val="00882361"/>
    <w:rsid w:val="00883516"/>
    <w:rsid w:val="0088439B"/>
    <w:rsid w:val="008844D3"/>
    <w:rsid w:val="008856E3"/>
    <w:rsid w:val="00885FE7"/>
    <w:rsid w:val="00887CCD"/>
    <w:rsid w:val="008902B0"/>
    <w:rsid w:val="00890475"/>
    <w:rsid w:val="00892464"/>
    <w:rsid w:val="00892AC6"/>
    <w:rsid w:val="008938A0"/>
    <w:rsid w:val="008944BC"/>
    <w:rsid w:val="00894813"/>
    <w:rsid w:val="00896479"/>
    <w:rsid w:val="00897486"/>
    <w:rsid w:val="008A081B"/>
    <w:rsid w:val="008A67C0"/>
    <w:rsid w:val="008A6B29"/>
    <w:rsid w:val="008A7F35"/>
    <w:rsid w:val="008B0D0E"/>
    <w:rsid w:val="008B0F3F"/>
    <w:rsid w:val="008B2CA3"/>
    <w:rsid w:val="008B3B1F"/>
    <w:rsid w:val="008C069D"/>
    <w:rsid w:val="008C1C45"/>
    <w:rsid w:val="008C4854"/>
    <w:rsid w:val="008C52A4"/>
    <w:rsid w:val="008C5B4E"/>
    <w:rsid w:val="008C6D53"/>
    <w:rsid w:val="008D0143"/>
    <w:rsid w:val="008D2191"/>
    <w:rsid w:val="008D233E"/>
    <w:rsid w:val="008D27B9"/>
    <w:rsid w:val="008D3151"/>
    <w:rsid w:val="008D371B"/>
    <w:rsid w:val="008D3AB8"/>
    <w:rsid w:val="008D5229"/>
    <w:rsid w:val="008D682C"/>
    <w:rsid w:val="008D6EE5"/>
    <w:rsid w:val="008E662C"/>
    <w:rsid w:val="008F054D"/>
    <w:rsid w:val="008F149C"/>
    <w:rsid w:val="008F4FF3"/>
    <w:rsid w:val="008F6168"/>
    <w:rsid w:val="00901BF4"/>
    <w:rsid w:val="00906361"/>
    <w:rsid w:val="009074DD"/>
    <w:rsid w:val="00911677"/>
    <w:rsid w:val="00911709"/>
    <w:rsid w:val="00911B39"/>
    <w:rsid w:val="009126AC"/>
    <w:rsid w:val="009136D0"/>
    <w:rsid w:val="009158F2"/>
    <w:rsid w:val="0091648D"/>
    <w:rsid w:val="009165CA"/>
    <w:rsid w:val="00917883"/>
    <w:rsid w:val="00921EC8"/>
    <w:rsid w:val="009234D6"/>
    <w:rsid w:val="00927115"/>
    <w:rsid w:val="009271B4"/>
    <w:rsid w:val="00931099"/>
    <w:rsid w:val="009315C2"/>
    <w:rsid w:val="00931EB6"/>
    <w:rsid w:val="009327D7"/>
    <w:rsid w:val="00932FC0"/>
    <w:rsid w:val="009336FF"/>
    <w:rsid w:val="00935BF5"/>
    <w:rsid w:val="00936592"/>
    <w:rsid w:val="00937667"/>
    <w:rsid w:val="00943DD7"/>
    <w:rsid w:val="009443EF"/>
    <w:rsid w:val="00944953"/>
    <w:rsid w:val="00946AF7"/>
    <w:rsid w:val="00947B3E"/>
    <w:rsid w:val="00952376"/>
    <w:rsid w:val="00952E3C"/>
    <w:rsid w:val="009565AD"/>
    <w:rsid w:val="009605B7"/>
    <w:rsid w:val="00962D3D"/>
    <w:rsid w:val="00962FFF"/>
    <w:rsid w:val="00972A34"/>
    <w:rsid w:val="0097388A"/>
    <w:rsid w:val="00974F3A"/>
    <w:rsid w:val="0097A4FF"/>
    <w:rsid w:val="009808DE"/>
    <w:rsid w:val="00981C64"/>
    <w:rsid w:val="00982FBA"/>
    <w:rsid w:val="009840F2"/>
    <w:rsid w:val="00995CB0"/>
    <w:rsid w:val="009979EB"/>
    <w:rsid w:val="00997D1A"/>
    <w:rsid w:val="009A0464"/>
    <w:rsid w:val="009A5AB3"/>
    <w:rsid w:val="009B2EF2"/>
    <w:rsid w:val="009B33A9"/>
    <w:rsid w:val="009C05EC"/>
    <w:rsid w:val="009C284F"/>
    <w:rsid w:val="009C2F34"/>
    <w:rsid w:val="009C3339"/>
    <w:rsid w:val="009C4A74"/>
    <w:rsid w:val="009C65EE"/>
    <w:rsid w:val="009C771B"/>
    <w:rsid w:val="009CB55D"/>
    <w:rsid w:val="009D1B6A"/>
    <w:rsid w:val="009D2BE5"/>
    <w:rsid w:val="009D3325"/>
    <w:rsid w:val="009D3A71"/>
    <w:rsid w:val="009D5744"/>
    <w:rsid w:val="009D5992"/>
    <w:rsid w:val="009D60C1"/>
    <w:rsid w:val="009D69F2"/>
    <w:rsid w:val="009D6F9D"/>
    <w:rsid w:val="009E152B"/>
    <w:rsid w:val="009E228D"/>
    <w:rsid w:val="009E3098"/>
    <w:rsid w:val="009E37E0"/>
    <w:rsid w:val="009E51EA"/>
    <w:rsid w:val="009E708C"/>
    <w:rsid w:val="009F15F3"/>
    <w:rsid w:val="009F32A7"/>
    <w:rsid w:val="00A01D7C"/>
    <w:rsid w:val="00A040FD"/>
    <w:rsid w:val="00A04E9D"/>
    <w:rsid w:val="00A100C1"/>
    <w:rsid w:val="00A1214F"/>
    <w:rsid w:val="00A1260A"/>
    <w:rsid w:val="00A127B8"/>
    <w:rsid w:val="00A15472"/>
    <w:rsid w:val="00A17266"/>
    <w:rsid w:val="00A172FA"/>
    <w:rsid w:val="00A17713"/>
    <w:rsid w:val="00A17760"/>
    <w:rsid w:val="00A211C8"/>
    <w:rsid w:val="00A2201F"/>
    <w:rsid w:val="00A24126"/>
    <w:rsid w:val="00A3105B"/>
    <w:rsid w:val="00A31212"/>
    <w:rsid w:val="00A35958"/>
    <w:rsid w:val="00A37C8E"/>
    <w:rsid w:val="00A37F9B"/>
    <w:rsid w:val="00A42BE8"/>
    <w:rsid w:val="00A458A4"/>
    <w:rsid w:val="00A4675C"/>
    <w:rsid w:val="00A47DE6"/>
    <w:rsid w:val="00A5133A"/>
    <w:rsid w:val="00A51FBD"/>
    <w:rsid w:val="00A57A93"/>
    <w:rsid w:val="00A63810"/>
    <w:rsid w:val="00A651BA"/>
    <w:rsid w:val="00A670CF"/>
    <w:rsid w:val="00A67203"/>
    <w:rsid w:val="00A71FD7"/>
    <w:rsid w:val="00A729D4"/>
    <w:rsid w:val="00A73964"/>
    <w:rsid w:val="00A77941"/>
    <w:rsid w:val="00A81335"/>
    <w:rsid w:val="00A81A84"/>
    <w:rsid w:val="00A84703"/>
    <w:rsid w:val="00A84D6E"/>
    <w:rsid w:val="00A871D1"/>
    <w:rsid w:val="00A878F3"/>
    <w:rsid w:val="00A901CD"/>
    <w:rsid w:val="00A91D49"/>
    <w:rsid w:val="00A91EF9"/>
    <w:rsid w:val="00A92203"/>
    <w:rsid w:val="00A93BA7"/>
    <w:rsid w:val="00A93F5F"/>
    <w:rsid w:val="00A9429E"/>
    <w:rsid w:val="00A9575B"/>
    <w:rsid w:val="00A96D65"/>
    <w:rsid w:val="00AA2146"/>
    <w:rsid w:val="00AA2267"/>
    <w:rsid w:val="00AA2E8E"/>
    <w:rsid w:val="00AA3C94"/>
    <w:rsid w:val="00AA7232"/>
    <w:rsid w:val="00AA76BC"/>
    <w:rsid w:val="00AA78DC"/>
    <w:rsid w:val="00AB0324"/>
    <w:rsid w:val="00AB107C"/>
    <w:rsid w:val="00AB4BDB"/>
    <w:rsid w:val="00AB58F8"/>
    <w:rsid w:val="00AB67AA"/>
    <w:rsid w:val="00AC2C95"/>
    <w:rsid w:val="00AC31BF"/>
    <w:rsid w:val="00AC4CF5"/>
    <w:rsid w:val="00AC5DA5"/>
    <w:rsid w:val="00AC6779"/>
    <w:rsid w:val="00AD02E1"/>
    <w:rsid w:val="00AD0D4D"/>
    <w:rsid w:val="00AD198B"/>
    <w:rsid w:val="00AD53C1"/>
    <w:rsid w:val="00AD58A4"/>
    <w:rsid w:val="00AD5C12"/>
    <w:rsid w:val="00AD6A4F"/>
    <w:rsid w:val="00AE36E0"/>
    <w:rsid w:val="00AE39B4"/>
    <w:rsid w:val="00AE523E"/>
    <w:rsid w:val="00AF0D93"/>
    <w:rsid w:val="00AF20B4"/>
    <w:rsid w:val="00AF2C4D"/>
    <w:rsid w:val="00AF6441"/>
    <w:rsid w:val="00AF6E22"/>
    <w:rsid w:val="00B02E5A"/>
    <w:rsid w:val="00B032FB"/>
    <w:rsid w:val="00B03BE7"/>
    <w:rsid w:val="00B04694"/>
    <w:rsid w:val="00B066CA"/>
    <w:rsid w:val="00B10688"/>
    <w:rsid w:val="00B13D82"/>
    <w:rsid w:val="00B14A69"/>
    <w:rsid w:val="00B20DB1"/>
    <w:rsid w:val="00B21EEF"/>
    <w:rsid w:val="00B21F21"/>
    <w:rsid w:val="00B2531D"/>
    <w:rsid w:val="00B31B61"/>
    <w:rsid w:val="00B31C36"/>
    <w:rsid w:val="00B35636"/>
    <w:rsid w:val="00B356EC"/>
    <w:rsid w:val="00B373A5"/>
    <w:rsid w:val="00B37BA7"/>
    <w:rsid w:val="00B40C32"/>
    <w:rsid w:val="00B4325A"/>
    <w:rsid w:val="00B4409D"/>
    <w:rsid w:val="00B4488F"/>
    <w:rsid w:val="00B448AF"/>
    <w:rsid w:val="00B44D10"/>
    <w:rsid w:val="00B46FA9"/>
    <w:rsid w:val="00B51BAF"/>
    <w:rsid w:val="00B52558"/>
    <w:rsid w:val="00B53633"/>
    <w:rsid w:val="00B53E74"/>
    <w:rsid w:val="00B53F8E"/>
    <w:rsid w:val="00B5487E"/>
    <w:rsid w:val="00B56961"/>
    <w:rsid w:val="00B56CFB"/>
    <w:rsid w:val="00B57192"/>
    <w:rsid w:val="00B60280"/>
    <w:rsid w:val="00B6053B"/>
    <w:rsid w:val="00B61DC6"/>
    <w:rsid w:val="00B650F0"/>
    <w:rsid w:val="00B660D7"/>
    <w:rsid w:val="00B70882"/>
    <w:rsid w:val="00B74379"/>
    <w:rsid w:val="00B75CAF"/>
    <w:rsid w:val="00B762B4"/>
    <w:rsid w:val="00B841F0"/>
    <w:rsid w:val="00B86B97"/>
    <w:rsid w:val="00B906A1"/>
    <w:rsid w:val="00B915C6"/>
    <w:rsid w:val="00B92043"/>
    <w:rsid w:val="00B9401E"/>
    <w:rsid w:val="00B97DBA"/>
    <w:rsid w:val="00BA4E44"/>
    <w:rsid w:val="00BA51D9"/>
    <w:rsid w:val="00BA6AAC"/>
    <w:rsid w:val="00BA6AFF"/>
    <w:rsid w:val="00BA72F7"/>
    <w:rsid w:val="00BA7440"/>
    <w:rsid w:val="00BA78EF"/>
    <w:rsid w:val="00BB1B2B"/>
    <w:rsid w:val="00BB236F"/>
    <w:rsid w:val="00BB33F0"/>
    <w:rsid w:val="00BB3A9B"/>
    <w:rsid w:val="00BB4FA6"/>
    <w:rsid w:val="00BB6976"/>
    <w:rsid w:val="00BC064F"/>
    <w:rsid w:val="00BD0FFF"/>
    <w:rsid w:val="00BD5EB0"/>
    <w:rsid w:val="00BD6690"/>
    <w:rsid w:val="00BD7822"/>
    <w:rsid w:val="00BD7EE7"/>
    <w:rsid w:val="00BE1313"/>
    <w:rsid w:val="00BE2A1F"/>
    <w:rsid w:val="00BE4D1D"/>
    <w:rsid w:val="00BE5CB0"/>
    <w:rsid w:val="00BF11C6"/>
    <w:rsid w:val="00BF295D"/>
    <w:rsid w:val="00BF3FEA"/>
    <w:rsid w:val="00BF4A14"/>
    <w:rsid w:val="00BF4CF2"/>
    <w:rsid w:val="00C007F9"/>
    <w:rsid w:val="00C0080B"/>
    <w:rsid w:val="00C03184"/>
    <w:rsid w:val="00C0352F"/>
    <w:rsid w:val="00C051DE"/>
    <w:rsid w:val="00C066EB"/>
    <w:rsid w:val="00C1109C"/>
    <w:rsid w:val="00C12E97"/>
    <w:rsid w:val="00C14E8E"/>
    <w:rsid w:val="00C15978"/>
    <w:rsid w:val="00C16E29"/>
    <w:rsid w:val="00C20DE7"/>
    <w:rsid w:val="00C210D7"/>
    <w:rsid w:val="00C22912"/>
    <w:rsid w:val="00C23D0A"/>
    <w:rsid w:val="00C24617"/>
    <w:rsid w:val="00C25506"/>
    <w:rsid w:val="00C257B1"/>
    <w:rsid w:val="00C2616B"/>
    <w:rsid w:val="00C27955"/>
    <w:rsid w:val="00C3308C"/>
    <w:rsid w:val="00C3422C"/>
    <w:rsid w:val="00C35534"/>
    <w:rsid w:val="00C35AD0"/>
    <w:rsid w:val="00C431F0"/>
    <w:rsid w:val="00C433C6"/>
    <w:rsid w:val="00C443CE"/>
    <w:rsid w:val="00C444EF"/>
    <w:rsid w:val="00C45819"/>
    <w:rsid w:val="00C46788"/>
    <w:rsid w:val="00C474DD"/>
    <w:rsid w:val="00C50103"/>
    <w:rsid w:val="00C53089"/>
    <w:rsid w:val="00C53FFF"/>
    <w:rsid w:val="00C56076"/>
    <w:rsid w:val="00C67391"/>
    <w:rsid w:val="00C678E7"/>
    <w:rsid w:val="00C70B49"/>
    <w:rsid w:val="00C72461"/>
    <w:rsid w:val="00C75817"/>
    <w:rsid w:val="00C76073"/>
    <w:rsid w:val="00C77DF2"/>
    <w:rsid w:val="00C81351"/>
    <w:rsid w:val="00C82F25"/>
    <w:rsid w:val="00C8423D"/>
    <w:rsid w:val="00C87B9E"/>
    <w:rsid w:val="00C91A3E"/>
    <w:rsid w:val="00C91EC5"/>
    <w:rsid w:val="00C93E94"/>
    <w:rsid w:val="00C97342"/>
    <w:rsid w:val="00CA2BAC"/>
    <w:rsid w:val="00CA33DC"/>
    <w:rsid w:val="00CA67CD"/>
    <w:rsid w:val="00CB18C8"/>
    <w:rsid w:val="00CB22D2"/>
    <w:rsid w:val="00CB2B3B"/>
    <w:rsid w:val="00CB340A"/>
    <w:rsid w:val="00CB43D3"/>
    <w:rsid w:val="00CB501A"/>
    <w:rsid w:val="00CB5352"/>
    <w:rsid w:val="00CC2EDC"/>
    <w:rsid w:val="00CC3570"/>
    <w:rsid w:val="00CC4B28"/>
    <w:rsid w:val="00CC7E8F"/>
    <w:rsid w:val="00CD5912"/>
    <w:rsid w:val="00CD5F84"/>
    <w:rsid w:val="00CD6BBD"/>
    <w:rsid w:val="00CD6E75"/>
    <w:rsid w:val="00CE146C"/>
    <w:rsid w:val="00CF1790"/>
    <w:rsid w:val="00CF42F4"/>
    <w:rsid w:val="00CF54B1"/>
    <w:rsid w:val="00D03758"/>
    <w:rsid w:val="00D12618"/>
    <w:rsid w:val="00D13338"/>
    <w:rsid w:val="00D1457B"/>
    <w:rsid w:val="00D15FD5"/>
    <w:rsid w:val="00D2063F"/>
    <w:rsid w:val="00D21169"/>
    <w:rsid w:val="00D222A1"/>
    <w:rsid w:val="00D22F76"/>
    <w:rsid w:val="00D23558"/>
    <w:rsid w:val="00D25A5C"/>
    <w:rsid w:val="00D268B4"/>
    <w:rsid w:val="00D30E37"/>
    <w:rsid w:val="00D31611"/>
    <w:rsid w:val="00D34249"/>
    <w:rsid w:val="00D36253"/>
    <w:rsid w:val="00D362A7"/>
    <w:rsid w:val="00D36DD9"/>
    <w:rsid w:val="00D409B1"/>
    <w:rsid w:val="00D4265A"/>
    <w:rsid w:val="00D44F38"/>
    <w:rsid w:val="00D45D2D"/>
    <w:rsid w:val="00D51B49"/>
    <w:rsid w:val="00D573E7"/>
    <w:rsid w:val="00D5754E"/>
    <w:rsid w:val="00D61EA3"/>
    <w:rsid w:val="00D623CF"/>
    <w:rsid w:val="00D6382B"/>
    <w:rsid w:val="00D652BC"/>
    <w:rsid w:val="00D652FD"/>
    <w:rsid w:val="00D666E6"/>
    <w:rsid w:val="00D673F8"/>
    <w:rsid w:val="00D71969"/>
    <w:rsid w:val="00D71FE0"/>
    <w:rsid w:val="00D73AD1"/>
    <w:rsid w:val="00D7591C"/>
    <w:rsid w:val="00D777B1"/>
    <w:rsid w:val="00D81C53"/>
    <w:rsid w:val="00D822EA"/>
    <w:rsid w:val="00D82A2A"/>
    <w:rsid w:val="00D82A8A"/>
    <w:rsid w:val="00D84641"/>
    <w:rsid w:val="00D853F9"/>
    <w:rsid w:val="00D85454"/>
    <w:rsid w:val="00D87786"/>
    <w:rsid w:val="00D919ED"/>
    <w:rsid w:val="00D9375C"/>
    <w:rsid w:val="00D963C8"/>
    <w:rsid w:val="00DA17A1"/>
    <w:rsid w:val="00DA2ACE"/>
    <w:rsid w:val="00DA359A"/>
    <w:rsid w:val="00DA3AD8"/>
    <w:rsid w:val="00DA3D25"/>
    <w:rsid w:val="00DAA2A4"/>
    <w:rsid w:val="00DB0A95"/>
    <w:rsid w:val="00DB0E9B"/>
    <w:rsid w:val="00DB56EE"/>
    <w:rsid w:val="00DC018E"/>
    <w:rsid w:val="00DC26A7"/>
    <w:rsid w:val="00DC2DA7"/>
    <w:rsid w:val="00DC696C"/>
    <w:rsid w:val="00DC73E6"/>
    <w:rsid w:val="00DC7CEB"/>
    <w:rsid w:val="00DD1B18"/>
    <w:rsid w:val="00DD1FED"/>
    <w:rsid w:val="00DD775F"/>
    <w:rsid w:val="00DE1B42"/>
    <w:rsid w:val="00DE764D"/>
    <w:rsid w:val="00DE79D9"/>
    <w:rsid w:val="00DF07AE"/>
    <w:rsid w:val="00DF73C8"/>
    <w:rsid w:val="00DF7699"/>
    <w:rsid w:val="00E008F4"/>
    <w:rsid w:val="00E020BF"/>
    <w:rsid w:val="00E07E2C"/>
    <w:rsid w:val="00E102C8"/>
    <w:rsid w:val="00E10835"/>
    <w:rsid w:val="00E10B49"/>
    <w:rsid w:val="00E10E89"/>
    <w:rsid w:val="00E11C52"/>
    <w:rsid w:val="00E16340"/>
    <w:rsid w:val="00E16503"/>
    <w:rsid w:val="00E16D7C"/>
    <w:rsid w:val="00E214FD"/>
    <w:rsid w:val="00E23600"/>
    <w:rsid w:val="00E243F6"/>
    <w:rsid w:val="00E25281"/>
    <w:rsid w:val="00E2697A"/>
    <w:rsid w:val="00E2770B"/>
    <w:rsid w:val="00E329C2"/>
    <w:rsid w:val="00E35415"/>
    <w:rsid w:val="00E4047B"/>
    <w:rsid w:val="00E420BE"/>
    <w:rsid w:val="00E42586"/>
    <w:rsid w:val="00E42C4E"/>
    <w:rsid w:val="00E46697"/>
    <w:rsid w:val="00E51711"/>
    <w:rsid w:val="00E544C8"/>
    <w:rsid w:val="00E60887"/>
    <w:rsid w:val="00E61159"/>
    <w:rsid w:val="00E65656"/>
    <w:rsid w:val="00E65D95"/>
    <w:rsid w:val="00E666B6"/>
    <w:rsid w:val="00E67E5B"/>
    <w:rsid w:val="00E73011"/>
    <w:rsid w:val="00E731EF"/>
    <w:rsid w:val="00E74BA5"/>
    <w:rsid w:val="00E74D83"/>
    <w:rsid w:val="00E7741B"/>
    <w:rsid w:val="00E807D0"/>
    <w:rsid w:val="00E8376C"/>
    <w:rsid w:val="00E847AB"/>
    <w:rsid w:val="00E84E27"/>
    <w:rsid w:val="00E876E0"/>
    <w:rsid w:val="00E90AE2"/>
    <w:rsid w:val="00E92F39"/>
    <w:rsid w:val="00E93401"/>
    <w:rsid w:val="00E93EF4"/>
    <w:rsid w:val="00E948BB"/>
    <w:rsid w:val="00E95344"/>
    <w:rsid w:val="00E96022"/>
    <w:rsid w:val="00E96342"/>
    <w:rsid w:val="00E979FF"/>
    <w:rsid w:val="00EA0569"/>
    <w:rsid w:val="00EA1E87"/>
    <w:rsid w:val="00EA1F96"/>
    <w:rsid w:val="00EA27AD"/>
    <w:rsid w:val="00EA6716"/>
    <w:rsid w:val="00EA7D9A"/>
    <w:rsid w:val="00EB494D"/>
    <w:rsid w:val="00EB499A"/>
    <w:rsid w:val="00EB5FEF"/>
    <w:rsid w:val="00EB6110"/>
    <w:rsid w:val="00EC081C"/>
    <w:rsid w:val="00EC2ABB"/>
    <w:rsid w:val="00EC4C99"/>
    <w:rsid w:val="00EC643B"/>
    <w:rsid w:val="00ED0F0C"/>
    <w:rsid w:val="00ED6EBA"/>
    <w:rsid w:val="00EE3FCA"/>
    <w:rsid w:val="00EE59B9"/>
    <w:rsid w:val="00EE65D2"/>
    <w:rsid w:val="00EF5A03"/>
    <w:rsid w:val="00EF63C8"/>
    <w:rsid w:val="00F03791"/>
    <w:rsid w:val="00F112E1"/>
    <w:rsid w:val="00F1174D"/>
    <w:rsid w:val="00F137A7"/>
    <w:rsid w:val="00F1436A"/>
    <w:rsid w:val="00F14FB0"/>
    <w:rsid w:val="00F17E04"/>
    <w:rsid w:val="00F20D81"/>
    <w:rsid w:val="00F24A2F"/>
    <w:rsid w:val="00F24AA5"/>
    <w:rsid w:val="00F25241"/>
    <w:rsid w:val="00F26BCB"/>
    <w:rsid w:val="00F3300B"/>
    <w:rsid w:val="00F35AC6"/>
    <w:rsid w:val="00F361AE"/>
    <w:rsid w:val="00F3642B"/>
    <w:rsid w:val="00F40BA7"/>
    <w:rsid w:val="00F40EB0"/>
    <w:rsid w:val="00F41087"/>
    <w:rsid w:val="00F41AA3"/>
    <w:rsid w:val="00F439C8"/>
    <w:rsid w:val="00F43EBB"/>
    <w:rsid w:val="00F51F9A"/>
    <w:rsid w:val="00F561FE"/>
    <w:rsid w:val="00F5657D"/>
    <w:rsid w:val="00F577E8"/>
    <w:rsid w:val="00F57A19"/>
    <w:rsid w:val="00F610F1"/>
    <w:rsid w:val="00F613B6"/>
    <w:rsid w:val="00F63587"/>
    <w:rsid w:val="00F6442F"/>
    <w:rsid w:val="00F6467C"/>
    <w:rsid w:val="00F65B33"/>
    <w:rsid w:val="00F66707"/>
    <w:rsid w:val="00F70B5B"/>
    <w:rsid w:val="00F7158A"/>
    <w:rsid w:val="00F71B7C"/>
    <w:rsid w:val="00F72F9F"/>
    <w:rsid w:val="00F7455D"/>
    <w:rsid w:val="00F745D7"/>
    <w:rsid w:val="00F76B1E"/>
    <w:rsid w:val="00F76BD5"/>
    <w:rsid w:val="00F84497"/>
    <w:rsid w:val="00F866B7"/>
    <w:rsid w:val="00F86784"/>
    <w:rsid w:val="00F8717A"/>
    <w:rsid w:val="00F90CEA"/>
    <w:rsid w:val="00F91587"/>
    <w:rsid w:val="00F91615"/>
    <w:rsid w:val="00F91633"/>
    <w:rsid w:val="00F94370"/>
    <w:rsid w:val="00FA16C4"/>
    <w:rsid w:val="00FA172C"/>
    <w:rsid w:val="00FA3AD1"/>
    <w:rsid w:val="00FA41F0"/>
    <w:rsid w:val="00FA41F6"/>
    <w:rsid w:val="00FA4938"/>
    <w:rsid w:val="00FA640B"/>
    <w:rsid w:val="00FA6E1E"/>
    <w:rsid w:val="00FA7CD9"/>
    <w:rsid w:val="00FB1F04"/>
    <w:rsid w:val="00FB2BBD"/>
    <w:rsid w:val="00FB4178"/>
    <w:rsid w:val="00FB4526"/>
    <w:rsid w:val="00FB53C9"/>
    <w:rsid w:val="00FC26A3"/>
    <w:rsid w:val="00FC2F75"/>
    <w:rsid w:val="00FC3671"/>
    <w:rsid w:val="00FC5E9F"/>
    <w:rsid w:val="00FD1594"/>
    <w:rsid w:val="00FD483E"/>
    <w:rsid w:val="00FD5AB9"/>
    <w:rsid w:val="00FD6138"/>
    <w:rsid w:val="00FD732A"/>
    <w:rsid w:val="00FE1912"/>
    <w:rsid w:val="00FE1FBF"/>
    <w:rsid w:val="00FE7598"/>
    <w:rsid w:val="00FF1309"/>
    <w:rsid w:val="00FF1D70"/>
    <w:rsid w:val="00FF6B51"/>
    <w:rsid w:val="00FF7E30"/>
    <w:rsid w:val="00FF7ECA"/>
    <w:rsid w:val="0100C434"/>
    <w:rsid w:val="010CA16D"/>
    <w:rsid w:val="0141DD18"/>
    <w:rsid w:val="01516373"/>
    <w:rsid w:val="0159808A"/>
    <w:rsid w:val="015C6C91"/>
    <w:rsid w:val="016711D7"/>
    <w:rsid w:val="017A0F7F"/>
    <w:rsid w:val="017BB750"/>
    <w:rsid w:val="018A13C3"/>
    <w:rsid w:val="01A020DC"/>
    <w:rsid w:val="01BB2708"/>
    <w:rsid w:val="01BDC586"/>
    <w:rsid w:val="01C440D5"/>
    <w:rsid w:val="01CA1D7B"/>
    <w:rsid w:val="01D23EF2"/>
    <w:rsid w:val="01F60BEB"/>
    <w:rsid w:val="020194CF"/>
    <w:rsid w:val="020DB874"/>
    <w:rsid w:val="023C015C"/>
    <w:rsid w:val="027E6555"/>
    <w:rsid w:val="029B3AB7"/>
    <w:rsid w:val="029F9AC0"/>
    <w:rsid w:val="02A6BA62"/>
    <w:rsid w:val="02ADA08A"/>
    <w:rsid w:val="02B1AA78"/>
    <w:rsid w:val="02C2A003"/>
    <w:rsid w:val="02C47375"/>
    <w:rsid w:val="02D92AF4"/>
    <w:rsid w:val="02F5BC69"/>
    <w:rsid w:val="02F77010"/>
    <w:rsid w:val="03167EE2"/>
    <w:rsid w:val="031787B1"/>
    <w:rsid w:val="03184B69"/>
    <w:rsid w:val="0334FE3C"/>
    <w:rsid w:val="03361ADE"/>
    <w:rsid w:val="037E1962"/>
    <w:rsid w:val="03842195"/>
    <w:rsid w:val="038C77EA"/>
    <w:rsid w:val="0399763B"/>
    <w:rsid w:val="03B3A5EF"/>
    <w:rsid w:val="03DBB761"/>
    <w:rsid w:val="03E5EDB9"/>
    <w:rsid w:val="03E780E6"/>
    <w:rsid w:val="03F99475"/>
    <w:rsid w:val="0409611B"/>
    <w:rsid w:val="04182389"/>
    <w:rsid w:val="04218199"/>
    <w:rsid w:val="0424A5D4"/>
    <w:rsid w:val="043DE36E"/>
    <w:rsid w:val="044186C4"/>
    <w:rsid w:val="044EE72F"/>
    <w:rsid w:val="0452D49A"/>
    <w:rsid w:val="0456B8A6"/>
    <w:rsid w:val="045AE441"/>
    <w:rsid w:val="04675A6C"/>
    <w:rsid w:val="04694A7A"/>
    <w:rsid w:val="046B09C5"/>
    <w:rsid w:val="0479D16E"/>
    <w:rsid w:val="0493E224"/>
    <w:rsid w:val="04949AFF"/>
    <w:rsid w:val="049DE1C1"/>
    <w:rsid w:val="04A22FE0"/>
    <w:rsid w:val="04C0B6D4"/>
    <w:rsid w:val="04C7E657"/>
    <w:rsid w:val="04D2DA0B"/>
    <w:rsid w:val="04DDEBE5"/>
    <w:rsid w:val="04E30F48"/>
    <w:rsid w:val="04E3FD43"/>
    <w:rsid w:val="051322C9"/>
    <w:rsid w:val="05262400"/>
    <w:rsid w:val="05331220"/>
    <w:rsid w:val="054B7332"/>
    <w:rsid w:val="055D2BE8"/>
    <w:rsid w:val="0560D3E0"/>
    <w:rsid w:val="0561E62A"/>
    <w:rsid w:val="0563D627"/>
    <w:rsid w:val="0577DC33"/>
    <w:rsid w:val="059091CE"/>
    <w:rsid w:val="05AB68FA"/>
    <w:rsid w:val="05B15E9C"/>
    <w:rsid w:val="05B76415"/>
    <w:rsid w:val="05B8FCE7"/>
    <w:rsid w:val="05C9AB6B"/>
    <w:rsid w:val="05CA03A2"/>
    <w:rsid w:val="05E2D131"/>
    <w:rsid w:val="0617E086"/>
    <w:rsid w:val="061CD04A"/>
    <w:rsid w:val="06223EAE"/>
    <w:rsid w:val="06283E46"/>
    <w:rsid w:val="0628A6F9"/>
    <w:rsid w:val="063570F4"/>
    <w:rsid w:val="064BDDC3"/>
    <w:rsid w:val="0671E44C"/>
    <w:rsid w:val="067992D5"/>
    <w:rsid w:val="067BED8E"/>
    <w:rsid w:val="0692DA25"/>
    <w:rsid w:val="06A47003"/>
    <w:rsid w:val="06BC604A"/>
    <w:rsid w:val="06D26DB1"/>
    <w:rsid w:val="0702E0B1"/>
    <w:rsid w:val="0705569C"/>
    <w:rsid w:val="0706114E"/>
    <w:rsid w:val="07072C15"/>
    <w:rsid w:val="070B9035"/>
    <w:rsid w:val="071056C9"/>
    <w:rsid w:val="0724EC67"/>
    <w:rsid w:val="072F56CF"/>
    <w:rsid w:val="073622A6"/>
    <w:rsid w:val="073D00FE"/>
    <w:rsid w:val="0748BFA3"/>
    <w:rsid w:val="075572B3"/>
    <w:rsid w:val="075C3EF0"/>
    <w:rsid w:val="07608D61"/>
    <w:rsid w:val="076AF037"/>
    <w:rsid w:val="076FB878"/>
    <w:rsid w:val="077F2C5F"/>
    <w:rsid w:val="0790184C"/>
    <w:rsid w:val="079F5061"/>
    <w:rsid w:val="07B4C9DB"/>
    <w:rsid w:val="07BFCC05"/>
    <w:rsid w:val="07C575A1"/>
    <w:rsid w:val="07CC98DB"/>
    <w:rsid w:val="07CD8619"/>
    <w:rsid w:val="07DBEAF8"/>
    <w:rsid w:val="07E1529E"/>
    <w:rsid w:val="07F40739"/>
    <w:rsid w:val="0804A6C9"/>
    <w:rsid w:val="0810179C"/>
    <w:rsid w:val="0815D089"/>
    <w:rsid w:val="083C7DD8"/>
    <w:rsid w:val="083DB738"/>
    <w:rsid w:val="083EBDAC"/>
    <w:rsid w:val="084197D0"/>
    <w:rsid w:val="085AB73E"/>
    <w:rsid w:val="08643E93"/>
    <w:rsid w:val="088D8908"/>
    <w:rsid w:val="0894CCAA"/>
    <w:rsid w:val="08B668CF"/>
    <w:rsid w:val="08C3C738"/>
    <w:rsid w:val="08C7B3E6"/>
    <w:rsid w:val="08C7F9A8"/>
    <w:rsid w:val="08CAAE61"/>
    <w:rsid w:val="08DD5E24"/>
    <w:rsid w:val="08E109E1"/>
    <w:rsid w:val="08F6828D"/>
    <w:rsid w:val="08FF8D7E"/>
    <w:rsid w:val="0912C050"/>
    <w:rsid w:val="091436EE"/>
    <w:rsid w:val="091B0E71"/>
    <w:rsid w:val="09247D3B"/>
    <w:rsid w:val="092C1ABC"/>
    <w:rsid w:val="09416794"/>
    <w:rsid w:val="0951C643"/>
    <w:rsid w:val="0963995E"/>
    <w:rsid w:val="0967243A"/>
    <w:rsid w:val="096B8568"/>
    <w:rsid w:val="09858638"/>
    <w:rsid w:val="098C0F5C"/>
    <w:rsid w:val="0995253E"/>
    <w:rsid w:val="099EC4BD"/>
    <w:rsid w:val="09B50739"/>
    <w:rsid w:val="09C8E6EF"/>
    <w:rsid w:val="09E13040"/>
    <w:rsid w:val="09E5AD56"/>
    <w:rsid w:val="09ECB056"/>
    <w:rsid w:val="0A006092"/>
    <w:rsid w:val="0A084965"/>
    <w:rsid w:val="0A2DD499"/>
    <w:rsid w:val="0A348E71"/>
    <w:rsid w:val="0A843DD5"/>
    <w:rsid w:val="0A84CDE7"/>
    <w:rsid w:val="0A9565A2"/>
    <w:rsid w:val="0AA271B2"/>
    <w:rsid w:val="0AA8580B"/>
    <w:rsid w:val="0ABA9C4D"/>
    <w:rsid w:val="0ACAB442"/>
    <w:rsid w:val="0ACB179A"/>
    <w:rsid w:val="0ACBEF84"/>
    <w:rsid w:val="0AE2646D"/>
    <w:rsid w:val="0AF406A5"/>
    <w:rsid w:val="0AFA29C2"/>
    <w:rsid w:val="0B001855"/>
    <w:rsid w:val="0B0B5F9B"/>
    <w:rsid w:val="0B379A14"/>
    <w:rsid w:val="0B43765C"/>
    <w:rsid w:val="0B44255F"/>
    <w:rsid w:val="0B4487E2"/>
    <w:rsid w:val="0B4BAB1D"/>
    <w:rsid w:val="0B576EA0"/>
    <w:rsid w:val="0B5F4EE0"/>
    <w:rsid w:val="0B62DD6C"/>
    <w:rsid w:val="0B65559A"/>
    <w:rsid w:val="0B6FC922"/>
    <w:rsid w:val="0B7A5A0A"/>
    <w:rsid w:val="0B847058"/>
    <w:rsid w:val="0BAC91E8"/>
    <w:rsid w:val="0BB4A9D0"/>
    <w:rsid w:val="0BDABA70"/>
    <w:rsid w:val="0BE7F41B"/>
    <w:rsid w:val="0BE9C32B"/>
    <w:rsid w:val="0BEB9B0C"/>
    <w:rsid w:val="0BFC2CF2"/>
    <w:rsid w:val="0C1814EA"/>
    <w:rsid w:val="0C18C242"/>
    <w:rsid w:val="0C2B025C"/>
    <w:rsid w:val="0C5B0ADB"/>
    <w:rsid w:val="0C5ED879"/>
    <w:rsid w:val="0C63227E"/>
    <w:rsid w:val="0C698249"/>
    <w:rsid w:val="0C76DB02"/>
    <w:rsid w:val="0C8BBC57"/>
    <w:rsid w:val="0C9256E5"/>
    <w:rsid w:val="0CA74EA0"/>
    <w:rsid w:val="0CB88672"/>
    <w:rsid w:val="0CC162CD"/>
    <w:rsid w:val="0CC6AA0B"/>
    <w:rsid w:val="0CCCC319"/>
    <w:rsid w:val="0CD74553"/>
    <w:rsid w:val="0CD88EEC"/>
    <w:rsid w:val="0CDFFA26"/>
    <w:rsid w:val="0CE23507"/>
    <w:rsid w:val="0CEAC7F4"/>
    <w:rsid w:val="0CF1372C"/>
    <w:rsid w:val="0D02D682"/>
    <w:rsid w:val="0D1017EF"/>
    <w:rsid w:val="0D29E2A8"/>
    <w:rsid w:val="0D50BC31"/>
    <w:rsid w:val="0D5CC3A6"/>
    <w:rsid w:val="0D5E6994"/>
    <w:rsid w:val="0D6DCD4B"/>
    <w:rsid w:val="0D9A4777"/>
    <w:rsid w:val="0D9B1638"/>
    <w:rsid w:val="0DA30B84"/>
    <w:rsid w:val="0DACDF3A"/>
    <w:rsid w:val="0DB802FC"/>
    <w:rsid w:val="0DC19538"/>
    <w:rsid w:val="0DDA31BB"/>
    <w:rsid w:val="0DDA50BE"/>
    <w:rsid w:val="0DECFE7B"/>
    <w:rsid w:val="0DEEC0C6"/>
    <w:rsid w:val="0DF70FCC"/>
    <w:rsid w:val="0E0BB535"/>
    <w:rsid w:val="0E11C470"/>
    <w:rsid w:val="0E1B0D3B"/>
    <w:rsid w:val="0E21B9B0"/>
    <w:rsid w:val="0E50DE77"/>
    <w:rsid w:val="0E80A228"/>
    <w:rsid w:val="0E81005C"/>
    <w:rsid w:val="0E823F29"/>
    <w:rsid w:val="0EAB2BD9"/>
    <w:rsid w:val="0EB4214F"/>
    <w:rsid w:val="0EB9E125"/>
    <w:rsid w:val="0ECD172A"/>
    <w:rsid w:val="0EDB4F72"/>
    <w:rsid w:val="0F055E0B"/>
    <w:rsid w:val="0F08C870"/>
    <w:rsid w:val="0F10EADA"/>
    <w:rsid w:val="0F25516E"/>
    <w:rsid w:val="0F25595D"/>
    <w:rsid w:val="0F36A327"/>
    <w:rsid w:val="0F3EDBE5"/>
    <w:rsid w:val="0F5D4A2F"/>
    <w:rsid w:val="0F68C6E7"/>
    <w:rsid w:val="0F6C0C0E"/>
    <w:rsid w:val="0F742F14"/>
    <w:rsid w:val="0F7EBC9B"/>
    <w:rsid w:val="0F83D4AA"/>
    <w:rsid w:val="0F8DB2DA"/>
    <w:rsid w:val="0F9983BC"/>
    <w:rsid w:val="0FA1230B"/>
    <w:rsid w:val="0FAB6AB4"/>
    <w:rsid w:val="0FACA1CF"/>
    <w:rsid w:val="0FC6937A"/>
    <w:rsid w:val="0FC94C1F"/>
    <w:rsid w:val="0FCE8CDD"/>
    <w:rsid w:val="0FD059CA"/>
    <w:rsid w:val="0FD06FF4"/>
    <w:rsid w:val="0FD75D0C"/>
    <w:rsid w:val="0FDC1AA8"/>
    <w:rsid w:val="0FE36306"/>
    <w:rsid w:val="10149732"/>
    <w:rsid w:val="101E6AC0"/>
    <w:rsid w:val="10352EE7"/>
    <w:rsid w:val="10405362"/>
    <w:rsid w:val="104A3B66"/>
    <w:rsid w:val="1056B3DE"/>
    <w:rsid w:val="1058AAA8"/>
    <w:rsid w:val="105AD892"/>
    <w:rsid w:val="105EE8DB"/>
    <w:rsid w:val="105FDB06"/>
    <w:rsid w:val="106532BA"/>
    <w:rsid w:val="10770484"/>
    <w:rsid w:val="107B2533"/>
    <w:rsid w:val="10848B2F"/>
    <w:rsid w:val="10A2FE76"/>
    <w:rsid w:val="10A391E6"/>
    <w:rsid w:val="10A3EDCF"/>
    <w:rsid w:val="10A43232"/>
    <w:rsid w:val="10AC2F87"/>
    <w:rsid w:val="10BB18C0"/>
    <w:rsid w:val="10BF53D8"/>
    <w:rsid w:val="10DB0006"/>
    <w:rsid w:val="10E964DC"/>
    <w:rsid w:val="10E9C29E"/>
    <w:rsid w:val="10EB69E4"/>
    <w:rsid w:val="10ECDB94"/>
    <w:rsid w:val="110A9F5F"/>
    <w:rsid w:val="110AEE0D"/>
    <w:rsid w:val="110D832A"/>
    <w:rsid w:val="111CB705"/>
    <w:rsid w:val="1129AFD1"/>
    <w:rsid w:val="112ED7B3"/>
    <w:rsid w:val="1136A68C"/>
    <w:rsid w:val="113A0C55"/>
    <w:rsid w:val="113B28A2"/>
    <w:rsid w:val="1141B322"/>
    <w:rsid w:val="11439E0B"/>
    <w:rsid w:val="1143B6E8"/>
    <w:rsid w:val="11546C04"/>
    <w:rsid w:val="1158F237"/>
    <w:rsid w:val="115A932D"/>
    <w:rsid w:val="115CD281"/>
    <w:rsid w:val="11620C67"/>
    <w:rsid w:val="117E197E"/>
    <w:rsid w:val="11882F97"/>
    <w:rsid w:val="1197260D"/>
    <w:rsid w:val="11A25DA0"/>
    <w:rsid w:val="11B67DCC"/>
    <w:rsid w:val="11BF3E1F"/>
    <w:rsid w:val="11D31B37"/>
    <w:rsid w:val="12140838"/>
    <w:rsid w:val="121FA1D0"/>
    <w:rsid w:val="122BEE25"/>
    <w:rsid w:val="1237E79E"/>
    <w:rsid w:val="123CE26D"/>
    <w:rsid w:val="12748D15"/>
    <w:rsid w:val="127FD7A0"/>
    <w:rsid w:val="128327AE"/>
    <w:rsid w:val="12996DDF"/>
    <w:rsid w:val="12AC44C2"/>
    <w:rsid w:val="12B52CD7"/>
    <w:rsid w:val="12B74E72"/>
    <w:rsid w:val="12D18E37"/>
    <w:rsid w:val="12D28412"/>
    <w:rsid w:val="12DCFBE8"/>
    <w:rsid w:val="12E199E5"/>
    <w:rsid w:val="12EB9590"/>
    <w:rsid w:val="12ECB8F1"/>
    <w:rsid w:val="12EE8D5B"/>
    <w:rsid w:val="12EFCC39"/>
    <w:rsid w:val="12F22D4E"/>
    <w:rsid w:val="12FBBF54"/>
    <w:rsid w:val="130CAC60"/>
    <w:rsid w:val="130CFE67"/>
    <w:rsid w:val="130D2C36"/>
    <w:rsid w:val="1312617E"/>
    <w:rsid w:val="131B51D4"/>
    <w:rsid w:val="132351FC"/>
    <w:rsid w:val="134B2CE4"/>
    <w:rsid w:val="135ADB4B"/>
    <w:rsid w:val="1388392C"/>
    <w:rsid w:val="138917DA"/>
    <w:rsid w:val="138958C7"/>
    <w:rsid w:val="13943D2C"/>
    <w:rsid w:val="13A31131"/>
    <w:rsid w:val="13BA3099"/>
    <w:rsid w:val="13BAD3B9"/>
    <w:rsid w:val="13C00E03"/>
    <w:rsid w:val="13C94497"/>
    <w:rsid w:val="13D8B2CE"/>
    <w:rsid w:val="13F7E8BF"/>
    <w:rsid w:val="13FE867E"/>
    <w:rsid w:val="14033CDC"/>
    <w:rsid w:val="1425A64B"/>
    <w:rsid w:val="142A4569"/>
    <w:rsid w:val="143B331A"/>
    <w:rsid w:val="1443A9D0"/>
    <w:rsid w:val="14802B1D"/>
    <w:rsid w:val="14899699"/>
    <w:rsid w:val="14A3CF05"/>
    <w:rsid w:val="14A8EF3E"/>
    <w:rsid w:val="14AE6F11"/>
    <w:rsid w:val="14B50E29"/>
    <w:rsid w:val="14B8C96C"/>
    <w:rsid w:val="14C143EA"/>
    <w:rsid w:val="14C226F4"/>
    <w:rsid w:val="14C4EFB5"/>
    <w:rsid w:val="14CEEA3C"/>
    <w:rsid w:val="14EE6626"/>
    <w:rsid w:val="1508CABE"/>
    <w:rsid w:val="1524DE86"/>
    <w:rsid w:val="153573DA"/>
    <w:rsid w:val="153A9B56"/>
    <w:rsid w:val="153E2BEA"/>
    <w:rsid w:val="153FA43D"/>
    <w:rsid w:val="1546CF4A"/>
    <w:rsid w:val="154A5742"/>
    <w:rsid w:val="15594A64"/>
    <w:rsid w:val="15772910"/>
    <w:rsid w:val="157857A1"/>
    <w:rsid w:val="1579D4A3"/>
    <w:rsid w:val="157EBCF7"/>
    <w:rsid w:val="157FFCAD"/>
    <w:rsid w:val="1583384B"/>
    <w:rsid w:val="15872D75"/>
    <w:rsid w:val="158FCF11"/>
    <w:rsid w:val="159E81BC"/>
    <w:rsid w:val="15A30F38"/>
    <w:rsid w:val="15A5A233"/>
    <w:rsid w:val="15ABD97D"/>
    <w:rsid w:val="15BD288E"/>
    <w:rsid w:val="15C1FA74"/>
    <w:rsid w:val="15D9FD90"/>
    <w:rsid w:val="15DF86A6"/>
    <w:rsid w:val="15E2A301"/>
    <w:rsid w:val="15E6B7D7"/>
    <w:rsid w:val="160A142B"/>
    <w:rsid w:val="16124945"/>
    <w:rsid w:val="16163B9E"/>
    <w:rsid w:val="161808A9"/>
    <w:rsid w:val="16322787"/>
    <w:rsid w:val="163F1A71"/>
    <w:rsid w:val="1652A48A"/>
    <w:rsid w:val="1658B39B"/>
    <w:rsid w:val="16720963"/>
    <w:rsid w:val="16747189"/>
    <w:rsid w:val="167F8E25"/>
    <w:rsid w:val="1692E2CB"/>
    <w:rsid w:val="16AE1474"/>
    <w:rsid w:val="16AE1516"/>
    <w:rsid w:val="16AF0D79"/>
    <w:rsid w:val="16B372BA"/>
    <w:rsid w:val="16B3CD42"/>
    <w:rsid w:val="16BF6B01"/>
    <w:rsid w:val="16C4AC6C"/>
    <w:rsid w:val="16C5D306"/>
    <w:rsid w:val="16CBDDEE"/>
    <w:rsid w:val="16D6262A"/>
    <w:rsid w:val="170CC59E"/>
    <w:rsid w:val="17111129"/>
    <w:rsid w:val="171FF96A"/>
    <w:rsid w:val="1722E794"/>
    <w:rsid w:val="172D514C"/>
    <w:rsid w:val="17767C78"/>
    <w:rsid w:val="1787BBC7"/>
    <w:rsid w:val="178B18AC"/>
    <w:rsid w:val="179E0D66"/>
    <w:rsid w:val="17BBA3DC"/>
    <w:rsid w:val="17C46796"/>
    <w:rsid w:val="17C735EA"/>
    <w:rsid w:val="17EEF55E"/>
    <w:rsid w:val="17FCFE11"/>
    <w:rsid w:val="18095E15"/>
    <w:rsid w:val="18120E4C"/>
    <w:rsid w:val="1816BFBD"/>
    <w:rsid w:val="18197CBE"/>
    <w:rsid w:val="18219CF5"/>
    <w:rsid w:val="1832BB39"/>
    <w:rsid w:val="183F13C3"/>
    <w:rsid w:val="184DA5A2"/>
    <w:rsid w:val="185C1069"/>
    <w:rsid w:val="185C5205"/>
    <w:rsid w:val="185C7202"/>
    <w:rsid w:val="1866D729"/>
    <w:rsid w:val="18A46F47"/>
    <w:rsid w:val="18A49AD1"/>
    <w:rsid w:val="18AC2B52"/>
    <w:rsid w:val="18C2BD75"/>
    <w:rsid w:val="18CCC62B"/>
    <w:rsid w:val="18D321C5"/>
    <w:rsid w:val="18DC5A29"/>
    <w:rsid w:val="18E9F707"/>
    <w:rsid w:val="18F55D5A"/>
    <w:rsid w:val="1900F97E"/>
    <w:rsid w:val="1918B582"/>
    <w:rsid w:val="191B8C86"/>
    <w:rsid w:val="1931215D"/>
    <w:rsid w:val="1952A634"/>
    <w:rsid w:val="1957EDB7"/>
    <w:rsid w:val="195D12FD"/>
    <w:rsid w:val="195EC4C6"/>
    <w:rsid w:val="19812DA5"/>
    <w:rsid w:val="198A454C"/>
    <w:rsid w:val="198F5888"/>
    <w:rsid w:val="19B05464"/>
    <w:rsid w:val="19BDE977"/>
    <w:rsid w:val="19CBDA91"/>
    <w:rsid w:val="19DC1FD9"/>
    <w:rsid w:val="19EB2AED"/>
    <w:rsid w:val="1A1EED17"/>
    <w:rsid w:val="1A36B2D8"/>
    <w:rsid w:val="1A36DBA9"/>
    <w:rsid w:val="1A45F0B3"/>
    <w:rsid w:val="1A5E7F23"/>
    <w:rsid w:val="1A62A093"/>
    <w:rsid w:val="1A7C9B62"/>
    <w:rsid w:val="1A7DFDFD"/>
    <w:rsid w:val="1A97C881"/>
    <w:rsid w:val="1A9DD199"/>
    <w:rsid w:val="1ABE5CFF"/>
    <w:rsid w:val="1AC1A5CF"/>
    <w:rsid w:val="1AC45CBE"/>
    <w:rsid w:val="1AC811E9"/>
    <w:rsid w:val="1AD3BF33"/>
    <w:rsid w:val="1AFD0F35"/>
    <w:rsid w:val="1B0E77F7"/>
    <w:rsid w:val="1B250D48"/>
    <w:rsid w:val="1B3A7084"/>
    <w:rsid w:val="1B3F67E9"/>
    <w:rsid w:val="1B5431FF"/>
    <w:rsid w:val="1B78AD56"/>
    <w:rsid w:val="1B8F4F57"/>
    <w:rsid w:val="1B972BF4"/>
    <w:rsid w:val="1B9E0448"/>
    <w:rsid w:val="1BC52022"/>
    <w:rsid w:val="1BCFA8DE"/>
    <w:rsid w:val="1BE80D21"/>
    <w:rsid w:val="1BFFD03E"/>
    <w:rsid w:val="1C077851"/>
    <w:rsid w:val="1C195C9C"/>
    <w:rsid w:val="1C2F3ADE"/>
    <w:rsid w:val="1C31BF51"/>
    <w:rsid w:val="1C34A254"/>
    <w:rsid w:val="1C43DD33"/>
    <w:rsid w:val="1C505B32"/>
    <w:rsid w:val="1C629E52"/>
    <w:rsid w:val="1C64BB2D"/>
    <w:rsid w:val="1C840EA9"/>
    <w:rsid w:val="1C8CC2A6"/>
    <w:rsid w:val="1C91EEA7"/>
    <w:rsid w:val="1C928723"/>
    <w:rsid w:val="1C931204"/>
    <w:rsid w:val="1C9E3158"/>
    <w:rsid w:val="1C9E590D"/>
    <w:rsid w:val="1CC98C02"/>
    <w:rsid w:val="1CF58A39"/>
    <w:rsid w:val="1CF92A4B"/>
    <w:rsid w:val="1D043621"/>
    <w:rsid w:val="1D06475F"/>
    <w:rsid w:val="1D115E80"/>
    <w:rsid w:val="1D28C57A"/>
    <w:rsid w:val="1D3457DC"/>
    <w:rsid w:val="1D400A9E"/>
    <w:rsid w:val="1D430CF8"/>
    <w:rsid w:val="1D4F86F8"/>
    <w:rsid w:val="1D54D5EC"/>
    <w:rsid w:val="1D5EA865"/>
    <w:rsid w:val="1D762C56"/>
    <w:rsid w:val="1D8673A4"/>
    <w:rsid w:val="1D936529"/>
    <w:rsid w:val="1DB66A00"/>
    <w:rsid w:val="1DB97C24"/>
    <w:rsid w:val="1DC59F6F"/>
    <w:rsid w:val="1DF05585"/>
    <w:rsid w:val="1E0187C8"/>
    <w:rsid w:val="1E0A1082"/>
    <w:rsid w:val="1E2A662B"/>
    <w:rsid w:val="1E31D0A0"/>
    <w:rsid w:val="1E5C3970"/>
    <w:rsid w:val="1E5DD763"/>
    <w:rsid w:val="1E9B692E"/>
    <w:rsid w:val="1E9C05B8"/>
    <w:rsid w:val="1EA14105"/>
    <w:rsid w:val="1EA18E43"/>
    <w:rsid w:val="1EB7CBCB"/>
    <w:rsid w:val="1ED6EFD3"/>
    <w:rsid w:val="1ED87E5A"/>
    <w:rsid w:val="1EE06CB5"/>
    <w:rsid w:val="1EE3DBBC"/>
    <w:rsid w:val="1EE9CC59"/>
    <w:rsid w:val="1EF8FC37"/>
    <w:rsid w:val="1EFC8B69"/>
    <w:rsid w:val="1F0EC5A3"/>
    <w:rsid w:val="1F0F854B"/>
    <w:rsid w:val="1F13D478"/>
    <w:rsid w:val="1F18B4BA"/>
    <w:rsid w:val="1F1F2BBA"/>
    <w:rsid w:val="1F20FFE4"/>
    <w:rsid w:val="1F37419F"/>
    <w:rsid w:val="1F384340"/>
    <w:rsid w:val="1F49DB32"/>
    <w:rsid w:val="1F531612"/>
    <w:rsid w:val="1F5B9046"/>
    <w:rsid w:val="1F63383D"/>
    <w:rsid w:val="1F6462AA"/>
    <w:rsid w:val="1F87D316"/>
    <w:rsid w:val="1F881868"/>
    <w:rsid w:val="1F894464"/>
    <w:rsid w:val="1FAD4036"/>
    <w:rsid w:val="1FAD5E5C"/>
    <w:rsid w:val="1FC98F69"/>
    <w:rsid w:val="1FE98E3B"/>
    <w:rsid w:val="1FEF721A"/>
    <w:rsid w:val="2002B3AF"/>
    <w:rsid w:val="202C585D"/>
    <w:rsid w:val="20341F14"/>
    <w:rsid w:val="203EC401"/>
    <w:rsid w:val="2042186A"/>
    <w:rsid w:val="20464C33"/>
    <w:rsid w:val="204C56E3"/>
    <w:rsid w:val="2077BE6F"/>
    <w:rsid w:val="207A4F2D"/>
    <w:rsid w:val="20943AC3"/>
    <w:rsid w:val="20A54456"/>
    <w:rsid w:val="20B704B0"/>
    <w:rsid w:val="20B710DE"/>
    <w:rsid w:val="20BF235C"/>
    <w:rsid w:val="20D4F4FD"/>
    <w:rsid w:val="20EFF31D"/>
    <w:rsid w:val="20F52760"/>
    <w:rsid w:val="2101F691"/>
    <w:rsid w:val="2102914C"/>
    <w:rsid w:val="210F0C5A"/>
    <w:rsid w:val="21198F77"/>
    <w:rsid w:val="212930F2"/>
    <w:rsid w:val="212AB378"/>
    <w:rsid w:val="213306AC"/>
    <w:rsid w:val="2134CE60"/>
    <w:rsid w:val="213F9182"/>
    <w:rsid w:val="214758C3"/>
    <w:rsid w:val="21632F33"/>
    <w:rsid w:val="216F0B87"/>
    <w:rsid w:val="217A6CF0"/>
    <w:rsid w:val="217B0B2E"/>
    <w:rsid w:val="217D9360"/>
    <w:rsid w:val="217F902B"/>
    <w:rsid w:val="21841D16"/>
    <w:rsid w:val="21856B78"/>
    <w:rsid w:val="21ABC3A2"/>
    <w:rsid w:val="21CF4DF1"/>
    <w:rsid w:val="21D33B00"/>
    <w:rsid w:val="21D5014C"/>
    <w:rsid w:val="21D9628C"/>
    <w:rsid w:val="22022628"/>
    <w:rsid w:val="2208D054"/>
    <w:rsid w:val="22300BFC"/>
    <w:rsid w:val="22321988"/>
    <w:rsid w:val="223A538F"/>
    <w:rsid w:val="223FCD17"/>
    <w:rsid w:val="22438785"/>
    <w:rsid w:val="226DB0FC"/>
    <w:rsid w:val="2277782C"/>
    <w:rsid w:val="22905F10"/>
    <w:rsid w:val="229E7848"/>
    <w:rsid w:val="22A11E6C"/>
    <w:rsid w:val="22A8E1B7"/>
    <w:rsid w:val="22AA5A1B"/>
    <w:rsid w:val="22B1BC59"/>
    <w:rsid w:val="22B337C6"/>
    <w:rsid w:val="22CC8DE8"/>
    <w:rsid w:val="22DA26F6"/>
    <w:rsid w:val="22DAAEEB"/>
    <w:rsid w:val="22E47AFF"/>
    <w:rsid w:val="22E7CE95"/>
    <w:rsid w:val="22EC6E4F"/>
    <w:rsid w:val="22F01046"/>
    <w:rsid w:val="22F265E7"/>
    <w:rsid w:val="22FFDDA7"/>
    <w:rsid w:val="2304DB1F"/>
    <w:rsid w:val="23132CF2"/>
    <w:rsid w:val="231D9D39"/>
    <w:rsid w:val="23205323"/>
    <w:rsid w:val="2322F584"/>
    <w:rsid w:val="232F93ED"/>
    <w:rsid w:val="233E5DD5"/>
    <w:rsid w:val="2345CA0E"/>
    <w:rsid w:val="235C2CD6"/>
    <w:rsid w:val="23633AFE"/>
    <w:rsid w:val="236EC8B6"/>
    <w:rsid w:val="23763407"/>
    <w:rsid w:val="2379748D"/>
    <w:rsid w:val="237E5309"/>
    <w:rsid w:val="2396CACF"/>
    <w:rsid w:val="23A39BFB"/>
    <w:rsid w:val="23A4A456"/>
    <w:rsid w:val="23B39FAB"/>
    <w:rsid w:val="23BC3542"/>
    <w:rsid w:val="23C0EFE2"/>
    <w:rsid w:val="23C38572"/>
    <w:rsid w:val="23CDB3F3"/>
    <w:rsid w:val="23D30615"/>
    <w:rsid w:val="23ED4B6D"/>
    <w:rsid w:val="23EDDDC2"/>
    <w:rsid w:val="23F5503B"/>
    <w:rsid w:val="24111012"/>
    <w:rsid w:val="2413488D"/>
    <w:rsid w:val="2415473A"/>
    <w:rsid w:val="242E0CBB"/>
    <w:rsid w:val="24450061"/>
    <w:rsid w:val="2452015B"/>
    <w:rsid w:val="247D9A4C"/>
    <w:rsid w:val="248C39C9"/>
    <w:rsid w:val="24920025"/>
    <w:rsid w:val="249DD7C6"/>
    <w:rsid w:val="24AE7CA6"/>
    <w:rsid w:val="24B80587"/>
    <w:rsid w:val="24C9C57B"/>
    <w:rsid w:val="24DA11F2"/>
    <w:rsid w:val="24E7C581"/>
    <w:rsid w:val="24E980F1"/>
    <w:rsid w:val="250824A7"/>
    <w:rsid w:val="252BA586"/>
    <w:rsid w:val="25551E17"/>
    <w:rsid w:val="2555DFC7"/>
    <w:rsid w:val="258E4A64"/>
    <w:rsid w:val="2592947F"/>
    <w:rsid w:val="25A645E3"/>
    <w:rsid w:val="25A7E095"/>
    <w:rsid w:val="25C41DCF"/>
    <w:rsid w:val="25D40CCA"/>
    <w:rsid w:val="25E4C47D"/>
    <w:rsid w:val="25E6BDD1"/>
    <w:rsid w:val="25EA3C11"/>
    <w:rsid w:val="25F65B6C"/>
    <w:rsid w:val="260CA740"/>
    <w:rsid w:val="260E9CC5"/>
    <w:rsid w:val="260FD8A9"/>
    <w:rsid w:val="261719AF"/>
    <w:rsid w:val="26215926"/>
    <w:rsid w:val="262163DA"/>
    <w:rsid w:val="2625C3F1"/>
    <w:rsid w:val="2636A056"/>
    <w:rsid w:val="263832E6"/>
    <w:rsid w:val="26466521"/>
    <w:rsid w:val="264F9FF7"/>
    <w:rsid w:val="265EC42B"/>
    <w:rsid w:val="2668C854"/>
    <w:rsid w:val="266F7B57"/>
    <w:rsid w:val="2680FF71"/>
    <w:rsid w:val="268705F2"/>
    <w:rsid w:val="2693CD98"/>
    <w:rsid w:val="269F92A6"/>
    <w:rsid w:val="26B151C5"/>
    <w:rsid w:val="26B3F896"/>
    <w:rsid w:val="26E72929"/>
    <w:rsid w:val="26EBFB65"/>
    <w:rsid w:val="270B5570"/>
    <w:rsid w:val="2727A2FF"/>
    <w:rsid w:val="273160B0"/>
    <w:rsid w:val="274222B3"/>
    <w:rsid w:val="2743B0F6"/>
    <w:rsid w:val="274D323A"/>
    <w:rsid w:val="274E0A2F"/>
    <w:rsid w:val="275A9584"/>
    <w:rsid w:val="275E134B"/>
    <w:rsid w:val="276231C8"/>
    <w:rsid w:val="27668493"/>
    <w:rsid w:val="276EBE4A"/>
    <w:rsid w:val="2794247F"/>
    <w:rsid w:val="27B88E63"/>
    <w:rsid w:val="27C18E76"/>
    <w:rsid w:val="27D0F943"/>
    <w:rsid w:val="27D270B7"/>
    <w:rsid w:val="27D837BB"/>
    <w:rsid w:val="27D9F4FF"/>
    <w:rsid w:val="27E6DC71"/>
    <w:rsid w:val="27EB7058"/>
    <w:rsid w:val="27F9C75E"/>
    <w:rsid w:val="27FE2D18"/>
    <w:rsid w:val="280546C5"/>
    <w:rsid w:val="28158359"/>
    <w:rsid w:val="28202E14"/>
    <w:rsid w:val="282919CF"/>
    <w:rsid w:val="283A355E"/>
    <w:rsid w:val="283B244A"/>
    <w:rsid w:val="2841F7A0"/>
    <w:rsid w:val="28586C40"/>
    <w:rsid w:val="285948D3"/>
    <w:rsid w:val="28728645"/>
    <w:rsid w:val="2877F200"/>
    <w:rsid w:val="287A2642"/>
    <w:rsid w:val="287C9190"/>
    <w:rsid w:val="287D0ED6"/>
    <w:rsid w:val="287DD219"/>
    <w:rsid w:val="288320E0"/>
    <w:rsid w:val="288DDF46"/>
    <w:rsid w:val="2895B7B6"/>
    <w:rsid w:val="289B30C7"/>
    <w:rsid w:val="28A20C80"/>
    <w:rsid w:val="28B05F41"/>
    <w:rsid w:val="28CDDB58"/>
    <w:rsid w:val="28DF8157"/>
    <w:rsid w:val="28E66D63"/>
    <w:rsid w:val="28E98B5E"/>
    <w:rsid w:val="2903CF7B"/>
    <w:rsid w:val="2912637B"/>
    <w:rsid w:val="291DDD67"/>
    <w:rsid w:val="292D39CB"/>
    <w:rsid w:val="29452B55"/>
    <w:rsid w:val="294FE480"/>
    <w:rsid w:val="296081E9"/>
    <w:rsid w:val="29721466"/>
    <w:rsid w:val="29783BC8"/>
    <w:rsid w:val="29869775"/>
    <w:rsid w:val="298B1EF0"/>
    <w:rsid w:val="29DFE154"/>
    <w:rsid w:val="29ECA61A"/>
    <w:rsid w:val="29FADA5F"/>
    <w:rsid w:val="29FCE120"/>
    <w:rsid w:val="29FFBF89"/>
    <w:rsid w:val="2A048ADE"/>
    <w:rsid w:val="2A25BCD9"/>
    <w:rsid w:val="2A29CE80"/>
    <w:rsid w:val="2A2C43CB"/>
    <w:rsid w:val="2A3BF929"/>
    <w:rsid w:val="2A3D3605"/>
    <w:rsid w:val="2A4063A5"/>
    <w:rsid w:val="2A50FE90"/>
    <w:rsid w:val="2A68FF87"/>
    <w:rsid w:val="2A7BB781"/>
    <w:rsid w:val="2A7E52BD"/>
    <w:rsid w:val="2ABC1514"/>
    <w:rsid w:val="2ABD9DB6"/>
    <w:rsid w:val="2AC04AF9"/>
    <w:rsid w:val="2ADC4EA1"/>
    <w:rsid w:val="2AE38166"/>
    <w:rsid w:val="2AE6F1CC"/>
    <w:rsid w:val="2AF97DF7"/>
    <w:rsid w:val="2AFF7AA3"/>
    <w:rsid w:val="2B01E702"/>
    <w:rsid w:val="2B0BCFB4"/>
    <w:rsid w:val="2B113D4F"/>
    <w:rsid w:val="2B168BB2"/>
    <w:rsid w:val="2B3586DE"/>
    <w:rsid w:val="2B3B4833"/>
    <w:rsid w:val="2B4532F6"/>
    <w:rsid w:val="2B4FFF19"/>
    <w:rsid w:val="2B6B321C"/>
    <w:rsid w:val="2B7C9A65"/>
    <w:rsid w:val="2B88B9C4"/>
    <w:rsid w:val="2B96AAC0"/>
    <w:rsid w:val="2B999188"/>
    <w:rsid w:val="2B9CE050"/>
    <w:rsid w:val="2BA43804"/>
    <w:rsid w:val="2BBB2CD2"/>
    <w:rsid w:val="2BBFD371"/>
    <w:rsid w:val="2BD85275"/>
    <w:rsid w:val="2BEB3222"/>
    <w:rsid w:val="2BF6E175"/>
    <w:rsid w:val="2C06642A"/>
    <w:rsid w:val="2C09D592"/>
    <w:rsid w:val="2C1D5F06"/>
    <w:rsid w:val="2C2247E0"/>
    <w:rsid w:val="2C23EA38"/>
    <w:rsid w:val="2C272CFC"/>
    <w:rsid w:val="2C334BE8"/>
    <w:rsid w:val="2C34734A"/>
    <w:rsid w:val="2C3B703D"/>
    <w:rsid w:val="2C407E21"/>
    <w:rsid w:val="2C43F667"/>
    <w:rsid w:val="2C49AA9E"/>
    <w:rsid w:val="2C53678C"/>
    <w:rsid w:val="2C596E17"/>
    <w:rsid w:val="2C5A60B8"/>
    <w:rsid w:val="2C77092D"/>
    <w:rsid w:val="2C830ECF"/>
    <w:rsid w:val="2C964FCE"/>
    <w:rsid w:val="2C97D6D1"/>
    <w:rsid w:val="2CA66829"/>
    <w:rsid w:val="2CAA99F0"/>
    <w:rsid w:val="2CB40238"/>
    <w:rsid w:val="2CB4FD35"/>
    <w:rsid w:val="2CC07796"/>
    <w:rsid w:val="2CD728F4"/>
    <w:rsid w:val="2CDEBCDB"/>
    <w:rsid w:val="2CE0E317"/>
    <w:rsid w:val="2CE226A0"/>
    <w:rsid w:val="2CED2B76"/>
    <w:rsid w:val="2D10BE13"/>
    <w:rsid w:val="2D22112D"/>
    <w:rsid w:val="2D226D4C"/>
    <w:rsid w:val="2D2D59C4"/>
    <w:rsid w:val="2D38345A"/>
    <w:rsid w:val="2D42889A"/>
    <w:rsid w:val="2D54655A"/>
    <w:rsid w:val="2D56FF38"/>
    <w:rsid w:val="2D620F96"/>
    <w:rsid w:val="2D637AF8"/>
    <w:rsid w:val="2D6F2ED5"/>
    <w:rsid w:val="2D8F7E97"/>
    <w:rsid w:val="2D9CD3A4"/>
    <w:rsid w:val="2DB6C82D"/>
    <w:rsid w:val="2DB96FAC"/>
    <w:rsid w:val="2DD3866E"/>
    <w:rsid w:val="2DEA10E4"/>
    <w:rsid w:val="2DF9992C"/>
    <w:rsid w:val="2E012FF6"/>
    <w:rsid w:val="2E245CC2"/>
    <w:rsid w:val="2E27198C"/>
    <w:rsid w:val="2E3AFC9A"/>
    <w:rsid w:val="2E48EDB3"/>
    <w:rsid w:val="2E51EBE3"/>
    <w:rsid w:val="2E558D2E"/>
    <w:rsid w:val="2E7E35DE"/>
    <w:rsid w:val="2E80F169"/>
    <w:rsid w:val="2E979D0C"/>
    <w:rsid w:val="2EAEB207"/>
    <w:rsid w:val="2EB7DDF2"/>
    <w:rsid w:val="2EC444FB"/>
    <w:rsid w:val="2EC74F1F"/>
    <w:rsid w:val="2EDE3BD7"/>
    <w:rsid w:val="2EE5CA2E"/>
    <w:rsid w:val="2EF3FD30"/>
    <w:rsid w:val="2F0C1265"/>
    <w:rsid w:val="2F1A55BB"/>
    <w:rsid w:val="2F1CF900"/>
    <w:rsid w:val="2F1FFCB3"/>
    <w:rsid w:val="2F262E82"/>
    <w:rsid w:val="2F31C21B"/>
    <w:rsid w:val="2F470048"/>
    <w:rsid w:val="2F5A5C39"/>
    <w:rsid w:val="2F5AC64C"/>
    <w:rsid w:val="2F676AE1"/>
    <w:rsid w:val="2F69D6B8"/>
    <w:rsid w:val="2F71311E"/>
    <w:rsid w:val="2F9504BE"/>
    <w:rsid w:val="2F9D136E"/>
    <w:rsid w:val="2FA60856"/>
    <w:rsid w:val="2FA9B17E"/>
    <w:rsid w:val="2FADA804"/>
    <w:rsid w:val="2FC82A15"/>
    <w:rsid w:val="2FDEA506"/>
    <w:rsid w:val="2FDF967F"/>
    <w:rsid w:val="2FF6823D"/>
    <w:rsid w:val="30052630"/>
    <w:rsid w:val="30056A69"/>
    <w:rsid w:val="3008C25F"/>
    <w:rsid w:val="30333795"/>
    <w:rsid w:val="303AAFDE"/>
    <w:rsid w:val="303F804A"/>
    <w:rsid w:val="3049793F"/>
    <w:rsid w:val="304DCD27"/>
    <w:rsid w:val="305BEB0E"/>
    <w:rsid w:val="306E54D1"/>
    <w:rsid w:val="30742DC8"/>
    <w:rsid w:val="30777411"/>
    <w:rsid w:val="307A86A0"/>
    <w:rsid w:val="3081D778"/>
    <w:rsid w:val="3089364B"/>
    <w:rsid w:val="308EDB60"/>
    <w:rsid w:val="3090D184"/>
    <w:rsid w:val="309CC029"/>
    <w:rsid w:val="30A44D0F"/>
    <w:rsid w:val="30BCB079"/>
    <w:rsid w:val="30C4D62E"/>
    <w:rsid w:val="30CBCB0F"/>
    <w:rsid w:val="30D70C93"/>
    <w:rsid w:val="30D8E12A"/>
    <w:rsid w:val="310D686D"/>
    <w:rsid w:val="3112000C"/>
    <w:rsid w:val="311C9E42"/>
    <w:rsid w:val="31262B0C"/>
    <w:rsid w:val="31565695"/>
    <w:rsid w:val="3159297B"/>
    <w:rsid w:val="3161D964"/>
    <w:rsid w:val="3162F0D9"/>
    <w:rsid w:val="31656CEC"/>
    <w:rsid w:val="316DEDCD"/>
    <w:rsid w:val="317F2343"/>
    <w:rsid w:val="3196F243"/>
    <w:rsid w:val="31AA605F"/>
    <w:rsid w:val="31AAFFE0"/>
    <w:rsid w:val="31CAB801"/>
    <w:rsid w:val="31CF33AB"/>
    <w:rsid w:val="31D10354"/>
    <w:rsid w:val="31DD173B"/>
    <w:rsid w:val="31F7DEB7"/>
    <w:rsid w:val="31FD348E"/>
    <w:rsid w:val="32154C50"/>
    <w:rsid w:val="322CA1E5"/>
    <w:rsid w:val="3246DF26"/>
    <w:rsid w:val="3266AE27"/>
    <w:rsid w:val="326962DD"/>
    <w:rsid w:val="3269AA9E"/>
    <w:rsid w:val="328C0FE9"/>
    <w:rsid w:val="328FACFD"/>
    <w:rsid w:val="32A36805"/>
    <w:rsid w:val="32B40054"/>
    <w:rsid w:val="32CB5635"/>
    <w:rsid w:val="32DD0571"/>
    <w:rsid w:val="32F569A6"/>
    <w:rsid w:val="33080A8D"/>
    <w:rsid w:val="3311B740"/>
    <w:rsid w:val="33655114"/>
    <w:rsid w:val="3383AEA8"/>
    <w:rsid w:val="338727AC"/>
    <w:rsid w:val="338C630C"/>
    <w:rsid w:val="33A02BDC"/>
    <w:rsid w:val="33B85CA4"/>
    <w:rsid w:val="33C01C6C"/>
    <w:rsid w:val="33C46CD6"/>
    <w:rsid w:val="33DE5C54"/>
    <w:rsid w:val="33ED596B"/>
    <w:rsid w:val="33EE023A"/>
    <w:rsid w:val="33F6A66C"/>
    <w:rsid w:val="33FB6E6A"/>
    <w:rsid w:val="3407B0D3"/>
    <w:rsid w:val="3416DBCF"/>
    <w:rsid w:val="3433F253"/>
    <w:rsid w:val="345C46DE"/>
    <w:rsid w:val="346D62BE"/>
    <w:rsid w:val="34715E64"/>
    <w:rsid w:val="34A6A5D6"/>
    <w:rsid w:val="34CBB38D"/>
    <w:rsid w:val="34D1AA38"/>
    <w:rsid w:val="34D43D87"/>
    <w:rsid w:val="34E40D9E"/>
    <w:rsid w:val="34E5E168"/>
    <w:rsid w:val="34E71B36"/>
    <w:rsid w:val="34EC860A"/>
    <w:rsid w:val="34F39650"/>
    <w:rsid w:val="3503A15E"/>
    <w:rsid w:val="350FBC1F"/>
    <w:rsid w:val="3522F80D"/>
    <w:rsid w:val="3525E945"/>
    <w:rsid w:val="35446168"/>
    <w:rsid w:val="354C2689"/>
    <w:rsid w:val="356442A7"/>
    <w:rsid w:val="357B88A6"/>
    <w:rsid w:val="3580092C"/>
    <w:rsid w:val="358034BF"/>
    <w:rsid w:val="358363DE"/>
    <w:rsid w:val="3586B2A4"/>
    <w:rsid w:val="35946A22"/>
    <w:rsid w:val="35A1039F"/>
    <w:rsid w:val="35A397F3"/>
    <w:rsid w:val="35A51B19"/>
    <w:rsid w:val="35CA1686"/>
    <w:rsid w:val="35F35F99"/>
    <w:rsid w:val="35FE200E"/>
    <w:rsid w:val="360F51E8"/>
    <w:rsid w:val="361C9B6A"/>
    <w:rsid w:val="363F1E13"/>
    <w:rsid w:val="36466072"/>
    <w:rsid w:val="364679DB"/>
    <w:rsid w:val="3663076E"/>
    <w:rsid w:val="366A3BDC"/>
    <w:rsid w:val="366D338A"/>
    <w:rsid w:val="3676D608"/>
    <w:rsid w:val="3679D8B2"/>
    <w:rsid w:val="367BC48B"/>
    <w:rsid w:val="3682CD77"/>
    <w:rsid w:val="368C4DB5"/>
    <w:rsid w:val="368D9499"/>
    <w:rsid w:val="369D74B6"/>
    <w:rsid w:val="369FEC13"/>
    <w:rsid w:val="36AAEC05"/>
    <w:rsid w:val="36B0BA0F"/>
    <w:rsid w:val="36D78BE1"/>
    <w:rsid w:val="36DA57AE"/>
    <w:rsid w:val="36E7F6EA"/>
    <w:rsid w:val="36EFA764"/>
    <w:rsid w:val="3707303A"/>
    <w:rsid w:val="370ADFD8"/>
    <w:rsid w:val="371120D4"/>
    <w:rsid w:val="371662EA"/>
    <w:rsid w:val="371F343F"/>
    <w:rsid w:val="3739C20D"/>
    <w:rsid w:val="373CD400"/>
    <w:rsid w:val="3748CB68"/>
    <w:rsid w:val="3752B4F0"/>
    <w:rsid w:val="3752E6D2"/>
    <w:rsid w:val="3762B2D2"/>
    <w:rsid w:val="376C9F54"/>
    <w:rsid w:val="376CAA4B"/>
    <w:rsid w:val="377F62F3"/>
    <w:rsid w:val="3781678F"/>
    <w:rsid w:val="379122B4"/>
    <w:rsid w:val="3796378C"/>
    <w:rsid w:val="37D5F2AF"/>
    <w:rsid w:val="37EBE875"/>
    <w:rsid w:val="37F08207"/>
    <w:rsid w:val="37FE50CD"/>
    <w:rsid w:val="38039082"/>
    <w:rsid w:val="380FCBFD"/>
    <w:rsid w:val="381E1668"/>
    <w:rsid w:val="382010C8"/>
    <w:rsid w:val="383A9F63"/>
    <w:rsid w:val="383DBF7A"/>
    <w:rsid w:val="3846389F"/>
    <w:rsid w:val="384D97B3"/>
    <w:rsid w:val="3856E5FF"/>
    <w:rsid w:val="385AF7C4"/>
    <w:rsid w:val="38632B03"/>
    <w:rsid w:val="38937E77"/>
    <w:rsid w:val="389794F1"/>
    <w:rsid w:val="389BE369"/>
    <w:rsid w:val="38BB04A0"/>
    <w:rsid w:val="38BD4C31"/>
    <w:rsid w:val="38CDA287"/>
    <w:rsid w:val="38D45ED3"/>
    <w:rsid w:val="38D8A461"/>
    <w:rsid w:val="38E6F0FA"/>
    <w:rsid w:val="38F00921"/>
    <w:rsid w:val="38F3C810"/>
    <w:rsid w:val="38F9B733"/>
    <w:rsid w:val="3914F95A"/>
    <w:rsid w:val="39153275"/>
    <w:rsid w:val="3928D5AE"/>
    <w:rsid w:val="3930CC2A"/>
    <w:rsid w:val="39324BA4"/>
    <w:rsid w:val="393485D3"/>
    <w:rsid w:val="393E98E5"/>
    <w:rsid w:val="3948D420"/>
    <w:rsid w:val="396A53D4"/>
    <w:rsid w:val="39719735"/>
    <w:rsid w:val="3978FE34"/>
    <w:rsid w:val="39839047"/>
    <w:rsid w:val="39BF3843"/>
    <w:rsid w:val="39D19DAA"/>
    <w:rsid w:val="39D9ABDA"/>
    <w:rsid w:val="39DC7F99"/>
    <w:rsid w:val="39E7B3C6"/>
    <w:rsid w:val="39E7C69F"/>
    <w:rsid w:val="39F1B168"/>
    <w:rsid w:val="3A10B31E"/>
    <w:rsid w:val="3A20B050"/>
    <w:rsid w:val="3A298C00"/>
    <w:rsid w:val="3A55E2F5"/>
    <w:rsid w:val="3A5A85CC"/>
    <w:rsid w:val="3A682FD4"/>
    <w:rsid w:val="3A6BD863"/>
    <w:rsid w:val="3A718E58"/>
    <w:rsid w:val="3A7474C2"/>
    <w:rsid w:val="3A83972F"/>
    <w:rsid w:val="3A853848"/>
    <w:rsid w:val="3AC54917"/>
    <w:rsid w:val="3AC67505"/>
    <w:rsid w:val="3ADDAC54"/>
    <w:rsid w:val="3AE11036"/>
    <w:rsid w:val="3AF148B5"/>
    <w:rsid w:val="3AFD99E0"/>
    <w:rsid w:val="3AFDCC16"/>
    <w:rsid w:val="3AFDF94A"/>
    <w:rsid w:val="3B0553A6"/>
    <w:rsid w:val="3B072C45"/>
    <w:rsid w:val="3B0D9371"/>
    <w:rsid w:val="3B1A5090"/>
    <w:rsid w:val="3B1F7881"/>
    <w:rsid w:val="3B2A3D49"/>
    <w:rsid w:val="3B3C6AB3"/>
    <w:rsid w:val="3B447427"/>
    <w:rsid w:val="3B4CEE10"/>
    <w:rsid w:val="3B54CDAF"/>
    <w:rsid w:val="3B67363E"/>
    <w:rsid w:val="3B9BD410"/>
    <w:rsid w:val="3BA3B3A6"/>
    <w:rsid w:val="3BA55F90"/>
    <w:rsid w:val="3BC6872E"/>
    <w:rsid w:val="3BCB68C2"/>
    <w:rsid w:val="3BD3842B"/>
    <w:rsid w:val="3BE3C846"/>
    <w:rsid w:val="3BE3EAAC"/>
    <w:rsid w:val="3BE84EF4"/>
    <w:rsid w:val="3BED3C3A"/>
    <w:rsid w:val="3BEE21B5"/>
    <w:rsid w:val="3BF2A562"/>
    <w:rsid w:val="3BF6B5EE"/>
    <w:rsid w:val="3BF985B0"/>
    <w:rsid w:val="3C05F2AB"/>
    <w:rsid w:val="3C0BFF95"/>
    <w:rsid w:val="3C2390CD"/>
    <w:rsid w:val="3C4C61FF"/>
    <w:rsid w:val="3C70826D"/>
    <w:rsid w:val="3C7765CC"/>
    <w:rsid w:val="3C835F39"/>
    <w:rsid w:val="3C939B13"/>
    <w:rsid w:val="3CA0FF17"/>
    <w:rsid w:val="3CA81BFB"/>
    <w:rsid w:val="3CB359E0"/>
    <w:rsid w:val="3CEAF9C6"/>
    <w:rsid w:val="3CECD0B0"/>
    <w:rsid w:val="3CEE9434"/>
    <w:rsid w:val="3CF58E48"/>
    <w:rsid w:val="3D03A1F1"/>
    <w:rsid w:val="3D04E440"/>
    <w:rsid w:val="3D2C9E51"/>
    <w:rsid w:val="3D2F795C"/>
    <w:rsid w:val="3D31B161"/>
    <w:rsid w:val="3D343FEC"/>
    <w:rsid w:val="3D3FBBA6"/>
    <w:rsid w:val="3D6B482F"/>
    <w:rsid w:val="3D7671BE"/>
    <w:rsid w:val="3D82556C"/>
    <w:rsid w:val="3D8E13BD"/>
    <w:rsid w:val="3D9528C6"/>
    <w:rsid w:val="3D9B56B5"/>
    <w:rsid w:val="3DE37D5E"/>
    <w:rsid w:val="3DEA92FE"/>
    <w:rsid w:val="3DEBDF30"/>
    <w:rsid w:val="3DF18A83"/>
    <w:rsid w:val="3E178377"/>
    <w:rsid w:val="3E4106E3"/>
    <w:rsid w:val="3E453433"/>
    <w:rsid w:val="3E48CBC5"/>
    <w:rsid w:val="3E4931EB"/>
    <w:rsid w:val="3E574417"/>
    <w:rsid w:val="3E641CB7"/>
    <w:rsid w:val="3E6DA765"/>
    <w:rsid w:val="3E81433C"/>
    <w:rsid w:val="3E92FB93"/>
    <w:rsid w:val="3E9BA18A"/>
    <w:rsid w:val="3EAAE933"/>
    <w:rsid w:val="3ECC9333"/>
    <w:rsid w:val="3ECE408B"/>
    <w:rsid w:val="3ED9D6D5"/>
    <w:rsid w:val="3EDE0F52"/>
    <w:rsid w:val="3EDFA2E9"/>
    <w:rsid w:val="3EED9129"/>
    <w:rsid w:val="3EF42FC8"/>
    <w:rsid w:val="3EF7A899"/>
    <w:rsid w:val="3EFDFE0F"/>
    <w:rsid w:val="3F0F492C"/>
    <w:rsid w:val="3F17C4BB"/>
    <w:rsid w:val="3F1A357D"/>
    <w:rsid w:val="3F67B17E"/>
    <w:rsid w:val="3F79519C"/>
    <w:rsid w:val="3F7F1467"/>
    <w:rsid w:val="3F857395"/>
    <w:rsid w:val="3FA8232F"/>
    <w:rsid w:val="3FB2B420"/>
    <w:rsid w:val="3FB435DC"/>
    <w:rsid w:val="3FBE2B03"/>
    <w:rsid w:val="3FDE11F3"/>
    <w:rsid w:val="3FE2EAC6"/>
    <w:rsid w:val="3FED089F"/>
    <w:rsid w:val="3FF20689"/>
    <w:rsid w:val="3FFD516E"/>
    <w:rsid w:val="400539DD"/>
    <w:rsid w:val="400FD94B"/>
    <w:rsid w:val="401143CF"/>
    <w:rsid w:val="401EF4B0"/>
    <w:rsid w:val="40284455"/>
    <w:rsid w:val="402D2F0A"/>
    <w:rsid w:val="403F332F"/>
    <w:rsid w:val="404E9B9D"/>
    <w:rsid w:val="405003AC"/>
    <w:rsid w:val="405F2A3F"/>
    <w:rsid w:val="4093EAF3"/>
    <w:rsid w:val="4094EA23"/>
    <w:rsid w:val="409B1141"/>
    <w:rsid w:val="40B3B1A4"/>
    <w:rsid w:val="40B3E808"/>
    <w:rsid w:val="40B52584"/>
    <w:rsid w:val="40B5BADE"/>
    <w:rsid w:val="40E9FE54"/>
    <w:rsid w:val="40ED17D4"/>
    <w:rsid w:val="40F03017"/>
    <w:rsid w:val="40F5A296"/>
    <w:rsid w:val="40F86F60"/>
    <w:rsid w:val="411374D9"/>
    <w:rsid w:val="411BACF1"/>
    <w:rsid w:val="4126E0C2"/>
    <w:rsid w:val="414DB5EE"/>
    <w:rsid w:val="4169D6C7"/>
    <w:rsid w:val="417C2550"/>
    <w:rsid w:val="41809A71"/>
    <w:rsid w:val="41A4F77D"/>
    <w:rsid w:val="41ADE1FF"/>
    <w:rsid w:val="41B6F23B"/>
    <w:rsid w:val="41C38B30"/>
    <w:rsid w:val="41C5066A"/>
    <w:rsid w:val="42017252"/>
    <w:rsid w:val="4212C023"/>
    <w:rsid w:val="421CD395"/>
    <w:rsid w:val="42221B63"/>
    <w:rsid w:val="422F8006"/>
    <w:rsid w:val="42389C0D"/>
    <w:rsid w:val="423F09F7"/>
    <w:rsid w:val="424049ED"/>
    <w:rsid w:val="4269ECC3"/>
    <w:rsid w:val="426C1F42"/>
    <w:rsid w:val="427E0B12"/>
    <w:rsid w:val="429048B7"/>
    <w:rsid w:val="42BF3BB9"/>
    <w:rsid w:val="42C5AB08"/>
    <w:rsid w:val="42CA6AA5"/>
    <w:rsid w:val="42D388E8"/>
    <w:rsid w:val="42E37B9E"/>
    <w:rsid w:val="42EB3C4D"/>
    <w:rsid w:val="4317E209"/>
    <w:rsid w:val="431B3E63"/>
    <w:rsid w:val="4322D143"/>
    <w:rsid w:val="4354A8D1"/>
    <w:rsid w:val="43639D85"/>
    <w:rsid w:val="436CB136"/>
    <w:rsid w:val="4387E2BA"/>
    <w:rsid w:val="43891FDA"/>
    <w:rsid w:val="438E7AD2"/>
    <w:rsid w:val="438F1F33"/>
    <w:rsid w:val="4395E646"/>
    <w:rsid w:val="439B7021"/>
    <w:rsid w:val="43A5C84B"/>
    <w:rsid w:val="43BE5583"/>
    <w:rsid w:val="43C4AA70"/>
    <w:rsid w:val="43C5C7E3"/>
    <w:rsid w:val="43EC4CB6"/>
    <w:rsid w:val="43F0A3BA"/>
    <w:rsid w:val="44047538"/>
    <w:rsid w:val="4408BB58"/>
    <w:rsid w:val="440EF365"/>
    <w:rsid w:val="4412FA2D"/>
    <w:rsid w:val="44158F65"/>
    <w:rsid w:val="443CE75E"/>
    <w:rsid w:val="4459D2C2"/>
    <w:rsid w:val="44786811"/>
    <w:rsid w:val="4478F64D"/>
    <w:rsid w:val="447BEE59"/>
    <w:rsid w:val="448B3584"/>
    <w:rsid w:val="44931400"/>
    <w:rsid w:val="4497FDB2"/>
    <w:rsid w:val="44A5004D"/>
    <w:rsid w:val="44AB05D0"/>
    <w:rsid w:val="44AE5D7D"/>
    <w:rsid w:val="44B12669"/>
    <w:rsid w:val="44B3517D"/>
    <w:rsid w:val="44B391C5"/>
    <w:rsid w:val="44B50A42"/>
    <w:rsid w:val="44B6E21E"/>
    <w:rsid w:val="44BF391C"/>
    <w:rsid w:val="44C963BB"/>
    <w:rsid w:val="44E564DA"/>
    <w:rsid w:val="44E6794A"/>
    <w:rsid w:val="44F27563"/>
    <w:rsid w:val="4507E010"/>
    <w:rsid w:val="45116088"/>
    <w:rsid w:val="451E109B"/>
    <w:rsid w:val="4528823B"/>
    <w:rsid w:val="452B9DD8"/>
    <w:rsid w:val="452DDDFA"/>
    <w:rsid w:val="4537DBD4"/>
    <w:rsid w:val="454145AC"/>
    <w:rsid w:val="45491859"/>
    <w:rsid w:val="454B753E"/>
    <w:rsid w:val="45607AD1"/>
    <w:rsid w:val="45664415"/>
    <w:rsid w:val="456A37D9"/>
    <w:rsid w:val="458722C7"/>
    <w:rsid w:val="45B39E17"/>
    <w:rsid w:val="45B8448C"/>
    <w:rsid w:val="45C48EF0"/>
    <w:rsid w:val="45C6EC59"/>
    <w:rsid w:val="45CDE236"/>
    <w:rsid w:val="45E2BDD7"/>
    <w:rsid w:val="45F29F6D"/>
    <w:rsid w:val="45F5A323"/>
    <w:rsid w:val="4604F72F"/>
    <w:rsid w:val="460F8850"/>
    <w:rsid w:val="461B63E9"/>
    <w:rsid w:val="463D8599"/>
    <w:rsid w:val="46446BAD"/>
    <w:rsid w:val="464E75C4"/>
    <w:rsid w:val="46550107"/>
    <w:rsid w:val="465D9727"/>
    <w:rsid w:val="4669CF99"/>
    <w:rsid w:val="4676D59B"/>
    <w:rsid w:val="4680C05E"/>
    <w:rsid w:val="468460BB"/>
    <w:rsid w:val="4694A567"/>
    <w:rsid w:val="46AA4CD9"/>
    <w:rsid w:val="46AACD89"/>
    <w:rsid w:val="46C0CB4C"/>
    <w:rsid w:val="46C127E3"/>
    <w:rsid w:val="46C1AD20"/>
    <w:rsid w:val="46C8791E"/>
    <w:rsid w:val="46D863C2"/>
    <w:rsid w:val="46DDC88B"/>
    <w:rsid w:val="47178558"/>
    <w:rsid w:val="472DC982"/>
    <w:rsid w:val="47393E74"/>
    <w:rsid w:val="47419832"/>
    <w:rsid w:val="474264FB"/>
    <w:rsid w:val="474C9DDB"/>
    <w:rsid w:val="474D92A2"/>
    <w:rsid w:val="47559CCC"/>
    <w:rsid w:val="475B33A1"/>
    <w:rsid w:val="4771F7B8"/>
    <w:rsid w:val="47900AC8"/>
    <w:rsid w:val="479237BF"/>
    <w:rsid w:val="47999AF7"/>
    <w:rsid w:val="47B41594"/>
    <w:rsid w:val="47C78DAE"/>
    <w:rsid w:val="47CE49FA"/>
    <w:rsid w:val="47E72549"/>
    <w:rsid w:val="47EE9FDE"/>
    <w:rsid w:val="47F17EC8"/>
    <w:rsid w:val="47F48838"/>
    <w:rsid w:val="47FFD4B2"/>
    <w:rsid w:val="4800181B"/>
    <w:rsid w:val="481116F7"/>
    <w:rsid w:val="4811E045"/>
    <w:rsid w:val="481A0BE4"/>
    <w:rsid w:val="4867E6DA"/>
    <w:rsid w:val="48879B7F"/>
    <w:rsid w:val="488A1C97"/>
    <w:rsid w:val="48AC1427"/>
    <w:rsid w:val="48BC15AA"/>
    <w:rsid w:val="48E42DE2"/>
    <w:rsid w:val="48ED00E0"/>
    <w:rsid w:val="4914248A"/>
    <w:rsid w:val="49161A6A"/>
    <w:rsid w:val="491C5C70"/>
    <w:rsid w:val="49222A43"/>
    <w:rsid w:val="4924BFE2"/>
    <w:rsid w:val="4932B491"/>
    <w:rsid w:val="493701C6"/>
    <w:rsid w:val="495346B7"/>
    <w:rsid w:val="4966D625"/>
    <w:rsid w:val="4968E158"/>
    <w:rsid w:val="496D777A"/>
    <w:rsid w:val="4970C95D"/>
    <w:rsid w:val="4972A75E"/>
    <w:rsid w:val="497609B9"/>
    <w:rsid w:val="498A703F"/>
    <w:rsid w:val="49A2A1EC"/>
    <w:rsid w:val="49A97823"/>
    <w:rsid w:val="49AE765D"/>
    <w:rsid w:val="49BCC29B"/>
    <w:rsid w:val="49C962C1"/>
    <w:rsid w:val="49E36823"/>
    <w:rsid w:val="49F229B2"/>
    <w:rsid w:val="4A011563"/>
    <w:rsid w:val="4A22E76D"/>
    <w:rsid w:val="4A30403C"/>
    <w:rsid w:val="4A398335"/>
    <w:rsid w:val="4A3CD033"/>
    <w:rsid w:val="4A4008DE"/>
    <w:rsid w:val="4A471676"/>
    <w:rsid w:val="4A62AE60"/>
    <w:rsid w:val="4A65574F"/>
    <w:rsid w:val="4A6F51BC"/>
    <w:rsid w:val="4A80166C"/>
    <w:rsid w:val="4A92ABD2"/>
    <w:rsid w:val="4AAB5A02"/>
    <w:rsid w:val="4ABA896C"/>
    <w:rsid w:val="4AC3067A"/>
    <w:rsid w:val="4AC9CB2A"/>
    <w:rsid w:val="4AE3CEDD"/>
    <w:rsid w:val="4B05B1B5"/>
    <w:rsid w:val="4B1BB079"/>
    <w:rsid w:val="4B251E36"/>
    <w:rsid w:val="4B297DE7"/>
    <w:rsid w:val="4B3DDF3A"/>
    <w:rsid w:val="4B4A965F"/>
    <w:rsid w:val="4B4C977D"/>
    <w:rsid w:val="4B4E8D45"/>
    <w:rsid w:val="4B5C516C"/>
    <w:rsid w:val="4B5C6989"/>
    <w:rsid w:val="4B71C880"/>
    <w:rsid w:val="4B77497F"/>
    <w:rsid w:val="4BAA0899"/>
    <w:rsid w:val="4BB32A78"/>
    <w:rsid w:val="4BB859DD"/>
    <w:rsid w:val="4BC2115C"/>
    <w:rsid w:val="4BC903D2"/>
    <w:rsid w:val="4BDA85FB"/>
    <w:rsid w:val="4BEDFFD2"/>
    <w:rsid w:val="4BF191DF"/>
    <w:rsid w:val="4BFD8C80"/>
    <w:rsid w:val="4C1E30AB"/>
    <w:rsid w:val="4C23F45F"/>
    <w:rsid w:val="4C42EEDB"/>
    <w:rsid w:val="4C526A8C"/>
    <w:rsid w:val="4C5C652E"/>
    <w:rsid w:val="4C9C7535"/>
    <w:rsid w:val="4CBB022D"/>
    <w:rsid w:val="4CC21101"/>
    <w:rsid w:val="4CC50024"/>
    <w:rsid w:val="4CDB7883"/>
    <w:rsid w:val="4CE72576"/>
    <w:rsid w:val="4CFA4CF5"/>
    <w:rsid w:val="4D04C8EA"/>
    <w:rsid w:val="4D2457DC"/>
    <w:rsid w:val="4D3F479C"/>
    <w:rsid w:val="4D43B8CD"/>
    <w:rsid w:val="4D44F0F9"/>
    <w:rsid w:val="4D605041"/>
    <w:rsid w:val="4D7E49FB"/>
    <w:rsid w:val="4D8DC02F"/>
    <w:rsid w:val="4D9E79AC"/>
    <w:rsid w:val="4DBFB355"/>
    <w:rsid w:val="4DC8FFEC"/>
    <w:rsid w:val="4DCC9EE1"/>
    <w:rsid w:val="4DD629F6"/>
    <w:rsid w:val="4E1C419C"/>
    <w:rsid w:val="4E26D74E"/>
    <w:rsid w:val="4E2A641E"/>
    <w:rsid w:val="4E36155A"/>
    <w:rsid w:val="4E43748A"/>
    <w:rsid w:val="4E4BF177"/>
    <w:rsid w:val="4E527813"/>
    <w:rsid w:val="4E5BD72F"/>
    <w:rsid w:val="4E5F3B14"/>
    <w:rsid w:val="4E661C11"/>
    <w:rsid w:val="4E6A6EB6"/>
    <w:rsid w:val="4E6ED977"/>
    <w:rsid w:val="4E765A92"/>
    <w:rsid w:val="4E794C19"/>
    <w:rsid w:val="4E8E4176"/>
    <w:rsid w:val="4EAA9160"/>
    <w:rsid w:val="4EAE9223"/>
    <w:rsid w:val="4EBEC58C"/>
    <w:rsid w:val="4EDE3E03"/>
    <w:rsid w:val="4EDFE49B"/>
    <w:rsid w:val="4F02C868"/>
    <w:rsid w:val="4F04A0A5"/>
    <w:rsid w:val="4F04B505"/>
    <w:rsid w:val="4F252523"/>
    <w:rsid w:val="4F2B584D"/>
    <w:rsid w:val="4F32FFF2"/>
    <w:rsid w:val="4F344E83"/>
    <w:rsid w:val="4F503A3F"/>
    <w:rsid w:val="4F64C74A"/>
    <w:rsid w:val="4F873921"/>
    <w:rsid w:val="4F8FE915"/>
    <w:rsid w:val="4F994F97"/>
    <w:rsid w:val="4FC6347F"/>
    <w:rsid w:val="4FCBB164"/>
    <w:rsid w:val="4FE69853"/>
    <w:rsid w:val="500299C4"/>
    <w:rsid w:val="5005A9F2"/>
    <w:rsid w:val="500EB2FD"/>
    <w:rsid w:val="50104820"/>
    <w:rsid w:val="50150BAA"/>
    <w:rsid w:val="5016DB30"/>
    <w:rsid w:val="502521E6"/>
    <w:rsid w:val="502B9695"/>
    <w:rsid w:val="502EC409"/>
    <w:rsid w:val="50318F0A"/>
    <w:rsid w:val="50332DF4"/>
    <w:rsid w:val="503A8D4D"/>
    <w:rsid w:val="505660F1"/>
    <w:rsid w:val="50643E45"/>
    <w:rsid w:val="506A93A7"/>
    <w:rsid w:val="5072C605"/>
    <w:rsid w:val="50748792"/>
    <w:rsid w:val="507852DC"/>
    <w:rsid w:val="50938F06"/>
    <w:rsid w:val="50970BFE"/>
    <w:rsid w:val="509958FE"/>
    <w:rsid w:val="50B28598"/>
    <w:rsid w:val="50CFE4E5"/>
    <w:rsid w:val="50D3B0F7"/>
    <w:rsid w:val="50F5FBEC"/>
    <w:rsid w:val="50FEF7E7"/>
    <w:rsid w:val="510995E6"/>
    <w:rsid w:val="510A8E55"/>
    <w:rsid w:val="5124DF22"/>
    <w:rsid w:val="512FDFFD"/>
    <w:rsid w:val="5144AE06"/>
    <w:rsid w:val="516F3CDA"/>
    <w:rsid w:val="517F9B99"/>
    <w:rsid w:val="518B1FF1"/>
    <w:rsid w:val="518D9B08"/>
    <w:rsid w:val="51A2C553"/>
    <w:rsid w:val="51A4759E"/>
    <w:rsid w:val="51AABF85"/>
    <w:rsid w:val="51C04D88"/>
    <w:rsid w:val="51CA651B"/>
    <w:rsid w:val="51CEE0CD"/>
    <w:rsid w:val="51D1303E"/>
    <w:rsid w:val="51D296DD"/>
    <w:rsid w:val="51D2A1D1"/>
    <w:rsid w:val="51D3E5D0"/>
    <w:rsid w:val="51FA5741"/>
    <w:rsid w:val="5206B5A1"/>
    <w:rsid w:val="52090C42"/>
    <w:rsid w:val="521C389E"/>
    <w:rsid w:val="5227B454"/>
    <w:rsid w:val="5227EA51"/>
    <w:rsid w:val="522CB0AA"/>
    <w:rsid w:val="5230BF6C"/>
    <w:rsid w:val="523EB6B8"/>
    <w:rsid w:val="525136ED"/>
    <w:rsid w:val="52886E13"/>
    <w:rsid w:val="529C680C"/>
    <w:rsid w:val="52AA2F38"/>
    <w:rsid w:val="52B3CE44"/>
    <w:rsid w:val="52BD5323"/>
    <w:rsid w:val="52CAA6FD"/>
    <w:rsid w:val="52DDAA37"/>
    <w:rsid w:val="52FD76CE"/>
    <w:rsid w:val="5300E2DF"/>
    <w:rsid w:val="531B6BFA"/>
    <w:rsid w:val="533CA0AC"/>
    <w:rsid w:val="535D0BE7"/>
    <w:rsid w:val="537E655D"/>
    <w:rsid w:val="5380DDEE"/>
    <w:rsid w:val="5396E0E9"/>
    <w:rsid w:val="53A569E4"/>
    <w:rsid w:val="53C9EC4A"/>
    <w:rsid w:val="53D3A073"/>
    <w:rsid w:val="53D4B5B9"/>
    <w:rsid w:val="540F9DBC"/>
    <w:rsid w:val="54294832"/>
    <w:rsid w:val="544FF49B"/>
    <w:rsid w:val="5452CA59"/>
    <w:rsid w:val="545BA3FA"/>
    <w:rsid w:val="545D3F2E"/>
    <w:rsid w:val="5463920E"/>
    <w:rsid w:val="5463C70B"/>
    <w:rsid w:val="54672AF5"/>
    <w:rsid w:val="54681935"/>
    <w:rsid w:val="54750568"/>
    <w:rsid w:val="5475AC64"/>
    <w:rsid w:val="54768325"/>
    <w:rsid w:val="54967AAB"/>
    <w:rsid w:val="549792A3"/>
    <w:rsid w:val="54A50724"/>
    <w:rsid w:val="54A83C40"/>
    <w:rsid w:val="54B7BA9A"/>
    <w:rsid w:val="54D9B506"/>
    <w:rsid w:val="54F199E6"/>
    <w:rsid w:val="54F53923"/>
    <w:rsid w:val="54F8DC48"/>
    <w:rsid w:val="5501397F"/>
    <w:rsid w:val="5514CF8D"/>
    <w:rsid w:val="55383C07"/>
    <w:rsid w:val="554405F2"/>
    <w:rsid w:val="5559205A"/>
    <w:rsid w:val="5564AEA8"/>
    <w:rsid w:val="556D076F"/>
    <w:rsid w:val="55754CFA"/>
    <w:rsid w:val="5576F319"/>
    <w:rsid w:val="55794017"/>
    <w:rsid w:val="5583466A"/>
    <w:rsid w:val="55867D1D"/>
    <w:rsid w:val="558A9F7A"/>
    <w:rsid w:val="55905D5F"/>
    <w:rsid w:val="55AF6964"/>
    <w:rsid w:val="55B54BBB"/>
    <w:rsid w:val="55C4AE37"/>
    <w:rsid w:val="55C98BAD"/>
    <w:rsid w:val="55D26403"/>
    <w:rsid w:val="55F6B489"/>
    <w:rsid w:val="5608DA17"/>
    <w:rsid w:val="56186158"/>
    <w:rsid w:val="561A2352"/>
    <w:rsid w:val="56239B3C"/>
    <w:rsid w:val="562B5DC4"/>
    <w:rsid w:val="5634FFA8"/>
    <w:rsid w:val="565DB463"/>
    <w:rsid w:val="567E30A8"/>
    <w:rsid w:val="567F1BB7"/>
    <w:rsid w:val="5692F1B0"/>
    <w:rsid w:val="5694ACA9"/>
    <w:rsid w:val="569A831C"/>
    <w:rsid w:val="56A291C4"/>
    <w:rsid w:val="56A3A03B"/>
    <w:rsid w:val="56A7E5C9"/>
    <w:rsid w:val="56BB51A1"/>
    <w:rsid w:val="56C04FE0"/>
    <w:rsid w:val="56C60559"/>
    <w:rsid w:val="56CA9C0A"/>
    <w:rsid w:val="56F3B6FF"/>
    <w:rsid w:val="56F80686"/>
    <w:rsid w:val="57137A09"/>
    <w:rsid w:val="571EBA3B"/>
    <w:rsid w:val="572C9848"/>
    <w:rsid w:val="57523A77"/>
    <w:rsid w:val="57615AD4"/>
    <w:rsid w:val="57894ED2"/>
    <w:rsid w:val="579090B7"/>
    <w:rsid w:val="57914BC1"/>
    <w:rsid w:val="57AD81CC"/>
    <w:rsid w:val="57C3CF43"/>
    <w:rsid w:val="57DF1439"/>
    <w:rsid w:val="57E1CD1D"/>
    <w:rsid w:val="57EDE55B"/>
    <w:rsid w:val="57FAF57A"/>
    <w:rsid w:val="57FD3C8A"/>
    <w:rsid w:val="5803DBA4"/>
    <w:rsid w:val="5811CA46"/>
    <w:rsid w:val="581A0109"/>
    <w:rsid w:val="581E8D1E"/>
    <w:rsid w:val="582E888D"/>
    <w:rsid w:val="583BD1AC"/>
    <w:rsid w:val="583D1ED5"/>
    <w:rsid w:val="583F709C"/>
    <w:rsid w:val="5841DF5A"/>
    <w:rsid w:val="584286DC"/>
    <w:rsid w:val="586442B3"/>
    <w:rsid w:val="58734606"/>
    <w:rsid w:val="5873CA37"/>
    <w:rsid w:val="5881050A"/>
    <w:rsid w:val="589A61E3"/>
    <w:rsid w:val="58C448F3"/>
    <w:rsid w:val="58C6DC86"/>
    <w:rsid w:val="58D297EA"/>
    <w:rsid w:val="58DCD4D9"/>
    <w:rsid w:val="58E34721"/>
    <w:rsid w:val="58F6795C"/>
    <w:rsid w:val="59098717"/>
    <w:rsid w:val="590B3A3B"/>
    <w:rsid w:val="591063D2"/>
    <w:rsid w:val="5915871C"/>
    <w:rsid w:val="5924DD14"/>
    <w:rsid w:val="5942CC46"/>
    <w:rsid w:val="59464111"/>
    <w:rsid w:val="59588C48"/>
    <w:rsid w:val="5963FAEB"/>
    <w:rsid w:val="596F165F"/>
    <w:rsid w:val="598AAAF0"/>
    <w:rsid w:val="5990CFD2"/>
    <w:rsid w:val="59933680"/>
    <w:rsid w:val="59B1F61E"/>
    <w:rsid w:val="59B9D933"/>
    <w:rsid w:val="59C048BC"/>
    <w:rsid w:val="59D341E9"/>
    <w:rsid w:val="59D76331"/>
    <w:rsid w:val="59DEA835"/>
    <w:rsid w:val="59DF868B"/>
    <w:rsid w:val="59E2CCA7"/>
    <w:rsid w:val="59E5D4CE"/>
    <w:rsid w:val="59E900A2"/>
    <w:rsid w:val="5A040DF3"/>
    <w:rsid w:val="5A237EE9"/>
    <w:rsid w:val="5A27B3AB"/>
    <w:rsid w:val="5A2902E3"/>
    <w:rsid w:val="5A4B14CE"/>
    <w:rsid w:val="5A4D595F"/>
    <w:rsid w:val="5A5343B1"/>
    <w:rsid w:val="5A637910"/>
    <w:rsid w:val="5A793839"/>
    <w:rsid w:val="5A7E56EF"/>
    <w:rsid w:val="5A82B943"/>
    <w:rsid w:val="5A944AEC"/>
    <w:rsid w:val="5AAB21E9"/>
    <w:rsid w:val="5AAC3433"/>
    <w:rsid w:val="5AC4CFB0"/>
    <w:rsid w:val="5AC50954"/>
    <w:rsid w:val="5AC89759"/>
    <w:rsid w:val="5ACF921F"/>
    <w:rsid w:val="5AD7730F"/>
    <w:rsid w:val="5AE8A8E8"/>
    <w:rsid w:val="5B0D47DC"/>
    <w:rsid w:val="5B0FCCB1"/>
    <w:rsid w:val="5B19AE1B"/>
    <w:rsid w:val="5B20E9D9"/>
    <w:rsid w:val="5B3BBAEE"/>
    <w:rsid w:val="5B4F85E6"/>
    <w:rsid w:val="5B56CEA2"/>
    <w:rsid w:val="5B5774E5"/>
    <w:rsid w:val="5B69AFB7"/>
    <w:rsid w:val="5B74535B"/>
    <w:rsid w:val="5B74C8BE"/>
    <w:rsid w:val="5B91CDA6"/>
    <w:rsid w:val="5B97B03B"/>
    <w:rsid w:val="5BA559DA"/>
    <w:rsid w:val="5BAE4FEA"/>
    <w:rsid w:val="5BB6A7C8"/>
    <w:rsid w:val="5BCCA5E3"/>
    <w:rsid w:val="5BDAA6B8"/>
    <w:rsid w:val="5C003D75"/>
    <w:rsid w:val="5C0864B1"/>
    <w:rsid w:val="5C09CB33"/>
    <w:rsid w:val="5C0A1633"/>
    <w:rsid w:val="5C1493B7"/>
    <w:rsid w:val="5C1A0528"/>
    <w:rsid w:val="5C25197D"/>
    <w:rsid w:val="5C347A7B"/>
    <w:rsid w:val="5C3798D3"/>
    <w:rsid w:val="5C582EC9"/>
    <w:rsid w:val="5C64AA7B"/>
    <w:rsid w:val="5C7FF674"/>
    <w:rsid w:val="5C94AD43"/>
    <w:rsid w:val="5C9A8E8F"/>
    <w:rsid w:val="5CB05FC9"/>
    <w:rsid w:val="5CC17E55"/>
    <w:rsid w:val="5CDA6655"/>
    <w:rsid w:val="5CDCF5C8"/>
    <w:rsid w:val="5D3EA204"/>
    <w:rsid w:val="5D509C4E"/>
    <w:rsid w:val="5D693E22"/>
    <w:rsid w:val="5D70B491"/>
    <w:rsid w:val="5D81A969"/>
    <w:rsid w:val="5D892377"/>
    <w:rsid w:val="5D8F954A"/>
    <w:rsid w:val="5DB045FC"/>
    <w:rsid w:val="5DBE2275"/>
    <w:rsid w:val="5DC2C9F3"/>
    <w:rsid w:val="5DDDA124"/>
    <w:rsid w:val="5DE5F3E3"/>
    <w:rsid w:val="5DEE363B"/>
    <w:rsid w:val="5DFFCDA6"/>
    <w:rsid w:val="5E0A4225"/>
    <w:rsid w:val="5E0C000B"/>
    <w:rsid w:val="5E0E1BC0"/>
    <w:rsid w:val="5E2C3495"/>
    <w:rsid w:val="5E340E7B"/>
    <w:rsid w:val="5E3719F6"/>
    <w:rsid w:val="5E420AF5"/>
    <w:rsid w:val="5E51E73B"/>
    <w:rsid w:val="5E678E57"/>
    <w:rsid w:val="5EA45F24"/>
    <w:rsid w:val="5EA46203"/>
    <w:rsid w:val="5EA6362C"/>
    <w:rsid w:val="5EA8C500"/>
    <w:rsid w:val="5EAF7730"/>
    <w:rsid w:val="5EAF7EC7"/>
    <w:rsid w:val="5EDAF119"/>
    <w:rsid w:val="5F06AE25"/>
    <w:rsid w:val="5F2A4A32"/>
    <w:rsid w:val="5F2F79A5"/>
    <w:rsid w:val="5F4E053F"/>
    <w:rsid w:val="5F54492A"/>
    <w:rsid w:val="5F681FF7"/>
    <w:rsid w:val="5F85DCB3"/>
    <w:rsid w:val="5F87C7C0"/>
    <w:rsid w:val="5F98A0ED"/>
    <w:rsid w:val="5F9C2E54"/>
    <w:rsid w:val="5FA5326B"/>
    <w:rsid w:val="5FABA984"/>
    <w:rsid w:val="5FADB9D5"/>
    <w:rsid w:val="5FB5BC70"/>
    <w:rsid w:val="5FC5BFE9"/>
    <w:rsid w:val="5FC690E4"/>
    <w:rsid w:val="5FCD80F9"/>
    <w:rsid w:val="5FE34545"/>
    <w:rsid w:val="5FE35942"/>
    <w:rsid w:val="5FF06C3F"/>
    <w:rsid w:val="5FF11DBC"/>
    <w:rsid w:val="5FF81B77"/>
    <w:rsid w:val="5FF93684"/>
    <w:rsid w:val="5FFCA911"/>
    <w:rsid w:val="5FFE443E"/>
    <w:rsid w:val="60132360"/>
    <w:rsid w:val="60344891"/>
    <w:rsid w:val="60359FB2"/>
    <w:rsid w:val="6039B219"/>
    <w:rsid w:val="603B2B00"/>
    <w:rsid w:val="60537FD2"/>
    <w:rsid w:val="607E9AF5"/>
    <w:rsid w:val="60921145"/>
    <w:rsid w:val="6094B310"/>
    <w:rsid w:val="609B5AB4"/>
    <w:rsid w:val="609D832D"/>
    <w:rsid w:val="60C7F60B"/>
    <w:rsid w:val="60DAB0CF"/>
    <w:rsid w:val="60F119ED"/>
    <w:rsid w:val="60FE38E0"/>
    <w:rsid w:val="61055410"/>
    <w:rsid w:val="610E4A17"/>
    <w:rsid w:val="612228BA"/>
    <w:rsid w:val="614906FF"/>
    <w:rsid w:val="614B0375"/>
    <w:rsid w:val="61542CC8"/>
    <w:rsid w:val="61870FA9"/>
    <w:rsid w:val="61888F35"/>
    <w:rsid w:val="6188AF63"/>
    <w:rsid w:val="61972393"/>
    <w:rsid w:val="619CF989"/>
    <w:rsid w:val="61A0A66F"/>
    <w:rsid w:val="61B0CB4A"/>
    <w:rsid w:val="61B8B836"/>
    <w:rsid w:val="61BCA597"/>
    <w:rsid w:val="61C14247"/>
    <w:rsid w:val="61C4176B"/>
    <w:rsid w:val="61D4E635"/>
    <w:rsid w:val="61DB6856"/>
    <w:rsid w:val="61DBECCA"/>
    <w:rsid w:val="61FFACA5"/>
    <w:rsid w:val="61FFCAF6"/>
    <w:rsid w:val="620A2C53"/>
    <w:rsid w:val="620CB2D9"/>
    <w:rsid w:val="623028C5"/>
    <w:rsid w:val="62385462"/>
    <w:rsid w:val="623E0F12"/>
    <w:rsid w:val="62426EA2"/>
    <w:rsid w:val="625B119D"/>
    <w:rsid w:val="625BBD88"/>
    <w:rsid w:val="626F50A1"/>
    <w:rsid w:val="6287B9AF"/>
    <w:rsid w:val="628E6E84"/>
    <w:rsid w:val="6295D06D"/>
    <w:rsid w:val="62D3CF16"/>
    <w:rsid w:val="62DDBDE0"/>
    <w:rsid w:val="62EC0D76"/>
    <w:rsid w:val="63314510"/>
    <w:rsid w:val="633D4645"/>
    <w:rsid w:val="6342600F"/>
    <w:rsid w:val="634CD2F4"/>
    <w:rsid w:val="6354086F"/>
    <w:rsid w:val="63583DA7"/>
    <w:rsid w:val="6372566D"/>
    <w:rsid w:val="6391E0AE"/>
    <w:rsid w:val="63A4168D"/>
    <w:rsid w:val="63DA1EBB"/>
    <w:rsid w:val="63DD5236"/>
    <w:rsid w:val="63F65386"/>
    <w:rsid w:val="63F6A562"/>
    <w:rsid w:val="63F78DE9"/>
    <w:rsid w:val="63FE76CB"/>
    <w:rsid w:val="6401AFBA"/>
    <w:rsid w:val="640C92E2"/>
    <w:rsid w:val="641C7F3A"/>
    <w:rsid w:val="641DA82F"/>
    <w:rsid w:val="642210E5"/>
    <w:rsid w:val="6443C66F"/>
    <w:rsid w:val="644771D9"/>
    <w:rsid w:val="64507597"/>
    <w:rsid w:val="647F79E8"/>
    <w:rsid w:val="6487F7AD"/>
    <w:rsid w:val="6494F531"/>
    <w:rsid w:val="649B01C5"/>
    <w:rsid w:val="649D932E"/>
    <w:rsid w:val="64A04075"/>
    <w:rsid w:val="64A817D0"/>
    <w:rsid w:val="64B2F49E"/>
    <w:rsid w:val="64B648BF"/>
    <w:rsid w:val="64C05025"/>
    <w:rsid w:val="64C1C9F7"/>
    <w:rsid w:val="64C23333"/>
    <w:rsid w:val="64C7A93F"/>
    <w:rsid w:val="64CC0B73"/>
    <w:rsid w:val="64CDB1C9"/>
    <w:rsid w:val="64D3F98A"/>
    <w:rsid w:val="64E2233D"/>
    <w:rsid w:val="64E61FD6"/>
    <w:rsid w:val="64E9AE8B"/>
    <w:rsid w:val="64FCEABC"/>
    <w:rsid w:val="64FFF8F2"/>
    <w:rsid w:val="6502F3D0"/>
    <w:rsid w:val="6517A6F0"/>
    <w:rsid w:val="652036E0"/>
    <w:rsid w:val="6525E12A"/>
    <w:rsid w:val="6527B788"/>
    <w:rsid w:val="652E3718"/>
    <w:rsid w:val="6531FF60"/>
    <w:rsid w:val="6534A9AD"/>
    <w:rsid w:val="656AAF8C"/>
    <w:rsid w:val="6582D1B9"/>
    <w:rsid w:val="6589DAE8"/>
    <w:rsid w:val="659329DC"/>
    <w:rsid w:val="65935E4A"/>
    <w:rsid w:val="6595201F"/>
    <w:rsid w:val="659F77AE"/>
    <w:rsid w:val="65A636CA"/>
    <w:rsid w:val="65ABA84B"/>
    <w:rsid w:val="65DB0F22"/>
    <w:rsid w:val="660C6E30"/>
    <w:rsid w:val="6620C3BF"/>
    <w:rsid w:val="6624B426"/>
    <w:rsid w:val="664F9845"/>
    <w:rsid w:val="664FE3E8"/>
    <w:rsid w:val="6652A345"/>
    <w:rsid w:val="6652D77C"/>
    <w:rsid w:val="66557760"/>
    <w:rsid w:val="6657A6D7"/>
    <w:rsid w:val="6662421C"/>
    <w:rsid w:val="66633F75"/>
    <w:rsid w:val="6663E8B9"/>
    <w:rsid w:val="669BC5D7"/>
    <w:rsid w:val="66A32EB7"/>
    <w:rsid w:val="66CB6245"/>
    <w:rsid w:val="66CE660C"/>
    <w:rsid w:val="66ED9D9E"/>
    <w:rsid w:val="66F934CE"/>
    <w:rsid w:val="67067212"/>
    <w:rsid w:val="6709525C"/>
    <w:rsid w:val="6709BF61"/>
    <w:rsid w:val="671EE6FE"/>
    <w:rsid w:val="672AF4F0"/>
    <w:rsid w:val="67402559"/>
    <w:rsid w:val="6743D0FB"/>
    <w:rsid w:val="6745CF24"/>
    <w:rsid w:val="6762F9C5"/>
    <w:rsid w:val="67792C91"/>
    <w:rsid w:val="6785F129"/>
    <w:rsid w:val="678E5509"/>
    <w:rsid w:val="679806A6"/>
    <w:rsid w:val="67AD29D6"/>
    <w:rsid w:val="67BB838F"/>
    <w:rsid w:val="67C6C527"/>
    <w:rsid w:val="67E03EB1"/>
    <w:rsid w:val="67F35EEC"/>
    <w:rsid w:val="67F535FD"/>
    <w:rsid w:val="67F9847E"/>
    <w:rsid w:val="681D20F9"/>
    <w:rsid w:val="682CB8C4"/>
    <w:rsid w:val="68333E0A"/>
    <w:rsid w:val="68381259"/>
    <w:rsid w:val="683C09AC"/>
    <w:rsid w:val="683FF251"/>
    <w:rsid w:val="684400EA"/>
    <w:rsid w:val="6857A12D"/>
    <w:rsid w:val="685D81EC"/>
    <w:rsid w:val="6879E84F"/>
    <w:rsid w:val="689E57CA"/>
    <w:rsid w:val="68AC6EA0"/>
    <w:rsid w:val="68B8CDEE"/>
    <w:rsid w:val="68BDCA06"/>
    <w:rsid w:val="68C51338"/>
    <w:rsid w:val="68DE65D7"/>
    <w:rsid w:val="68E7265E"/>
    <w:rsid w:val="68ED30BB"/>
    <w:rsid w:val="68F90252"/>
    <w:rsid w:val="68FA9239"/>
    <w:rsid w:val="68FFA118"/>
    <w:rsid w:val="6906A31F"/>
    <w:rsid w:val="690D51B3"/>
    <w:rsid w:val="6925F93D"/>
    <w:rsid w:val="69445867"/>
    <w:rsid w:val="694B84F5"/>
    <w:rsid w:val="6951301D"/>
    <w:rsid w:val="6951ABE4"/>
    <w:rsid w:val="6957589D"/>
    <w:rsid w:val="697DE97B"/>
    <w:rsid w:val="698F3FD4"/>
    <w:rsid w:val="6991D9AD"/>
    <w:rsid w:val="69A3E5B2"/>
    <w:rsid w:val="69AC9496"/>
    <w:rsid w:val="69BFC71D"/>
    <w:rsid w:val="69C15A2B"/>
    <w:rsid w:val="69C9F166"/>
    <w:rsid w:val="69CF40EE"/>
    <w:rsid w:val="69D02C90"/>
    <w:rsid w:val="69D4327B"/>
    <w:rsid w:val="69DB7E28"/>
    <w:rsid w:val="69E12D85"/>
    <w:rsid w:val="69E6AB1D"/>
    <w:rsid w:val="6A132B2A"/>
    <w:rsid w:val="6A19F959"/>
    <w:rsid w:val="6A1A4A8F"/>
    <w:rsid w:val="6A3622F7"/>
    <w:rsid w:val="6A54BD7F"/>
    <w:rsid w:val="6A635F73"/>
    <w:rsid w:val="6A6844B3"/>
    <w:rsid w:val="6A6C0DF0"/>
    <w:rsid w:val="6A90B327"/>
    <w:rsid w:val="6A9C5B9A"/>
    <w:rsid w:val="6AAA5CD3"/>
    <w:rsid w:val="6AC14D89"/>
    <w:rsid w:val="6AC58B41"/>
    <w:rsid w:val="6ADBD95A"/>
    <w:rsid w:val="6B03DD41"/>
    <w:rsid w:val="6B47E416"/>
    <w:rsid w:val="6B4C66A0"/>
    <w:rsid w:val="6B5D49E8"/>
    <w:rsid w:val="6B77116E"/>
    <w:rsid w:val="6B80ACDC"/>
    <w:rsid w:val="6B92D0E7"/>
    <w:rsid w:val="6B969521"/>
    <w:rsid w:val="6BDBCAC1"/>
    <w:rsid w:val="6BF4211D"/>
    <w:rsid w:val="6C0AF953"/>
    <w:rsid w:val="6C0EA255"/>
    <w:rsid w:val="6C1E197D"/>
    <w:rsid w:val="6C20D6B3"/>
    <w:rsid w:val="6C2F1CC9"/>
    <w:rsid w:val="6C2F5454"/>
    <w:rsid w:val="6C4AD4AC"/>
    <w:rsid w:val="6C4D8E61"/>
    <w:rsid w:val="6C85768B"/>
    <w:rsid w:val="6C8D248D"/>
    <w:rsid w:val="6C94B151"/>
    <w:rsid w:val="6C951183"/>
    <w:rsid w:val="6CA5BE6A"/>
    <w:rsid w:val="6CA6506C"/>
    <w:rsid w:val="6CD782FA"/>
    <w:rsid w:val="6CE597CB"/>
    <w:rsid w:val="6CE79069"/>
    <w:rsid w:val="6CEA19EA"/>
    <w:rsid w:val="6CF7EDD3"/>
    <w:rsid w:val="6CFAA50C"/>
    <w:rsid w:val="6CFD4C71"/>
    <w:rsid w:val="6D0575D3"/>
    <w:rsid w:val="6D07A830"/>
    <w:rsid w:val="6D0A7125"/>
    <w:rsid w:val="6D1798DC"/>
    <w:rsid w:val="6D1BD1CB"/>
    <w:rsid w:val="6D2D969B"/>
    <w:rsid w:val="6D340062"/>
    <w:rsid w:val="6D3EA333"/>
    <w:rsid w:val="6D4253B9"/>
    <w:rsid w:val="6D4E648C"/>
    <w:rsid w:val="6D5290CB"/>
    <w:rsid w:val="6D5CD56B"/>
    <w:rsid w:val="6D70ED34"/>
    <w:rsid w:val="6D85A1D7"/>
    <w:rsid w:val="6D8FD476"/>
    <w:rsid w:val="6D966CF4"/>
    <w:rsid w:val="6D98BC43"/>
    <w:rsid w:val="6D9BD428"/>
    <w:rsid w:val="6D9C0DEF"/>
    <w:rsid w:val="6DB2A9B8"/>
    <w:rsid w:val="6DBFD0F4"/>
    <w:rsid w:val="6DC42311"/>
    <w:rsid w:val="6DD48875"/>
    <w:rsid w:val="6DDE308C"/>
    <w:rsid w:val="6DE4F1C1"/>
    <w:rsid w:val="6DF3C986"/>
    <w:rsid w:val="6E23D734"/>
    <w:rsid w:val="6E2EBFC5"/>
    <w:rsid w:val="6E3B9A7E"/>
    <w:rsid w:val="6E4DF9C4"/>
    <w:rsid w:val="6E514680"/>
    <w:rsid w:val="6E56FF2B"/>
    <w:rsid w:val="6E6947A5"/>
    <w:rsid w:val="6E6A5DE9"/>
    <w:rsid w:val="6E75F920"/>
    <w:rsid w:val="6E78EE1F"/>
    <w:rsid w:val="6E7CD3ED"/>
    <w:rsid w:val="6E81EFBF"/>
    <w:rsid w:val="6E83DAF9"/>
    <w:rsid w:val="6E88C876"/>
    <w:rsid w:val="6E9238AF"/>
    <w:rsid w:val="6E936006"/>
    <w:rsid w:val="6E9B13A3"/>
    <w:rsid w:val="6EE38A99"/>
    <w:rsid w:val="6F042E35"/>
    <w:rsid w:val="6F21442D"/>
    <w:rsid w:val="6F2D4E25"/>
    <w:rsid w:val="6F314648"/>
    <w:rsid w:val="6F338C92"/>
    <w:rsid w:val="6F38EBF4"/>
    <w:rsid w:val="6F399684"/>
    <w:rsid w:val="6F3BAC28"/>
    <w:rsid w:val="6F40349A"/>
    <w:rsid w:val="6F49CA8B"/>
    <w:rsid w:val="6F4EB096"/>
    <w:rsid w:val="6F62D477"/>
    <w:rsid w:val="6F6C7362"/>
    <w:rsid w:val="6F85C10D"/>
    <w:rsid w:val="6F907C0D"/>
    <w:rsid w:val="6F990772"/>
    <w:rsid w:val="6FAE29FF"/>
    <w:rsid w:val="6FB8A4B3"/>
    <w:rsid w:val="6FCBF9E1"/>
    <w:rsid w:val="6FD24E87"/>
    <w:rsid w:val="6FDE25E3"/>
    <w:rsid w:val="6FEDE29A"/>
    <w:rsid w:val="70321D15"/>
    <w:rsid w:val="70413CB7"/>
    <w:rsid w:val="704CEC61"/>
    <w:rsid w:val="704F399E"/>
    <w:rsid w:val="70576415"/>
    <w:rsid w:val="70614D9D"/>
    <w:rsid w:val="7064E932"/>
    <w:rsid w:val="706E53CE"/>
    <w:rsid w:val="706F594F"/>
    <w:rsid w:val="7081C0B8"/>
    <w:rsid w:val="70824445"/>
    <w:rsid w:val="7088FF33"/>
    <w:rsid w:val="708ACF4F"/>
    <w:rsid w:val="70917CA7"/>
    <w:rsid w:val="70BAE109"/>
    <w:rsid w:val="70BDE026"/>
    <w:rsid w:val="70BF471A"/>
    <w:rsid w:val="70DC0241"/>
    <w:rsid w:val="70E847B6"/>
    <w:rsid w:val="70ED1422"/>
    <w:rsid w:val="70EDAAF9"/>
    <w:rsid w:val="70F18AA0"/>
    <w:rsid w:val="7109E2A9"/>
    <w:rsid w:val="710BF19A"/>
    <w:rsid w:val="711324AE"/>
    <w:rsid w:val="7113CF88"/>
    <w:rsid w:val="7116B98B"/>
    <w:rsid w:val="711907A8"/>
    <w:rsid w:val="711ED288"/>
    <w:rsid w:val="71275686"/>
    <w:rsid w:val="7134CCC5"/>
    <w:rsid w:val="714D57D3"/>
    <w:rsid w:val="715F19B8"/>
    <w:rsid w:val="717104F6"/>
    <w:rsid w:val="717175D1"/>
    <w:rsid w:val="717984CD"/>
    <w:rsid w:val="71809AEC"/>
    <w:rsid w:val="71929CAB"/>
    <w:rsid w:val="719843A1"/>
    <w:rsid w:val="71A33AB8"/>
    <w:rsid w:val="71CB23F2"/>
    <w:rsid w:val="71D10244"/>
    <w:rsid w:val="71EBB419"/>
    <w:rsid w:val="72146FA9"/>
    <w:rsid w:val="72197864"/>
    <w:rsid w:val="723CCED5"/>
    <w:rsid w:val="724A1B4D"/>
    <w:rsid w:val="724CD72F"/>
    <w:rsid w:val="725061B8"/>
    <w:rsid w:val="7250E35B"/>
    <w:rsid w:val="7252EB4E"/>
    <w:rsid w:val="72558C26"/>
    <w:rsid w:val="72584DD4"/>
    <w:rsid w:val="72609154"/>
    <w:rsid w:val="72615393"/>
    <w:rsid w:val="728118D5"/>
    <w:rsid w:val="7295EBBE"/>
    <w:rsid w:val="729840EC"/>
    <w:rsid w:val="729F6C56"/>
    <w:rsid w:val="72A2E7A1"/>
    <w:rsid w:val="72A9D673"/>
    <w:rsid w:val="72C38E1C"/>
    <w:rsid w:val="72C4A4F1"/>
    <w:rsid w:val="72CEB8C6"/>
    <w:rsid w:val="72EE5512"/>
    <w:rsid w:val="72F32E52"/>
    <w:rsid w:val="72F9953D"/>
    <w:rsid w:val="7321AED8"/>
    <w:rsid w:val="73323157"/>
    <w:rsid w:val="7334069D"/>
    <w:rsid w:val="733AA69C"/>
    <w:rsid w:val="733CAEB7"/>
    <w:rsid w:val="73402904"/>
    <w:rsid w:val="73584F79"/>
    <w:rsid w:val="7386DA60"/>
    <w:rsid w:val="73965533"/>
    <w:rsid w:val="739B5AE0"/>
    <w:rsid w:val="73BEE808"/>
    <w:rsid w:val="73C44ACE"/>
    <w:rsid w:val="73C55022"/>
    <w:rsid w:val="73F14648"/>
    <w:rsid w:val="74140219"/>
    <w:rsid w:val="742C0686"/>
    <w:rsid w:val="744B53BA"/>
    <w:rsid w:val="74546458"/>
    <w:rsid w:val="74578EB2"/>
    <w:rsid w:val="746C759F"/>
    <w:rsid w:val="7470CDBA"/>
    <w:rsid w:val="74883DBA"/>
    <w:rsid w:val="74988660"/>
    <w:rsid w:val="749C5AED"/>
    <w:rsid w:val="74B0D5C1"/>
    <w:rsid w:val="74B1CF52"/>
    <w:rsid w:val="74E21BFD"/>
    <w:rsid w:val="74ED1339"/>
    <w:rsid w:val="74EEA389"/>
    <w:rsid w:val="74F17E5F"/>
    <w:rsid w:val="74FBB89F"/>
    <w:rsid w:val="75038279"/>
    <w:rsid w:val="750C5349"/>
    <w:rsid w:val="7517967C"/>
    <w:rsid w:val="7520E1B3"/>
    <w:rsid w:val="75360B15"/>
    <w:rsid w:val="754B20A3"/>
    <w:rsid w:val="7562CBA1"/>
    <w:rsid w:val="756403B1"/>
    <w:rsid w:val="7570184D"/>
    <w:rsid w:val="757B2BB1"/>
    <w:rsid w:val="757F3C0A"/>
    <w:rsid w:val="75844BF7"/>
    <w:rsid w:val="759101B1"/>
    <w:rsid w:val="75A19C68"/>
    <w:rsid w:val="75C24EBB"/>
    <w:rsid w:val="75C2613E"/>
    <w:rsid w:val="75C65F7F"/>
    <w:rsid w:val="75D5AD10"/>
    <w:rsid w:val="75D6D7F4"/>
    <w:rsid w:val="75D82385"/>
    <w:rsid w:val="75E4F46B"/>
    <w:rsid w:val="75F58D74"/>
    <w:rsid w:val="76018082"/>
    <w:rsid w:val="76066CB6"/>
    <w:rsid w:val="7607CB23"/>
    <w:rsid w:val="7613E4A0"/>
    <w:rsid w:val="76183CEA"/>
    <w:rsid w:val="7634F2E1"/>
    <w:rsid w:val="763D6543"/>
    <w:rsid w:val="76476356"/>
    <w:rsid w:val="764C2A9F"/>
    <w:rsid w:val="76575F5F"/>
    <w:rsid w:val="765BD0F8"/>
    <w:rsid w:val="765D7585"/>
    <w:rsid w:val="7669749C"/>
    <w:rsid w:val="7669955F"/>
    <w:rsid w:val="7672B729"/>
    <w:rsid w:val="76755DF8"/>
    <w:rsid w:val="7689DF8B"/>
    <w:rsid w:val="76B7BC50"/>
    <w:rsid w:val="76BBD5EE"/>
    <w:rsid w:val="76D2DD1A"/>
    <w:rsid w:val="76F74583"/>
    <w:rsid w:val="7701FE23"/>
    <w:rsid w:val="7705C49A"/>
    <w:rsid w:val="77061D02"/>
    <w:rsid w:val="770F5D0F"/>
    <w:rsid w:val="77232FD0"/>
    <w:rsid w:val="773B6C6E"/>
    <w:rsid w:val="77434D98"/>
    <w:rsid w:val="7746BCB8"/>
    <w:rsid w:val="7748AAF3"/>
    <w:rsid w:val="7763EFBF"/>
    <w:rsid w:val="776B7693"/>
    <w:rsid w:val="777206FB"/>
    <w:rsid w:val="7776DA4F"/>
    <w:rsid w:val="777F1839"/>
    <w:rsid w:val="77883CFA"/>
    <w:rsid w:val="779E804A"/>
    <w:rsid w:val="77AC57C6"/>
    <w:rsid w:val="77C0E367"/>
    <w:rsid w:val="77D84011"/>
    <w:rsid w:val="77E1688B"/>
    <w:rsid w:val="77E909C5"/>
    <w:rsid w:val="77F1976D"/>
    <w:rsid w:val="78296A2C"/>
    <w:rsid w:val="783DA09A"/>
    <w:rsid w:val="78543EBA"/>
    <w:rsid w:val="787A4C73"/>
    <w:rsid w:val="788B8075"/>
    <w:rsid w:val="78991C8A"/>
    <w:rsid w:val="789EDD47"/>
    <w:rsid w:val="78A833AC"/>
    <w:rsid w:val="78AD61FD"/>
    <w:rsid w:val="78B2B1DE"/>
    <w:rsid w:val="78D47A48"/>
    <w:rsid w:val="78DC8944"/>
    <w:rsid w:val="78DDC617"/>
    <w:rsid w:val="78E39596"/>
    <w:rsid w:val="78EE219A"/>
    <w:rsid w:val="78F431A5"/>
    <w:rsid w:val="791BAAEA"/>
    <w:rsid w:val="792FF0F6"/>
    <w:rsid w:val="7966E753"/>
    <w:rsid w:val="796BB9EF"/>
    <w:rsid w:val="796C0FCB"/>
    <w:rsid w:val="797EBAA5"/>
    <w:rsid w:val="799F693E"/>
    <w:rsid w:val="79AE78C4"/>
    <w:rsid w:val="79AEAC5F"/>
    <w:rsid w:val="79C2A64E"/>
    <w:rsid w:val="79C507F1"/>
    <w:rsid w:val="79EFC129"/>
    <w:rsid w:val="79F0FD35"/>
    <w:rsid w:val="79FE3D1F"/>
    <w:rsid w:val="7A04F9A6"/>
    <w:rsid w:val="7A0A89EF"/>
    <w:rsid w:val="7A1F3382"/>
    <w:rsid w:val="7A230812"/>
    <w:rsid w:val="7A383857"/>
    <w:rsid w:val="7A61A797"/>
    <w:rsid w:val="7A675F52"/>
    <w:rsid w:val="7ABBC26D"/>
    <w:rsid w:val="7ABF4DD1"/>
    <w:rsid w:val="7ADCEBA4"/>
    <w:rsid w:val="7AF5D62C"/>
    <w:rsid w:val="7AFABD28"/>
    <w:rsid w:val="7B0CEFFE"/>
    <w:rsid w:val="7B0D7456"/>
    <w:rsid w:val="7B26D916"/>
    <w:rsid w:val="7B2E0FE1"/>
    <w:rsid w:val="7B347A9C"/>
    <w:rsid w:val="7B3CBB9F"/>
    <w:rsid w:val="7B49625E"/>
    <w:rsid w:val="7B4A58FB"/>
    <w:rsid w:val="7B544ABF"/>
    <w:rsid w:val="7B64C58D"/>
    <w:rsid w:val="7B6FB74F"/>
    <w:rsid w:val="7B83A032"/>
    <w:rsid w:val="7B8BD72C"/>
    <w:rsid w:val="7B8C2FD9"/>
    <w:rsid w:val="7B8D17FE"/>
    <w:rsid w:val="7BC399E1"/>
    <w:rsid w:val="7BC90043"/>
    <w:rsid w:val="7BC95C39"/>
    <w:rsid w:val="7BCF11D3"/>
    <w:rsid w:val="7BCF60E4"/>
    <w:rsid w:val="7BD40A66"/>
    <w:rsid w:val="7BD8C2C5"/>
    <w:rsid w:val="7BDE1BA1"/>
    <w:rsid w:val="7BF70349"/>
    <w:rsid w:val="7BFEF5EB"/>
    <w:rsid w:val="7C0416B0"/>
    <w:rsid w:val="7C12A297"/>
    <w:rsid w:val="7C1AF42C"/>
    <w:rsid w:val="7C307E5B"/>
    <w:rsid w:val="7C343D47"/>
    <w:rsid w:val="7C398A2B"/>
    <w:rsid w:val="7C3AA9C5"/>
    <w:rsid w:val="7C402905"/>
    <w:rsid w:val="7C49D7CE"/>
    <w:rsid w:val="7C4B2A5F"/>
    <w:rsid w:val="7C4EB4D1"/>
    <w:rsid w:val="7C5A90B8"/>
    <w:rsid w:val="7C73C4CE"/>
    <w:rsid w:val="7C8A6731"/>
    <w:rsid w:val="7C8CD96D"/>
    <w:rsid w:val="7C8E7C25"/>
    <w:rsid w:val="7CA0FB16"/>
    <w:rsid w:val="7CB830CD"/>
    <w:rsid w:val="7CC424FA"/>
    <w:rsid w:val="7CD4352E"/>
    <w:rsid w:val="7CDFF8B2"/>
    <w:rsid w:val="7D227AEA"/>
    <w:rsid w:val="7D2C1D4C"/>
    <w:rsid w:val="7D31CBC7"/>
    <w:rsid w:val="7D4F22D5"/>
    <w:rsid w:val="7D503095"/>
    <w:rsid w:val="7D55C1FA"/>
    <w:rsid w:val="7D5DED30"/>
    <w:rsid w:val="7D5FFDDA"/>
    <w:rsid w:val="7D6CEDA2"/>
    <w:rsid w:val="7D73A880"/>
    <w:rsid w:val="7D785601"/>
    <w:rsid w:val="7D9A4565"/>
    <w:rsid w:val="7D9B4A6D"/>
    <w:rsid w:val="7DAA77D0"/>
    <w:rsid w:val="7DAB3A1A"/>
    <w:rsid w:val="7DB3FE83"/>
    <w:rsid w:val="7DBCA9EC"/>
    <w:rsid w:val="7DC7A10A"/>
    <w:rsid w:val="7DCC369D"/>
    <w:rsid w:val="7DD74D09"/>
    <w:rsid w:val="7DE36DD9"/>
    <w:rsid w:val="7E331DAC"/>
    <w:rsid w:val="7E36760C"/>
    <w:rsid w:val="7E5C9208"/>
    <w:rsid w:val="7E6DCF05"/>
    <w:rsid w:val="7E7EC33E"/>
    <w:rsid w:val="7E9C1F2F"/>
    <w:rsid w:val="7E9CF07C"/>
    <w:rsid w:val="7EBC3EFC"/>
    <w:rsid w:val="7EC3042D"/>
    <w:rsid w:val="7EEDEA63"/>
    <w:rsid w:val="7EF2A4A5"/>
    <w:rsid w:val="7EFD3FC2"/>
    <w:rsid w:val="7F112EE7"/>
    <w:rsid w:val="7F358291"/>
    <w:rsid w:val="7F50E1DC"/>
    <w:rsid w:val="7F57868D"/>
    <w:rsid w:val="7F625B2D"/>
    <w:rsid w:val="7F6758FE"/>
    <w:rsid w:val="7F6D24E0"/>
    <w:rsid w:val="7F6F00D4"/>
    <w:rsid w:val="7F9E6406"/>
    <w:rsid w:val="7F9FDC62"/>
    <w:rsid w:val="7FB82E41"/>
    <w:rsid w:val="7FBA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12E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2" w:unhideWhenUsed="1" w:qFormat="1"/>
    <w:lsdException w:name="heading 7" w:semiHidden="1" w:uiPriority="0" w:unhideWhenUsed="1" w:qFormat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nhideWhenUsed/>
    <w:rsid w:val="00B6053B"/>
    <w:pPr>
      <w:spacing w:before="120" w:after="120" w:line="396" w:lineRule="auto"/>
      <w:jc w:val="both"/>
    </w:pPr>
    <w:rPr>
      <w:rFonts w:ascii="Arial" w:eastAsia="Times New Roman" w:hAnsi="Arial" w:cs="Arial"/>
      <w:sz w:val="22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0653A7"/>
    <w:pPr>
      <w:keepNext/>
      <w:pageBreakBefore/>
      <w:numPr>
        <w:numId w:val="14"/>
      </w:numPr>
      <w:ind w:left="0" w:firstLine="0"/>
      <w:jc w:val="left"/>
      <w:outlineLvl w:val="0"/>
    </w:pPr>
    <w:rPr>
      <w:b/>
      <w:bCs/>
      <w:smallCaps/>
      <w:color w:val="17365D"/>
      <w:kern w:val="32"/>
      <w:sz w:val="5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8856E3"/>
    <w:pPr>
      <w:keepNext/>
      <w:numPr>
        <w:ilvl w:val="1"/>
        <w:numId w:val="16"/>
      </w:numPr>
      <w:spacing w:before="480"/>
      <w:outlineLvl w:val="1"/>
    </w:pPr>
    <w:rPr>
      <w:b/>
      <w:bCs/>
      <w:smallCaps/>
      <w:color w:val="1F497D" w:themeColor="text2"/>
      <w:sz w:val="36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A651BA"/>
    <w:pPr>
      <w:keepNext/>
      <w:numPr>
        <w:ilvl w:val="2"/>
        <w:numId w:val="16"/>
      </w:numPr>
      <w:spacing w:before="240" w:after="240"/>
      <w:ind w:left="1418"/>
      <w:outlineLvl w:val="2"/>
    </w:pPr>
    <w:rPr>
      <w:b/>
      <w:bCs/>
      <w:smallCaps/>
      <w:color w:val="1F497D" w:themeColor="text2"/>
      <w:sz w:val="28"/>
      <w:szCs w:val="26"/>
    </w:rPr>
  </w:style>
  <w:style w:type="paragraph" w:styleId="Nagwek4">
    <w:name w:val="heading 4"/>
    <w:basedOn w:val="Normalny"/>
    <w:next w:val="Normalny"/>
    <w:link w:val="Nagwek4Znak"/>
    <w:qFormat/>
    <w:rsid w:val="00DC018E"/>
    <w:pPr>
      <w:keepNext/>
      <w:numPr>
        <w:ilvl w:val="3"/>
        <w:numId w:val="16"/>
      </w:numPr>
      <w:spacing w:before="240" w:after="240"/>
      <w:jc w:val="left"/>
      <w:outlineLvl w:val="3"/>
    </w:pPr>
    <w:rPr>
      <w:b/>
      <w:bCs/>
      <w:color w:val="17365D"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B51BAF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autoRedefine/>
    <w:uiPriority w:val="2"/>
    <w:semiHidden/>
    <w:qFormat/>
    <w:rsid w:val="00B51BAF"/>
    <w:pPr>
      <w:keepNext/>
      <w:keepLines/>
      <w:spacing w:before="200"/>
      <w:outlineLvl w:val="5"/>
    </w:pPr>
    <w:rPr>
      <w:b/>
      <w:bCs/>
      <w:color w:val="8B817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51BAF"/>
    <w:p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unhideWhenUsed/>
    <w:rsid w:val="00B51BAF"/>
    <w:pPr>
      <w:numPr>
        <w:ilvl w:val="7"/>
        <w:numId w:val="25"/>
      </w:numPr>
      <w:spacing w:before="2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51BAF"/>
    <w:pPr>
      <w:numPr>
        <w:ilvl w:val="8"/>
        <w:numId w:val="25"/>
      </w:numPr>
      <w:spacing w:before="24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653A7"/>
    <w:rPr>
      <w:rFonts w:ascii="Arial" w:eastAsia="Times New Roman" w:hAnsi="Arial" w:cs="Arial"/>
      <w:b/>
      <w:bCs/>
      <w:smallCaps/>
      <w:color w:val="17365D"/>
      <w:kern w:val="32"/>
      <w:sz w:val="52"/>
      <w:szCs w:val="32"/>
      <w:lang w:eastAsia="en-US"/>
    </w:rPr>
  </w:style>
  <w:style w:type="character" w:customStyle="1" w:styleId="Nagwek2Znak">
    <w:name w:val="Nagłówek 2 Znak"/>
    <w:link w:val="Nagwek2"/>
    <w:rsid w:val="008856E3"/>
    <w:rPr>
      <w:rFonts w:ascii="Arial" w:eastAsia="Times New Roman" w:hAnsi="Arial" w:cs="Arial"/>
      <w:b/>
      <w:bCs/>
      <w:smallCaps/>
      <w:color w:val="1F497D" w:themeColor="text2"/>
      <w:sz w:val="36"/>
      <w:szCs w:val="28"/>
    </w:rPr>
  </w:style>
  <w:style w:type="character" w:customStyle="1" w:styleId="Nagwek3Znak">
    <w:name w:val="Nagłówek 3 Znak"/>
    <w:link w:val="Nagwek3"/>
    <w:rsid w:val="00A651BA"/>
    <w:rPr>
      <w:rFonts w:ascii="Arial" w:eastAsia="Times New Roman" w:hAnsi="Arial" w:cs="Arial"/>
      <w:b/>
      <w:bCs/>
      <w:smallCaps/>
      <w:color w:val="1F497D" w:themeColor="text2"/>
      <w:sz w:val="28"/>
      <w:szCs w:val="26"/>
      <w:lang w:eastAsia="en-US"/>
    </w:rPr>
  </w:style>
  <w:style w:type="character" w:customStyle="1" w:styleId="Nagwek4Znak">
    <w:name w:val="Nagłówek 4 Znak"/>
    <w:link w:val="Nagwek4"/>
    <w:rsid w:val="00DC018E"/>
    <w:rPr>
      <w:rFonts w:ascii="Arial" w:eastAsia="Times New Roman" w:hAnsi="Arial" w:cs="Arial"/>
      <w:b/>
      <w:bCs/>
      <w:color w:val="17365D"/>
      <w:sz w:val="24"/>
      <w:szCs w:val="28"/>
      <w:lang w:eastAsia="en-US"/>
    </w:rPr>
  </w:style>
  <w:style w:type="character" w:customStyle="1" w:styleId="Nagwek5Znak">
    <w:name w:val="Nagłówek 5 Znak"/>
    <w:link w:val="Nagwek5"/>
    <w:rsid w:val="00B51BAF"/>
    <w:rPr>
      <w:rFonts w:ascii="Arial" w:eastAsia="Times New Roman" w:hAnsi="Arial" w:cs="Arial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2"/>
    <w:semiHidden/>
    <w:rsid w:val="00B51BAF"/>
    <w:rPr>
      <w:rFonts w:eastAsia="Times New Roman"/>
      <w:b/>
      <w:bCs/>
      <w:color w:val="8B8178"/>
      <w:sz w:val="22"/>
      <w:szCs w:val="24"/>
      <w:lang w:eastAsia="en-US"/>
    </w:rPr>
  </w:style>
  <w:style w:type="character" w:customStyle="1" w:styleId="Nagwek7Znak">
    <w:name w:val="Nagłówek 7 Znak"/>
    <w:link w:val="Nagwek7"/>
    <w:semiHidden/>
    <w:rsid w:val="00B51BAF"/>
    <w:rPr>
      <w:rFonts w:eastAsia="Times New Roman"/>
      <w:sz w:val="22"/>
      <w:szCs w:val="24"/>
      <w:lang w:eastAsia="en-US"/>
    </w:rPr>
  </w:style>
  <w:style w:type="character" w:customStyle="1" w:styleId="Nagwek8Znak">
    <w:name w:val="Nagłówek 8 Znak"/>
    <w:link w:val="Nagwek8"/>
    <w:rsid w:val="00B51BAF"/>
    <w:rPr>
      <w:rFonts w:ascii="Arial" w:eastAsia="Times New Roman" w:hAnsi="Arial" w:cs="Arial"/>
      <w:i/>
      <w:iCs/>
      <w:sz w:val="22"/>
      <w:szCs w:val="24"/>
      <w:lang w:eastAsia="en-US"/>
    </w:rPr>
  </w:style>
  <w:style w:type="character" w:customStyle="1" w:styleId="Nagwek9Znak">
    <w:name w:val="Nagłówek 9 Znak"/>
    <w:link w:val="Nagwek9"/>
    <w:semiHidden/>
    <w:rsid w:val="00B51BAF"/>
    <w:rPr>
      <w:rFonts w:ascii="Cambria" w:eastAsia="Times New Roman" w:hAnsi="Cambria" w:cs="Arial"/>
      <w:sz w:val="22"/>
      <w:szCs w:val="24"/>
      <w:lang w:eastAsia="en-US"/>
    </w:rPr>
  </w:style>
  <w:style w:type="paragraph" w:customStyle="1" w:styleId="Tabelapunktowanie2">
    <w:name w:val="Tabela_punktowanie_2"/>
    <w:basedOn w:val="Tabelapunktowanie1"/>
    <w:qFormat/>
    <w:rsid w:val="00EC643B"/>
    <w:pPr>
      <w:ind w:left="567" w:hanging="227"/>
    </w:pPr>
  </w:style>
  <w:style w:type="paragraph" w:customStyle="1" w:styleId="Tabelapunktowanie1">
    <w:name w:val="Tabela_punktowanie_1"/>
    <w:basedOn w:val="Tabela-punktowanie"/>
    <w:autoRedefine/>
    <w:qFormat/>
    <w:rsid w:val="00EC643B"/>
    <w:pPr>
      <w:numPr>
        <w:numId w:val="22"/>
      </w:numPr>
      <w:ind w:left="227" w:hanging="170"/>
    </w:pPr>
  </w:style>
  <w:style w:type="paragraph" w:customStyle="1" w:styleId="Tabela-punktowanie">
    <w:name w:val="Tabela-punktowanie"/>
    <w:basedOn w:val="Normalny"/>
    <w:autoRedefine/>
    <w:qFormat/>
    <w:rsid w:val="00B51BAF"/>
    <w:pPr>
      <w:numPr>
        <w:numId w:val="21"/>
      </w:numPr>
      <w:spacing w:before="20" w:after="20"/>
      <w:jc w:val="left"/>
    </w:pPr>
    <w:rPr>
      <w:bCs/>
      <w:sz w:val="20"/>
      <w:szCs w:val="20"/>
    </w:rPr>
  </w:style>
  <w:style w:type="paragraph" w:customStyle="1" w:styleId="Spisdiagramw">
    <w:name w:val="Spis diagramów"/>
    <w:basedOn w:val="Spisilustracji"/>
    <w:autoRedefine/>
    <w:uiPriority w:val="2"/>
    <w:qFormat/>
    <w:rsid w:val="00B51BAF"/>
    <w:pPr>
      <w:tabs>
        <w:tab w:val="left" w:pos="2268"/>
        <w:tab w:val="right" w:leader="dot" w:pos="9072"/>
      </w:tabs>
      <w:ind w:left="1701" w:right="1134" w:hanging="1134"/>
      <w:jc w:val="left"/>
    </w:pPr>
    <w:rPr>
      <w:lang w:eastAsia="ar-SA"/>
    </w:rPr>
  </w:style>
  <w:style w:type="paragraph" w:styleId="Spisilustracji">
    <w:name w:val="table of figures"/>
    <w:basedOn w:val="Normalny"/>
    <w:next w:val="Normalny"/>
    <w:uiPriority w:val="99"/>
    <w:unhideWhenUsed/>
    <w:rsid w:val="00B51BAF"/>
  </w:style>
  <w:style w:type="paragraph" w:customStyle="1" w:styleId="tabelanormalny">
    <w:name w:val="tabela_normalny"/>
    <w:basedOn w:val="Normalny"/>
    <w:autoRedefine/>
    <w:qFormat/>
    <w:rsid w:val="007C0155"/>
    <w:pPr>
      <w:spacing w:before="40" w:after="40" w:line="264" w:lineRule="auto"/>
      <w:jc w:val="left"/>
    </w:pPr>
    <w:rPr>
      <w:rFonts w:ascii="Calibri" w:eastAsia="Calibri" w:hAnsi="Calibri" w:cs="Calibri"/>
      <w:bCs/>
      <w:szCs w:val="22"/>
    </w:rPr>
  </w:style>
  <w:style w:type="paragraph" w:customStyle="1" w:styleId="wypunktowanie">
    <w:name w:val="wypunktowanie"/>
    <w:basedOn w:val="Normalny"/>
    <w:link w:val="wypunktowanieZnak"/>
    <w:uiPriority w:val="1"/>
    <w:qFormat/>
    <w:rsid w:val="00B51BAF"/>
    <w:pPr>
      <w:numPr>
        <w:numId w:val="24"/>
      </w:numPr>
    </w:pPr>
    <w:rPr>
      <w:lang w:val="x-none"/>
    </w:rPr>
  </w:style>
  <w:style w:type="character" w:customStyle="1" w:styleId="wypunktowanieZnak">
    <w:name w:val="wypunktowanie Znak"/>
    <w:link w:val="wypunktowanie"/>
    <w:uiPriority w:val="1"/>
    <w:rsid w:val="00B51BAF"/>
    <w:rPr>
      <w:rFonts w:ascii="Arial" w:eastAsia="Times New Roman" w:hAnsi="Arial" w:cs="Arial"/>
      <w:sz w:val="22"/>
      <w:szCs w:val="24"/>
      <w:lang w:val="x-none" w:eastAsia="en-US"/>
    </w:rPr>
  </w:style>
  <w:style w:type="paragraph" w:customStyle="1" w:styleId="metrykatabela">
    <w:name w:val="metryka_tabela"/>
    <w:basedOn w:val="Normalny"/>
    <w:autoRedefine/>
    <w:uiPriority w:val="1"/>
    <w:qFormat/>
    <w:rsid w:val="00FF6B51"/>
    <w:pPr>
      <w:spacing w:before="40" w:after="40"/>
      <w:jc w:val="left"/>
    </w:pPr>
    <w:rPr>
      <w:noProof/>
      <w:sz w:val="20"/>
      <w:lang w:eastAsia="pl-PL"/>
    </w:rPr>
  </w:style>
  <w:style w:type="paragraph" w:customStyle="1" w:styleId="metrykatabelanaglowek">
    <w:name w:val="metryka_tabela_naglowek"/>
    <w:basedOn w:val="Normalny"/>
    <w:autoRedefine/>
    <w:uiPriority w:val="1"/>
    <w:qFormat/>
    <w:rsid w:val="00FF6B51"/>
    <w:pPr>
      <w:spacing w:before="0" w:after="0"/>
      <w:jc w:val="left"/>
    </w:pPr>
    <w:rPr>
      <w:b/>
      <w:noProof/>
      <w:sz w:val="20"/>
      <w:lang w:eastAsia="pl-PL"/>
    </w:rPr>
  </w:style>
  <w:style w:type="paragraph" w:customStyle="1" w:styleId="tabelanumeracja">
    <w:name w:val="tabela_numeracja"/>
    <w:basedOn w:val="Normalny"/>
    <w:qFormat/>
    <w:rsid w:val="00DC018E"/>
    <w:pPr>
      <w:numPr>
        <w:numId w:val="23"/>
      </w:numPr>
    </w:pPr>
    <w:rPr>
      <w:szCs w:val="20"/>
    </w:rPr>
  </w:style>
  <w:style w:type="paragraph" w:customStyle="1" w:styleId="metrykanaglowek">
    <w:name w:val="metryka_naglowek"/>
    <w:basedOn w:val="Normalny"/>
    <w:link w:val="metrykanaglowekZnak"/>
    <w:autoRedefine/>
    <w:uiPriority w:val="1"/>
    <w:qFormat/>
    <w:rsid w:val="00694A86"/>
    <w:pPr>
      <w:keepNext/>
    </w:pPr>
    <w:rPr>
      <w:rFonts w:ascii="Trebuchet MS" w:hAnsi="Trebuchet MS"/>
      <w:b/>
      <w:color w:val="17365D"/>
      <w:szCs w:val="26"/>
      <w:lang w:eastAsia="pl-PL"/>
    </w:rPr>
  </w:style>
  <w:style w:type="character" w:customStyle="1" w:styleId="metrykanaglowekZnak">
    <w:name w:val="metryka_naglowek Znak"/>
    <w:link w:val="metrykanaglowek"/>
    <w:uiPriority w:val="1"/>
    <w:rsid w:val="00694A86"/>
    <w:rPr>
      <w:rFonts w:ascii="Trebuchet MS" w:eastAsia="Times New Roman" w:hAnsi="Trebuchet MS"/>
      <w:b/>
      <w:color w:val="17365D"/>
      <w:sz w:val="22"/>
      <w:szCs w:val="26"/>
    </w:rPr>
  </w:style>
  <w:style w:type="paragraph" w:customStyle="1" w:styleId="stopkastrony">
    <w:name w:val="stopka_strony"/>
    <w:basedOn w:val="Stopka"/>
    <w:uiPriority w:val="1"/>
    <w:qFormat/>
    <w:rsid w:val="00B51BAF"/>
    <w:pPr>
      <w:tabs>
        <w:tab w:val="left" w:pos="4678"/>
      </w:tabs>
      <w:spacing w:before="0"/>
    </w:pPr>
    <w:rPr>
      <w:b w:val="0"/>
      <w:sz w:val="24"/>
      <w:lang w:val="x-none" w:eastAsia="x-none"/>
    </w:rPr>
  </w:style>
  <w:style w:type="paragraph" w:styleId="Stopka">
    <w:name w:val="footer"/>
    <w:basedOn w:val="Normalny"/>
    <w:link w:val="StopkaZnak"/>
    <w:autoRedefine/>
    <w:uiPriority w:val="99"/>
    <w:unhideWhenUsed/>
    <w:qFormat/>
    <w:rsid w:val="00B02E5A"/>
    <w:pPr>
      <w:tabs>
        <w:tab w:val="right" w:pos="9639"/>
      </w:tabs>
      <w:spacing w:before="240"/>
      <w:contextualSpacing/>
      <w:jc w:val="center"/>
    </w:pPr>
    <w:rPr>
      <w:b/>
      <w:noProof/>
      <w:szCs w:val="20"/>
      <w:lang w:eastAsia="pl-PL"/>
    </w:rPr>
  </w:style>
  <w:style w:type="character" w:customStyle="1" w:styleId="StopkaZnak">
    <w:name w:val="Stopka Znak"/>
    <w:link w:val="Stopka"/>
    <w:uiPriority w:val="99"/>
    <w:rsid w:val="00B02E5A"/>
    <w:rPr>
      <w:rFonts w:ascii="Arial" w:eastAsia="Times New Roman" w:hAnsi="Arial" w:cs="Arial"/>
      <w:b/>
      <w:noProof/>
      <w:sz w:val="22"/>
    </w:rPr>
  </w:style>
  <w:style w:type="paragraph" w:customStyle="1" w:styleId="przypisdolny">
    <w:name w:val="przypis_dolny"/>
    <w:basedOn w:val="Tekstprzypisudolnego"/>
    <w:uiPriority w:val="1"/>
    <w:qFormat/>
    <w:rsid w:val="00B51BAF"/>
    <w:pPr>
      <w:tabs>
        <w:tab w:val="right" w:pos="-142"/>
      </w:tabs>
      <w:ind w:left="142" w:hanging="142"/>
    </w:pPr>
    <w:rPr>
      <w:sz w:val="18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51BAF"/>
  </w:style>
  <w:style w:type="character" w:customStyle="1" w:styleId="TekstprzypisudolnegoZnak">
    <w:name w:val="Tekst przypisu dolnego Znak"/>
    <w:link w:val="Tekstprzypisudolnego"/>
    <w:uiPriority w:val="99"/>
    <w:rsid w:val="00B51BAF"/>
    <w:rPr>
      <w:rFonts w:eastAsia="Times New Roman"/>
      <w:sz w:val="22"/>
      <w:szCs w:val="24"/>
      <w:lang w:eastAsia="en-US"/>
    </w:rPr>
  </w:style>
  <w:style w:type="paragraph" w:customStyle="1" w:styleId="Wymagania-sekcja">
    <w:name w:val="Wymagania - sekcja"/>
    <w:basedOn w:val="Normalny"/>
    <w:qFormat/>
    <w:rsid w:val="00B51BAF"/>
    <w:rPr>
      <w:b/>
    </w:rPr>
  </w:style>
  <w:style w:type="paragraph" w:customStyle="1" w:styleId="WymaganieL1">
    <w:name w:val="Wymaganie L1"/>
    <w:basedOn w:val="Normalny"/>
    <w:link w:val="WymaganieL1Znak"/>
    <w:qFormat/>
    <w:rsid w:val="00B51BAF"/>
    <w:pPr>
      <w:numPr>
        <w:ilvl w:val="3"/>
        <w:numId w:val="25"/>
      </w:numPr>
      <w:jc w:val="left"/>
    </w:pPr>
    <w:rPr>
      <w:lang w:val="x-none"/>
    </w:rPr>
  </w:style>
  <w:style w:type="character" w:customStyle="1" w:styleId="WymaganieL1Znak">
    <w:name w:val="Wymaganie L1 Znak"/>
    <w:link w:val="WymaganieL1"/>
    <w:rsid w:val="00B51BAF"/>
    <w:rPr>
      <w:rFonts w:ascii="Arial" w:eastAsia="Times New Roman" w:hAnsi="Arial" w:cs="Arial"/>
      <w:sz w:val="22"/>
      <w:szCs w:val="24"/>
      <w:lang w:val="x-none" w:eastAsia="en-US"/>
    </w:rPr>
  </w:style>
  <w:style w:type="paragraph" w:customStyle="1" w:styleId="WymaganieL2">
    <w:name w:val="Wymaganie L2"/>
    <w:basedOn w:val="WymaganieL1"/>
    <w:link w:val="WymaganieL2Znak"/>
    <w:qFormat/>
    <w:rsid w:val="00B51BAF"/>
    <w:pPr>
      <w:numPr>
        <w:ilvl w:val="4"/>
      </w:numPr>
      <w:spacing w:before="60"/>
    </w:pPr>
  </w:style>
  <w:style w:type="character" w:customStyle="1" w:styleId="WymaganieL2Znak">
    <w:name w:val="Wymaganie L2 Znak"/>
    <w:link w:val="WymaganieL2"/>
    <w:rsid w:val="00B51BAF"/>
    <w:rPr>
      <w:rFonts w:ascii="Arial" w:eastAsia="Times New Roman" w:hAnsi="Arial" w:cs="Arial"/>
      <w:sz w:val="22"/>
      <w:szCs w:val="24"/>
      <w:lang w:val="x-none" w:eastAsia="en-US"/>
    </w:rPr>
  </w:style>
  <w:style w:type="paragraph" w:customStyle="1" w:styleId="wymagania-punkty">
    <w:name w:val="wymagania - punkty"/>
    <w:basedOn w:val="WymaganieL2"/>
    <w:link w:val="wymagania-punktyZnak"/>
    <w:qFormat/>
    <w:rsid w:val="00B51BAF"/>
    <w:pPr>
      <w:numPr>
        <w:ilvl w:val="5"/>
      </w:numPr>
      <w:spacing w:before="0"/>
    </w:pPr>
  </w:style>
  <w:style w:type="character" w:customStyle="1" w:styleId="wymagania-punktyZnak">
    <w:name w:val="wymagania - punkty Znak"/>
    <w:link w:val="wymagania-punkty"/>
    <w:rsid w:val="00B51BAF"/>
    <w:rPr>
      <w:rFonts w:ascii="Arial" w:eastAsia="Times New Roman" w:hAnsi="Arial" w:cs="Arial"/>
      <w:sz w:val="22"/>
      <w:szCs w:val="24"/>
      <w:lang w:val="x-none" w:eastAsia="en-US"/>
    </w:rPr>
  </w:style>
  <w:style w:type="paragraph" w:customStyle="1" w:styleId="Wymagania-punkyL2">
    <w:name w:val="Wymagania - punky L2"/>
    <w:basedOn w:val="wymagania-punkty"/>
    <w:qFormat/>
    <w:rsid w:val="00B51BAF"/>
    <w:pPr>
      <w:numPr>
        <w:ilvl w:val="6"/>
      </w:numPr>
    </w:pPr>
    <w:rPr>
      <w:lang w:eastAsia="pl-PL"/>
    </w:rPr>
  </w:style>
  <w:style w:type="paragraph" w:styleId="Legenda">
    <w:name w:val="caption"/>
    <w:basedOn w:val="Normalny"/>
    <w:next w:val="Normalny"/>
    <w:autoRedefine/>
    <w:qFormat/>
    <w:rsid w:val="00AF6E22"/>
    <w:pPr>
      <w:keepNext/>
      <w:keepLines/>
      <w:spacing w:before="240" w:after="0" w:line="240" w:lineRule="auto"/>
      <w:ind w:left="709" w:hanging="709"/>
      <w:jc w:val="left"/>
    </w:pPr>
    <w:rPr>
      <w:b/>
      <w:color w:val="1F497D" w:themeColor="text2"/>
      <w:sz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694A86"/>
    <w:pPr>
      <w:keepNext/>
      <w:keepLines/>
      <w:spacing w:before="5400" w:after="1800"/>
      <w:contextualSpacing/>
      <w:jc w:val="left"/>
    </w:pPr>
    <w:rPr>
      <w:b/>
      <w:caps/>
      <w:color w:val="17365D"/>
      <w:kern w:val="28"/>
      <w:sz w:val="48"/>
      <w:szCs w:val="64"/>
      <w:lang w:val="cs-CZ" w:eastAsia="pl-PL"/>
    </w:rPr>
  </w:style>
  <w:style w:type="character" w:customStyle="1" w:styleId="TytuZnak">
    <w:name w:val="Tytuł Znak"/>
    <w:link w:val="Tytu"/>
    <w:rsid w:val="00694A86"/>
    <w:rPr>
      <w:rFonts w:eastAsia="Times New Roman"/>
      <w:b/>
      <w:caps/>
      <w:color w:val="17365D"/>
      <w:kern w:val="28"/>
      <w:sz w:val="48"/>
      <w:szCs w:val="64"/>
      <w:lang w:val="cs-CZ"/>
    </w:rPr>
  </w:style>
  <w:style w:type="paragraph" w:styleId="Podtytu">
    <w:name w:val="Subtitle"/>
    <w:basedOn w:val="Nagwek5"/>
    <w:next w:val="Normalny"/>
    <w:link w:val="PodtytuZnak"/>
    <w:autoRedefine/>
    <w:qFormat/>
    <w:rsid w:val="00313560"/>
    <w:pPr>
      <w:keepNext/>
      <w:keepLines/>
      <w:numPr>
        <w:ilvl w:val="0"/>
        <w:numId w:val="0"/>
      </w:numPr>
      <w:spacing w:before="0" w:line="264" w:lineRule="auto"/>
      <w:jc w:val="right"/>
      <w:outlineLvl w:val="9"/>
    </w:pPr>
    <w:rPr>
      <w:bCs w:val="0"/>
      <w:i w:val="0"/>
      <w:iCs w:val="0"/>
      <w:smallCaps/>
      <w:color w:val="17365D"/>
      <w:sz w:val="36"/>
      <w:szCs w:val="20"/>
    </w:rPr>
  </w:style>
  <w:style w:type="character" w:customStyle="1" w:styleId="PodtytuZnak">
    <w:name w:val="Podtytuł Znak"/>
    <w:link w:val="Podtytu"/>
    <w:rsid w:val="00313560"/>
    <w:rPr>
      <w:rFonts w:ascii="Arial" w:eastAsia="Times New Roman" w:hAnsi="Arial" w:cs="Arial"/>
      <w:b/>
      <w:smallCaps/>
      <w:color w:val="17365D"/>
      <w:sz w:val="36"/>
      <w:lang w:eastAsia="en-US"/>
    </w:rPr>
  </w:style>
  <w:style w:type="character" w:styleId="Pogrubienie">
    <w:name w:val="Strong"/>
    <w:uiPriority w:val="22"/>
    <w:qFormat/>
    <w:rsid w:val="00B51BAF"/>
    <w:rPr>
      <w:b/>
      <w:bCs/>
    </w:rPr>
  </w:style>
  <w:style w:type="character" w:styleId="Uwydatnienie">
    <w:name w:val="Emphasis"/>
    <w:qFormat/>
    <w:rsid w:val="00B51BAF"/>
    <w:rPr>
      <w:rFonts w:ascii="Calibri" w:hAnsi="Calibri"/>
      <w:i/>
      <w:iCs/>
      <w:color w:val="8B8178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1BAF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51BAF"/>
    <w:rPr>
      <w:rFonts w:eastAsia="Times New Roman"/>
      <w:sz w:val="22"/>
      <w:lang w:eastAsia="en-US"/>
    </w:rPr>
  </w:style>
  <w:style w:type="character" w:styleId="Odwoanieprzypisukocowego">
    <w:name w:val="endnote reference"/>
    <w:uiPriority w:val="99"/>
    <w:semiHidden/>
    <w:unhideWhenUsed/>
    <w:rsid w:val="00B51BAF"/>
    <w:rPr>
      <w:vertAlign w:val="superscript"/>
    </w:rPr>
  </w:style>
  <w:style w:type="character" w:styleId="Odwoanieprzypisudolnego">
    <w:name w:val="footnote reference"/>
    <w:uiPriority w:val="99"/>
    <w:unhideWhenUsed/>
    <w:rsid w:val="00B51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51BAF"/>
    <w:rPr>
      <w:rFonts w:ascii="Tahoma" w:eastAsia="Times New Roman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51B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51BAF"/>
    <w:rPr>
      <w:rFonts w:eastAsia="Times New Roman"/>
      <w:sz w:val="22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B51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BAF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B51BAF"/>
    <w:rPr>
      <w:rFonts w:eastAsia="Times New Roman"/>
      <w:sz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B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51BAF"/>
    <w:rPr>
      <w:rFonts w:eastAsia="Times New Roman"/>
      <w:b/>
      <w:bCs/>
      <w:sz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1E16C3"/>
    <w:pPr>
      <w:tabs>
        <w:tab w:val="left" w:pos="400"/>
        <w:tab w:val="right" w:leader="dot" w:pos="9062"/>
      </w:tabs>
      <w:spacing w:after="60"/>
      <w:ind w:left="57" w:hanging="57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0366C5"/>
    <w:pPr>
      <w:tabs>
        <w:tab w:val="left" w:pos="1474"/>
        <w:tab w:val="right" w:leader="dot" w:pos="9062"/>
      </w:tabs>
      <w:spacing w:after="60" w:line="360" w:lineRule="auto"/>
      <w:ind w:left="907" w:hanging="510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rsid w:val="00731E1A"/>
    <w:pPr>
      <w:tabs>
        <w:tab w:val="left" w:pos="1320"/>
        <w:tab w:val="right" w:leader="dot" w:pos="9062"/>
      </w:tabs>
      <w:spacing w:after="100"/>
      <w:ind w:left="1474" w:hanging="567"/>
    </w:pPr>
  </w:style>
  <w:style w:type="character" w:styleId="Hipercze">
    <w:name w:val="Hyperlink"/>
    <w:uiPriority w:val="99"/>
    <w:unhideWhenUsed/>
    <w:rsid w:val="007B3E49"/>
    <w:rPr>
      <w:rFonts w:ascii="Calibri" w:hAnsi="Calibri"/>
      <w:color w:val="auto"/>
      <w:sz w:val="22"/>
      <w:u w:val="single"/>
    </w:rPr>
  </w:style>
  <w:style w:type="character" w:styleId="UyteHipercze">
    <w:name w:val="FollowedHyperlink"/>
    <w:uiPriority w:val="99"/>
    <w:semiHidden/>
    <w:unhideWhenUsed/>
    <w:rsid w:val="00B51BAF"/>
    <w:rPr>
      <w:color w:val="800080"/>
      <w:u w:val="single"/>
    </w:rPr>
  </w:style>
  <w:style w:type="paragraph" w:customStyle="1" w:styleId="Numerowaniepoz1">
    <w:name w:val="Numerowanie_poz_1"/>
    <w:basedOn w:val="Normalny"/>
    <w:link w:val="Numerowaniepoz1Znak"/>
    <w:autoRedefine/>
    <w:qFormat/>
    <w:rsid w:val="00F137A7"/>
    <w:pPr>
      <w:numPr>
        <w:numId w:val="15"/>
      </w:numPr>
      <w:spacing w:line="288" w:lineRule="auto"/>
    </w:pPr>
  </w:style>
  <w:style w:type="character" w:customStyle="1" w:styleId="Numerowaniepoz1Znak">
    <w:name w:val="Numerowanie_poz_1 Znak"/>
    <w:link w:val="Numerowaniepoz1"/>
    <w:rsid w:val="00F137A7"/>
    <w:rPr>
      <w:rFonts w:ascii="Arial" w:eastAsia="Times New Roman" w:hAnsi="Arial" w:cs="Arial"/>
      <w:sz w:val="22"/>
      <w:szCs w:val="24"/>
      <w:lang w:eastAsia="en-US"/>
    </w:rPr>
  </w:style>
  <w:style w:type="paragraph" w:customStyle="1" w:styleId="spistreci-tytu">
    <w:name w:val="spis treści-tytuł"/>
    <w:basedOn w:val="Normalny"/>
    <w:qFormat/>
    <w:rsid w:val="00B51BAF"/>
    <w:pPr>
      <w:pageBreakBefore/>
    </w:pPr>
    <w:rPr>
      <w:b/>
      <w:color w:val="17365D"/>
    </w:rPr>
  </w:style>
  <w:style w:type="paragraph" w:customStyle="1" w:styleId="Tabelanagwekdolewej">
    <w:name w:val="Tabela nagłówek do lewej"/>
    <w:basedOn w:val="Normalny"/>
    <w:autoRedefine/>
    <w:qFormat/>
    <w:rsid w:val="00551EB1"/>
    <w:pPr>
      <w:spacing w:beforeLines="20" w:before="48" w:afterLines="20" w:after="48" w:line="288" w:lineRule="auto"/>
      <w:jc w:val="center"/>
    </w:pPr>
    <w:rPr>
      <w:b/>
      <w:color w:val="FFFFFF"/>
      <w:sz w:val="20"/>
      <w:szCs w:val="20"/>
      <w:lang w:eastAsia="pl-PL"/>
    </w:rPr>
  </w:style>
  <w:style w:type="paragraph" w:customStyle="1" w:styleId="Tabelanagwekdorodka">
    <w:name w:val="Tabela nagłówek do środka"/>
    <w:basedOn w:val="Tabelanagwekdolewej"/>
    <w:next w:val="Normalny"/>
    <w:autoRedefine/>
    <w:qFormat/>
    <w:rsid w:val="00B51BAF"/>
  </w:style>
  <w:style w:type="paragraph" w:customStyle="1" w:styleId="Tabelanumerowanie1">
    <w:name w:val="Tabela_numerowanie_1"/>
    <w:basedOn w:val="Tabelapunktowanie1"/>
    <w:autoRedefine/>
    <w:qFormat/>
    <w:rsid w:val="00EC643B"/>
    <w:pPr>
      <w:numPr>
        <w:numId w:val="26"/>
      </w:numPr>
      <w:spacing w:before="40" w:after="40" w:line="264" w:lineRule="auto"/>
      <w:ind w:left="340" w:hanging="227"/>
    </w:pPr>
    <w:rPr>
      <w:lang w:eastAsia="pl-PL"/>
    </w:rPr>
  </w:style>
  <w:style w:type="paragraph" w:customStyle="1" w:styleId="Tytudokumentu">
    <w:name w:val="Tytuł dokumentu"/>
    <w:basedOn w:val="Podtytu"/>
    <w:qFormat/>
    <w:rsid w:val="00B51BAF"/>
    <w:pPr>
      <w:spacing w:before="6000"/>
    </w:pPr>
    <w:rPr>
      <w:smallCaps w:val="0"/>
      <w:sz w:val="72"/>
    </w:rPr>
  </w:style>
  <w:style w:type="paragraph" w:customStyle="1" w:styleId="Wyrnienie">
    <w:name w:val="Wyróżnienie"/>
    <w:basedOn w:val="Normalny"/>
    <w:autoRedefine/>
    <w:qFormat/>
    <w:rsid w:val="00B51BAF"/>
    <w:pPr>
      <w:spacing w:before="360"/>
    </w:pPr>
    <w:rPr>
      <w:b/>
      <w:color w:val="000000"/>
    </w:rPr>
  </w:style>
  <w:style w:type="paragraph" w:customStyle="1" w:styleId="Wyrnienie2">
    <w:name w:val="Wyróżnienie_2"/>
    <w:basedOn w:val="Podtytu"/>
    <w:autoRedefine/>
    <w:qFormat/>
    <w:rsid w:val="00B51BAF"/>
    <w:pPr>
      <w:spacing w:before="120"/>
    </w:pPr>
    <w:rPr>
      <w:sz w:val="28"/>
    </w:rPr>
  </w:style>
  <w:style w:type="paragraph" w:customStyle="1" w:styleId="Punktowaniepoz1">
    <w:name w:val="Punktowanie_poz_1"/>
    <w:basedOn w:val="Normalny"/>
    <w:autoRedefine/>
    <w:qFormat/>
    <w:rsid w:val="00DC018E"/>
    <w:pPr>
      <w:numPr>
        <w:numId w:val="18"/>
      </w:numPr>
      <w:ind w:left="738" w:hanging="284"/>
      <w:jc w:val="left"/>
    </w:pPr>
    <w:rPr>
      <w:lang w:eastAsia="pl-PL"/>
    </w:rPr>
  </w:style>
  <w:style w:type="paragraph" w:customStyle="1" w:styleId="Punktowaniepoz2">
    <w:name w:val="Punktowanie_poz_2"/>
    <w:basedOn w:val="Punktowaniepoz1"/>
    <w:autoRedefine/>
    <w:qFormat/>
    <w:rsid w:val="00DC018E"/>
    <w:pPr>
      <w:numPr>
        <w:numId w:val="19"/>
      </w:numPr>
      <w:ind w:left="1418" w:hanging="284"/>
    </w:pPr>
  </w:style>
  <w:style w:type="paragraph" w:customStyle="1" w:styleId="Punktowaniepoz3">
    <w:name w:val="Punktowanie_poz_3"/>
    <w:basedOn w:val="Punktowaniepoz2"/>
    <w:autoRedefine/>
    <w:qFormat/>
    <w:rsid w:val="00DC018E"/>
    <w:pPr>
      <w:numPr>
        <w:numId w:val="20"/>
      </w:numPr>
      <w:spacing w:before="60" w:after="60"/>
      <w:ind w:left="1985" w:hanging="284"/>
    </w:pPr>
  </w:style>
  <w:style w:type="paragraph" w:customStyle="1" w:styleId="Spistrecinagwek">
    <w:name w:val="Spis treści_nagłówek"/>
    <w:basedOn w:val="Normalny"/>
    <w:qFormat/>
    <w:rsid w:val="00EC643B"/>
    <w:pPr>
      <w:jc w:val="left"/>
    </w:pPr>
    <w:rPr>
      <w:b/>
      <w:color w:val="17365D"/>
    </w:rPr>
  </w:style>
  <w:style w:type="character" w:styleId="Tekstzastpczy">
    <w:name w:val="Placeholder Text"/>
    <w:uiPriority w:val="99"/>
    <w:semiHidden/>
    <w:rsid w:val="00B51BAF"/>
    <w:rPr>
      <w:color w:val="808080"/>
    </w:rPr>
  </w:style>
  <w:style w:type="paragraph" w:customStyle="1" w:styleId="WTekstpodstawowy">
    <w:name w:val="W_Tekst podstawowy"/>
    <w:basedOn w:val="Normalny"/>
    <w:rsid w:val="00FF6B51"/>
    <w:pPr>
      <w:spacing w:before="40" w:after="60" w:line="240" w:lineRule="auto"/>
      <w:ind w:left="1134"/>
    </w:pPr>
    <w:rPr>
      <w:rFonts w:ascii="Arial Narrow" w:hAnsi="Arial Narrow"/>
      <w:szCs w:val="22"/>
      <w:lang w:val="x-none" w:eastAsia="pl-PL"/>
    </w:rPr>
  </w:style>
  <w:style w:type="paragraph" w:styleId="Akapitzlist">
    <w:name w:val="List Paragraph"/>
    <w:aliases w:val="Numerowanie,L1,Akapit z listą5,Akapit normalny,Akapit z listą1"/>
    <w:basedOn w:val="Normalny"/>
    <w:link w:val="AkapitzlistZnak"/>
    <w:uiPriority w:val="34"/>
    <w:qFormat/>
    <w:rsid w:val="00E46697"/>
    <w:pPr>
      <w:spacing w:line="276" w:lineRule="auto"/>
      <w:ind w:left="720"/>
      <w:contextualSpacing/>
    </w:pPr>
    <w:rPr>
      <w:rFonts w:ascii="Calibri" w:hAnsi="Calibri" w:cs="Times New Roman"/>
    </w:rPr>
  </w:style>
  <w:style w:type="paragraph" w:customStyle="1" w:styleId="Default">
    <w:name w:val="Default"/>
    <w:rsid w:val="00E46697"/>
    <w:pPr>
      <w:autoSpaceDE w:val="0"/>
      <w:autoSpaceDN w:val="0"/>
      <w:adjustRightInd w:val="0"/>
    </w:pPr>
    <w:rPr>
      <w:rFonts w:ascii="Georgia" w:eastAsia="Times New Roman" w:hAnsi="Georgia" w:cs="Georgia"/>
      <w:color w:val="000000"/>
      <w:sz w:val="24"/>
      <w:szCs w:val="24"/>
    </w:rPr>
  </w:style>
  <w:style w:type="character" w:customStyle="1" w:styleId="AkapitzlistZnak">
    <w:name w:val="Akapit z listą Znak"/>
    <w:aliases w:val="Numerowanie Znak,L1 Znak,Akapit z listą5 Znak,Akapit normalny Znak,Akapit z listą1 Znak"/>
    <w:link w:val="Akapitzlist"/>
    <w:uiPriority w:val="34"/>
    <w:locked/>
    <w:rsid w:val="00E46697"/>
    <w:rPr>
      <w:rFonts w:eastAsia="Times New Roman"/>
      <w:sz w:val="22"/>
      <w:szCs w:val="24"/>
      <w:lang w:eastAsia="en-US"/>
    </w:rPr>
  </w:style>
  <w:style w:type="paragraph" w:styleId="Poprawka">
    <w:name w:val="Revision"/>
    <w:hidden/>
    <w:uiPriority w:val="99"/>
    <w:semiHidden/>
    <w:rsid w:val="00E46697"/>
    <w:rPr>
      <w:rFonts w:eastAsia="Times New Roman"/>
      <w:sz w:val="22"/>
      <w:szCs w:val="24"/>
      <w:lang w:eastAsia="en-US"/>
    </w:rPr>
  </w:style>
  <w:style w:type="table" w:styleId="Tabela-Siatka">
    <w:name w:val="Table Grid"/>
    <w:basedOn w:val="Standardowy"/>
    <w:uiPriority w:val="59"/>
    <w:rsid w:val="00E46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-only1">
    <w:name w:val="sr-only1"/>
    <w:basedOn w:val="Domylnaczcionkaakapitu"/>
    <w:rsid w:val="00E46697"/>
    <w:rPr>
      <w:bdr w:val="none" w:sz="0" w:space="0" w:color="auto" w:frame="1"/>
    </w:rPr>
  </w:style>
  <w:style w:type="character" w:customStyle="1" w:styleId="highlight">
    <w:name w:val="highlight"/>
    <w:basedOn w:val="Domylnaczcionkaakapitu"/>
    <w:rsid w:val="00E46697"/>
  </w:style>
  <w:style w:type="paragraph" w:styleId="Spistreci4">
    <w:name w:val="toc 4"/>
    <w:basedOn w:val="Normalny"/>
    <w:next w:val="Normalny"/>
    <w:autoRedefine/>
    <w:uiPriority w:val="39"/>
    <w:unhideWhenUsed/>
    <w:rsid w:val="003E48E1"/>
    <w:pPr>
      <w:spacing w:before="0"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E48E1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E48E1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E48E1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E48E1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E48E1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  <w:lang w:eastAsia="pl-PL"/>
    </w:rPr>
  </w:style>
  <w:style w:type="paragraph" w:customStyle="1" w:styleId="a">
    <w:uiPriority w:val="99"/>
    <w:unhideWhenUsed/>
    <w:rsid w:val="00700DE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0DE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3A71"/>
    <w:rPr>
      <w:color w:val="605E5C"/>
      <w:shd w:val="clear" w:color="auto" w:fill="E1DFDD"/>
    </w:rPr>
  </w:style>
  <w:style w:type="paragraph" w:customStyle="1" w:styleId="a0">
    <w:uiPriority w:val="99"/>
    <w:unhideWhenUsed/>
    <w:rsid w:val="00B6053B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053B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4811E045"/>
  </w:style>
  <w:style w:type="character" w:customStyle="1" w:styleId="spellingerror">
    <w:name w:val="spellingerror"/>
    <w:basedOn w:val="Domylnaczcionkaakapitu"/>
    <w:uiPriority w:val="1"/>
    <w:rsid w:val="4811E045"/>
  </w:style>
  <w:style w:type="character" w:customStyle="1" w:styleId="eop">
    <w:name w:val="eop"/>
    <w:basedOn w:val="Domylnaczcionkaakapitu"/>
    <w:rsid w:val="4811E045"/>
  </w:style>
  <w:style w:type="paragraph" w:customStyle="1" w:styleId="paragraph">
    <w:name w:val="paragraph"/>
    <w:basedOn w:val="Normalny"/>
    <w:rsid w:val="777206FB"/>
    <w:pPr>
      <w:spacing w:beforeAutospacing="1" w:afterAutospacing="1"/>
      <w:jc w:val="left"/>
    </w:pPr>
    <w:rPr>
      <w:rFonts w:ascii="Times New Roman" w:hAnsi="Times New Roman" w:cs="Times New Roman"/>
      <w:sz w:val="24"/>
      <w:lang w:eastAsia="pl-PL"/>
    </w:rPr>
  </w:style>
  <w:style w:type="character" w:customStyle="1" w:styleId="st">
    <w:name w:val="st"/>
    <w:basedOn w:val="Domylnaczcionkaakapitu"/>
    <w:uiPriority w:val="1"/>
    <w:rsid w:val="777206FB"/>
  </w:style>
  <w:style w:type="character" w:styleId="Nierozpoznanawzmianka">
    <w:name w:val="Unresolved Mention"/>
    <w:basedOn w:val="Domylnaczcionkaakapitu"/>
    <w:uiPriority w:val="99"/>
    <w:semiHidden/>
    <w:unhideWhenUsed/>
    <w:rsid w:val="001E3801"/>
    <w:rPr>
      <w:color w:val="605E5C"/>
      <w:shd w:val="clear" w:color="auto" w:fill="E1DFDD"/>
    </w:rPr>
  </w:style>
  <w:style w:type="character" w:customStyle="1" w:styleId="scxw117734886">
    <w:name w:val="scxw117734886"/>
    <w:basedOn w:val="Domylnaczcionkaakapitu"/>
    <w:rsid w:val="00F41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2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1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sap.sejm.gov.pl/isap.nsf/DocDetails.xsp?id=WDU20230002247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csioz.gov.pl/fileadmin/user_upload/projekty/uslugi_biznesowe_projekt_p1_591ef2105cd6d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sap.sejm.gov.pl/isap.nsf/DocDetails.xsp?id=WDU20230002247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.wikipedia.org/wiki/Uwierzytelnianie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datigodzina xmlns="9c74927f-2f07-45c2-8c27-d33f1e79f432" xsi:nil="true"/>
    <_Flow_SignoffStatus xmlns="9c74927f-2f07-45c2-8c27-d33f1e79f432" xsi:nil="true"/>
    <lcf76f155ced4ddcb4097134ff3c332f xmlns="9c74927f-2f07-45c2-8c27-d33f1e79f432">
      <Terms xmlns="http://schemas.microsoft.com/office/infopath/2007/PartnerControls"/>
    </lcf76f155ced4ddcb4097134ff3c332f>
    <TaxCatchAll xmlns="2b4fec8c-6342-430f-9a53-83f3fffa3636" xsi:nil="true"/>
    <Liczba xmlns="9c74927f-2f07-45c2-8c27-d33f1e79f432" xsi:nil="true"/>
    <Hiperlink xmlns="9c74927f-2f07-45c2-8c27-d33f1e79f432">
      <Url xsi:nil="true"/>
      <Description xsi:nil="true"/>
    </Hiperlink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28" ma:contentTypeDescription="Utwórz nowy dokument." ma:contentTypeScope="" ma:versionID="6b0e0746597a70e9a88d38a4704a09e0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059274b0246cd3777214beff9551d6fd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Liczba" minOccurs="0"/>
                <xsd:element ref="ns2:Hiperlink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7" nillable="true" ma:displayName="Liczba" ma:format="Dropdown" ma:internalName="Liczba" ma:percentage="FALSE">
      <xsd:simpleType>
        <xsd:restriction base="dms:Number"/>
      </xsd:simpleType>
    </xsd:element>
    <xsd:element name="Hiperlink" ma:index="28" nillable="true" ma:displayName="Hiperlink" ma:format="Hyperlink" ma:internalName="Hi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3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A90DC1-C4C3-4C81-AC7A-F8A197F4F8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122A8C-9F7A-4592-BDD6-0660B974BD3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c74927f-2f07-45c2-8c27-d33f1e79f432"/>
    <ds:schemaRef ds:uri="2b4fec8c-6342-430f-9a53-83f3fffa3636"/>
  </ds:schemaRefs>
</ds:datastoreItem>
</file>

<file path=customXml/itemProps3.xml><?xml version="1.0" encoding="utf-8"?>
<ds:datastoreItem xmlns:ds="http://schemas.openxmlformats.org/officeDocument/2006/customXml" ds:itemID="{6E79783C-E649-46CA-B103-5C7EC15CB8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105C37-EA07-45E0-A2ED-2B8131189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74927f-2f07-45c2-8c27-d33f1e79f432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8157</Words>
  <Characters>48945</Characters>
  <Application>Microsoft Office Word</Application>
  <DocSecurity>0</DocSecurity>
  <Lines>407</Lines>
  <Paragraphs>113</Paragraphs>
  <ScaleCrop>false</ScaleCrop>
  <LinksUpToDate>false</LinksUpToDate>
  <CharactersWithSpaces>56989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dcterms:created xsi:type="dcterms:W3CDTF">2024-07-01T08:46:00Z</dcterms:created>
  <dcterms:modified xsi:type="dcterms:W3CDTF">2024-07-02T11:54:00Z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MediaServiceImageTags">
    <vt:lpwstr/>
  </property>
</Properties>
</file>